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65511" w14:textId="77777777" w:rsidR="006D0F1B" w:rsidRPr="00EE5187" w:rsidRDefault="006D0F1B">
      <w:pPr>
        <w:rPr>
          <w:noProof/>
          <w:sz w:val="20"/>
          <w:szCs w:val="20"/>
          <w:lang w:val="lt-LT"/>
        </w:rPr>
      </w:pPr>
    </w:p>
    <w:p w14:paraId="09024CD5" w14:textId="77777777" w:rsidR="009F09D0" w:rsidRPr="00EE5187" w:rsidRDefault="009F09D0">
      <w:pPr>
        <w:rPr>
          <w:noProof/>
          <w:sz w:val="20"/>
          <w:szCs w:val="20"/>
          <w:lang w:val="lt-LT"/>
        </w:rPr>
      </w:pPr>
    </w:p>
    <w:tbl>
      <w:tblPr>
        <w:tblStyle w:val="TableGrid"/>
        <w:tblW w:w="15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9"/>
        <w:gridCol w:w="710"/>
        <w:gridCol w:w="962"/>
        <w:gridCol w:w="956"/>
        <w:gridCol w:w="834"/>
        <w:gridCol w:w="1072"/>
        <w:gridCol w:w="956"/>
        <w:gridCol w:w="283"/>
        <w:gridCol w:w="1742"/>
        <w:gridCol w:w="708"/>
        <w:gridCol w:w="1211"/>
        <w:gridCol w:w="978"/>
        <w:gridCol w:w="921"/>
        <w:gridCol w:w="978"/>
        <w:gridCol w:w="1097"/>
      </w:tblGrid>
      <w:tr w:rsidR="00D64B08" w:rsidRPr="00EE5187" w14:paraId="29B5009B" w14:textId="79B1DDD7" w:rsidTr="003E151D">
        <w:trPr>
          <w:trHeight w:val="652"/>
        </w:trPr>
        <w:tc>
          <w:tcPr>
            <w:tcW w:w="7189" w:type="dxa"/>
            <w:gridSpan w:val="7"/>
          </w:tcPr>
          <w:p w14:paraId="74B6F3D4" w14:textId="7188EA9A" w:rsidR="00D64B08" w:rsidRPr="00EE5187" w:rsidRDefault="00D64B08" w:rsidP="001D3266">
            <w:pPr>
              <w:tabs>
                <w:tab w:val="left" w:pos="5750"/>
              </w:tabs>
              <w:spacing w:line="240" w:lineRule="auto"/>
              <w:jc w:val="center"/>
              <w:rPr>
                <w:rStyle w:val="Heading1Char"/>
                <w:rFonts w:ascii="Arial" w:eastAsiaTheme="minorHAnsi" w:hAnsi="Arial" w:cs="Arial"/>
                <w:b/>
                <w:bCs/>
                <w:noProof/>
                <w:color w:val="auto"/>
                <w:sz w:val="18"/>
                <w:szCs w:val="18"/>
                <w:lang w:val="lt-LT"/>
              </w:rPr>
            </w:pPr>
            <w:r w:rsidRPr="00EE5187">
              <w:rPr>
                <w:b/>
                <w:bCs/>
                <w:noProof/>
                <w:lang w:val="lt-LT"/>
              </w:rPr>
              <w:t>SKELBIAMŲ DERYBŲ BENDROSIOS PIRKIMO SĄLYGOS (BPS)</w:t>
            </w:r>
          </w:p>
        </w:tc>
        <w:tc>
          <w:tcPr>
            <w:tcW w:w="283" w:type="dxa"/>
          </w:tcPr>
          <w:p w14:paraId="59BAA3E8" w14:textId="77777777" w:rsidR="00D64B08" w:rsidRPr="00EE5187" w:rsidRDefault="00D64B08" w:rsidP="001D3266">
            <w:pPr>
              <w:spacing w:line="240" w:lineRule="auto"/>
              <w:jc w:val="center"/>
              <w:rPr>
                <w:b/>
                <w:bCs/>
                <w:noProof/>
                <w:lang w:val="lt-LT"/>
              </w:rPr>
            </w:pPr>
          </w:p>
        </w:tc>
        <w:tc>
          <w:tcPr>
            <w:tcW w:w="7635" w:type="dxa"/>
            <w:gridSpan w:val="7"/>
          </w:tcPr>
          <w:p w14:paraId="37987B8A" w14:textId="1FD549EC" w:rsidR="00D64B08" w:rsidRPr="00EE5187" w:rsidRDefault="00D64B08" w:rsidP="001D3266">
            <w:pPr>
              <w:spacing w:line="240" w:lineRule="auto"/>
              <w:jc w:val="center"/>
              <w:rPr>
                <w:b/>
                <w:bCs/>
                <w:noProof/>
                <w:lang w:val="lt-LT"/>
              </w:rPr>
            </w:pPr>
            <w:r w:rsidRPr="00EE5187">
              <w:rPr>
                <w:b/>
                <w:bCs/>
                <w:noProof/>
                <w:lang w:val="lt-LT"/>
              </w:rPr>
              <w:t>GENERAL PROCUREMENT CONDITIONS FOR A NEGOTIATED PROCEDURE WITH PUBLICATION OF A CONTRACT NOTICE (GPC)</w:t>
            </w:r>
          </w:p>
        </w:tc>
      </w:tr>
      <w:tr w:rsidR="00D64B08" w:rsidRPr="00EE5187" w14:paraId="37CE85CD" w14:textId="37E32E76" w:rsidTr="003E151D">
        <w:tc>
          <w:tcPr>
            <w:tcW w:w="7189" w:type="dxa"/>
            <w:gridSpan w:val="7"/>
          </w:tcPr>
          <w:p w14:paraId="1C02F06F" w14:textId="4FDA0362" w:rsidR="00D64B08" w:rsidRPr="00EE5187" w:rsidRDefault="00D64B08" w:rsidP="001D3266">
            <w:pPr>
              <w:jc w:val="center"/>
              <w:rPr>
                <w:rStyle w:val="Heading1Char"/>
                <w:rFonts w:ascii="Arial" w:hAnsi="Arial" w:cs="Arial"/>
                <w:b/>
                <w:bCs/>
                <w:noProof/>
                <w:color w:val="FFFFFF" w:themeColor="background1"/>
                <w:sz w:val="18"/>
                <w:szCs w:val="18"/>
                <w:lang w:val="lt-LT"/>
              </w:rPr>
            </w:pPr>
          </w:p>
        </w:tc>
        <w:tc>
          <w:tcPr>
            <w:tcW w:w="283" w:type="dxa"/>
          </w:tcPr>
          <w:p w14:paraId="6A65A21B" w14:textId="77777777" w:rsidR="00D64B08" w:rsidRPr="00EE5187" w:rsidRDefault="00D64B08" w:rsidP="001D3266">
            <w:pPr>
              <w:jc w:val="center"/>
              <w:rPr>
                <w:rStyle w:val="Heading1Char"/>
                <w:rFonts w:ascii="Arial" w:hAnsi="Arial" w:cs="Arial"/>
                <w:b/>
                <w:bCs/>
                <w:noProof/>
                <w:color w:val="FFFFFF" w:themeColor="background1"/>
                <w:sz w:val="18"/>
                <w:szCs w:val="18"/>
                <w:lang w:val="lt-LT"/>
              </w:rPr>
            </w:pPr>
          </w:p>
        </w:tc>
        <w:tc>
          <w:tcPr>
            <w:tcW w:w="7635" w:type="dxa"/>
            <w:gridSpan w:val="7"/>
          </w:tcPr>
          <w:p w14:paraId="217A4201" w14:textId="27F152A8" w:rsidR="00D64B08" w:rsidRPr="00EE5187" w:rsidRDefault="00D64B08" w:rsidP="003B2755">
            <w:pPr>
              <w:rPr>
                <w:rStyle w:val="Heading1Char"/>
                <w:rFonts w:ascii="Arial" w:hAnsi="Arial" w:cs="Arial"/>
                <w:b/>
                <w:bCs/>
                <w:noProof/>
                <w:color w:val="FFFFFF" w:themeColor="background1"/>
                <w:sz w:val="18"/>
                <w:szCs w:val="18"/>
                <w:lang w:val="lt-LT"/>
              </w:rPr>
            </w:pPr>
          </w:p>
        </w:tc>
      </w:tr>
      <w:tr w:rsidR="00D64B08" w:rsidRPr="00EE5187" w14:paraId="73CE79CD" w14:textId="3ADAA60F" w:rsidTr="003E151D">
        <w:tc>
          <w:tcPr>
            <w:tcW w:w="7189" w:type="dxa"/>
            <w:gridSpan w:val="7"/>
          </w:tcPr>
          <w:sdt>
            <w:sdtPr>
              <w:rPr>
                <w:rFonts w:asciiTheme="majorHAnsi" w:eastAsiaTheme="majorEastAsia" w:hAnsiTheme="majorHAnsi" w:cstheme="majorBidi"/>
                <w:noProof/>
                <w:color w:val="0F4761" w:themeColor="accent1" w:themeShade="BF"/>
                <w:sz w:val="40"/>
                <w:szCs w:val="40"/>
                <w:lang w:val="lt-LT"/>
              </w:rPr>
              <w:id w:val="1335024990"/>
              <w:docPartObj>
                <w:docPartGallery w:val="Table of Contents"/>
                <w:docPartUnique/>
              </w:docPartObj>
            </w:sdtPr>
            <w:sdtEndPr>
              <w:rPr>
                <w:rFonts w:eastAsiaTheme="minorEastAsia"/>
                <w:color w:val="auto"/>
                <w:sz w:val="18"/>
                <w:szCs w:val="18"/>
              </w:rPr>
            </w:sdtEndPr>
            <w:sdtContent>
              <w:p w14:paraId="153ECD85" w14:textId="77777777" w:rsidR="008423DE" w:rsidRPr="00EE5187" w:rsidRDefault="008423DE" w:rsidP="00E318AF">
                <w:pPr>
                  <w:pStyle w:val="TOC1"/>
                  <w:ind w:left="0" w:firstLine="0"/>
                  <w:jc w:val="left"/>
                  <w:rPr>
                    <w:noProof/>
                    <w:lang w:val="lt-LT"/>
                  </w:rPr>
                </w:pPr>
              </w:p>
              <w:p w14:paraId="5869998B" w14:textId="60DCE4B5" w:rsidR="008423DE" w:rsidRPr="00EE5187" w:rsidRDefault="008423DE" w:rsidP="008F7C9D">
                <w:pPr>
                  <w:pStyle w:val="TOC1"/>
                  <w:rPr>
                    <w:noProof/>
                    <w:lang w:val="lt-LT"/>
                  </w:rPr>
                </w:pPr>
                <w:r w:rsidRPr="00EE5187">
                  <w:rPr>
                    <w:noProof/>
                    <w:lang w:val="lt-LT"/>
                  </w:rPr>
                  <w:t>TURINYS</w:t>
                </w:r>
              </w:p>
              <w:p w14:paraId="01ED7F0B" w14:textId="77777777" w:rsidR="008423DE" w:rsidRPr="00EE5187" w:rsidRDefault="008423DE" w:rsidP="008F7C9D">
                <w:pPr>
                  <w:pStyle w:val="TOC1"/>
                  <w:rPr>
                    <w:noProof/>
                    <w:lang w:val="lt-LT"/>
                  </w:rPr>
                </w:pPr>
              </w:p>
              <w:p w14:paraId="451556CE" w14:textId="7A3E9E93" w:rsidR="00B47556" w:rsidRPr="00EE5187" w:rsidRDefault="00D6192B" w:rsidP="008F7C9D">
                <w:pPr>
                  <w:pStyle w:val="TOC1"/>
                  <w:rPr>
                    <w:rFonts w:asciiTheme="minorHAnsi" w:eastAsiaTheme="minorEastAsia" w:hAnsiTheme="minorHAnsi" w:cstheme="minorBidi"/>
                    <w:noProof/>
                    <w:sz w:val="24"/>
                    <w:szCs w:val="24"/>
                    <w:lang w:val="lt-LT"/>
                  </w:rPr>
                </w:pPr>
                <w:r w:rsidRPr="00EE5187">
                  <w:rPr>
                    <w:noProof/>
                    <w:lang w:val="lt-LT"/>
                  </w:rPr>
                  <w:fldChar w:fldCharType="begin"/>
                </w:r>
                <w:r w:rsidRPr="00EE5187">
                  <w:rPr>
                    <w:noProof/>
                    <w:lang w:val="lt-LT"/>
                  </w:rPr>
                  <w:instrText xml:space="preserve"> TOC \o "1-3" \h \z \u </w:instrText>
                </w:r>
                <w:r w:rsidRPr="00EE5187">
                  <w:rPr>
                    <w:noProof/>
                    <w:lang w:val="lt-LT"/>
                  </w:rPr>
                  <w:fldChar w:fldCharType="separate"/>
                </w:r>
                <w:hyperlink w:anchor="_Toc211946064" w:history="1">
                  <w:r w:rsidR="00B47556" w:rsidRPr="00EE5187">
                    <w:rPr>
                      <w:rStyle w:val="Hyperlink"/>
                      <w:noProof/>
                      <w:lang w:val="lt-LT"/>
                    </w:rPr>
                    <w:t>A.</w:t>
                  </w:r>
                  <w:r w:rsidR="00B47556" w:rsidRPr="00EE5187">
                    <w:rPr>
                      <w:rFonts w:asciiTheme="minorHAnsi" w:eastAsiaTheme="minorEastAsia" w:hAnsiTheme="minorHAnsi" w:cstheme="minorBidi"/>
                      <w:noProof/>
                      <w:sz w:val="24"/>
                      <w:szCs w:val="24"/>
                      <w:lang w:val="lt-LT"/>
                    </w:rPr>
                    <w:tab/>
                  </w:r>
                  <w:r w:rsidR="00B47556" w:rsidRPr="00EE5187">
                    <w:rPr>
                      <w:rStyle w:val="Hyperlink"/>
                      <w:noProof/>
                      <w:lang w:val="lt-LT"/>
                    </w:rPr>
                    <w:t>INFORMACIJA APIE BENDROVĘ</w:t>
                  </w:r>
                  <w:r w:rsidR="00B47556" w:rsidRPr="00EE5187">
                    <w:rPr>
                      <w:noProof/>
                      <w:webHidden/>
                      <w:lang w:val="lt-LT"/>
                    </w:rPr>
                    <w:tab/>
                  </w:r>
                  <w:r w:rsidR="00B47556" w:rsidRPr="00EE5187">
                    <w:rPr>
                      <w:noProof/>
                      <w:lang w:val="lt-LT"/>
                    </w:rPr>
                    <w:fldChar w:fldCharType="begin"/>
                  </w:r>
                  <w:r w:rsidR="00B47556" w:rsidRPr="00EE5187">
                    <w:rPr>
                      <w:noProof/>
                      <w:webHidden/>
                      <w:lang w:val="lt-LT"/>
                    </w:rPr>
                    <w:instrText xml:space="preserve"> PAGEREF _Toc211946064 \h </w:instrText>
                  </w:r>
                  <w:r w:rsidR="00B47556" w:rsidRPr="00EE5187">
                    <w:rPr>
                      <w:noProof/>
                      <w:lang w:val="lt-LT"/>
                    </w:rPr>
                  </w:r>
                  <w:r w:rsidR="00B47556" w:rsidRPr="00EE5187">
                    <w:rPr>
                      <w:noProof/>
                      <w:lang w:val="lt-LT"/>
                    </w:rPr>
                    <w:fldChar w:fldCharType="separate"/>
                  </w:r>
                  <w:r w:rsidR="00602754" w:rsidRPr="00EE5187">
                    <w:rPr>
                      <w:noProof/>
                      <w:webHidden/>
                      <w:lang w:val="lt-LT"/>
                    </w:rPr>
                    <w:t>1</w:t>
                  </w:r>
                  <w:r w:rsidR="00B47556" w:rsidRPr="00EE5187">
                    <w:rPr>
                      <w:noProof/>
                      <w:lang w:val="lt-LT"/>
                    </w:rPr>
                    <w:fldChar w:fldCharType="end"/>
                  </w:r>
                </w:hyperlink>
              </w:p>
              <w:p w14:paraId="21BC23D2" w14:textId="4B1A7DCE" w:rsidR="00B47556" w:rsidRPr="00EE5187" w:rsidRDefault="00B47556" w:rsidP="008F7C9D">
                <w:pPr>
                  <w:pStyle w:val="TOC1"/>
                  <w:rPr>
                    <w:rFonts w:asciiTheme="minorHAnsi" w:eastAsiaTheme="minorEastAsia" w:hAnsiTheme="minorHAnsi" w:cstheme="minorBidi"/>
                    <w:noProof/>
                    <w:sz w:val="24"/>
                    <w:szCs w:val="24"/>
                    <w:lang w:val="lt-LT"/>
                  </w:rPr>
                </w:pPr>
                <w:hyperlink w:anchor="_Toc211946066" w:history="1">
                  <w:r w:rsidRPr="00EE5187">
                    <w:rPr>
                      <w:rStyle w:val="Hyperlink"/>
                      <w:noProof/>
                      <w:lang w:val="lt-LT"/>
                    </w:rPr>
                    <w:t>B.</w:t>
                  </w:r>
                  <w:r w:rsidRPr="00EE5187">
                    <w:rPr>
                      <w:rFonts w:asciiTheme="minorHAnsi" w:eastAsiaTheme="minorEastAsia" w:hAnsiTheme="minorHAnsi" w:cstheme="minorBidi"/>
                      <w:noProof/>
                      <w:sz w:val="24"/>
                      <w:szCs w:val="24"/>
                      <w:lang w:val="lt-LT"/>
                    </w:rPr>
                    <w:tab/>
                  </w:r>
                  <w:r w:rsidRPr="00EE5187">
                    <w:rPr>
                      <w:rStyle w:val="Hyperlink"/>
                      <w:noProof/>
                      <w:lang w:val="lt-LT"/>
                    </w:rPr>
                    <w:t>BENDROSIOS NUOSTATOS</w:t>
                  </w:r>
                  <w:r w:rsidRPr="00EE5187">
                    <w:rPr>
                      <w:noProof/>
                      <w:webHidden/>
                      <w:lang w:val="lt-LT"/>
                    </w:rPr>
                    <w:tab/>
                  </w:r>
                  <w:r w:rsidRPr="00EE5187">
                    <w:rPr>
                      <w:rStyle w:val="Hyperlink"/>
                      <w:noProof/>
                      <w:lang w:val="lt-LT"/>
                    </w:rPr>
                    <w:fldChar w:fldCharType="begin"/>
                  </w:r>
                  <w:r w:rsidRPr="00EE5187">
                    <w:rPr>
                      <w:noProof/>
                      <w:webHidden/>
                      <w:lang w:val="lt-LT"/>
                    </w:rPr>
                    <w:instrText xml:space="preserve"> PAGEREF _Toc211946066 \h </w:instrText>
                  </w:r>
                  <w:r w:rsidRPr="00EE5187">
                    <w:rPr>
                      <w:rStyle w:val="Hyperlink"/>
                      <w:noProof/>
                      <w:lang w:val="lt-LT"/>
                    </w:rPr>
                  </w:r>
                  <w:r w:rsidRPr="00EE5187">
                    <w:rPr>
                      <w:rStyle w:val="Hyperlink"/>
                      <w:noProof/>
                      <w:lang w:val="lt-LT"/>
                    </w:rPr>
                    <w:fldChar w:fldCharType="separate"/>
                  </w:r>
                  <w:r w:rsidR="00602754" w:rsidRPr="00EE5187">
                    <w:rPr>
                      <w:noProof/>
                      <w:webHidden/>
                      <w:lang w:val="lt-LT"/>
                    </w:rPr>
                    <w:t>2</w:t>
                  </w:r>
                  <w:r w:rsidRPr="00EE5187">
                    <w:rPr>
                      <w:rStyle w:val="Hyperlink"/>
                      <w:noProof/>
                      <w:lang w:val="lt-LT"/>
                    </w:rPr>
                    <w:fldChar w:fldCharType="end"/>
                  </w:r>
                </w:hyperlink>
              </w:p>
              <w:p w14:paraId="105CFC6B" w14:textId="409E9952" w:rsidR="00B47556" w:rsidRPr="00EE5187" w:rsidRDefault="00B47556" w:rsidP="008F7C9D">
                <w:pPr>
                  <w:pStyle w:val="TOC1"/>
                  <w:rPr>
                    <w:rFonts w:asciiTheme="minorHAnsi" w:eastAsiaTheme="minorEastAsia" w:hAnsiTheme="minorHAnsi" w:cstheme="minorBidi"/>
                    <w:noProof/>
                    <w:sz w:val="24"/>
                    <w:szCs w:val="24"/>
                    <w:lang w:val="lt-LT"/>
                  </w:rPr>
                </w:pPr>
                <w:hyperlink w:anchor="_Toc211946068" w:history="1">
                  <w:r w:rsidRPr="00EE5187">
                    <w:rPr>
                      <w:rStyle w:val="Hyperlink"/>
                      <w:noProof/>
                      <w:lang w:val="lt-LT"/>
                    </w:rPr>
                    <w:t>C.</w:t>
                  </w:r>
                  <w:r w:rsidRPr="00EE5187">
                    <w:rPr>
                      <w:rFonts w:asciiTheme="minorHAnsi" w:eastAsiaTheme="minorEastAsia" w:hAnsiTheme="minorHAnsi" w:cstheme="minorBidi"/>
                      <w:noProof/>
                      <w:sz w:val="24"/>
                      <w:szCs w:val="24"/>
                      <w:lang w:val="lt-LT"/>
                    </w:rPr>
                    <w:tab/>
                  </w:r>
                  <w:r w:rsidRPr="00EE5187">
                    <w:rPr>
                      <w:rStyle w:val="Hyperlink"/>
                      <w:noProof/>
                      <w:lang w:val="lt-LT"/>
                    </w:rPr>
                    <w:t>PARAIŠKŲ RENGIMAS IR VERTINIMAS</w:t>
                  </w:r>
                  <w:r w:rsidRPr="00EE5187">
                    <w:rPr>
                      <w:noProof/>
                      <w:webHidden/>
                      <w:lang w:val="lt-LT"/>
                    </w:rPr>
                    <w:tab/>
                  </w:r>
                  <w:r w:rsidRPr="00EE5187">
                    <w:rPr>
                      <w:rStyle w:val="Hyperlink"/>
                      <w:noProof/>
                      <w:lang w:val="lt-LT"/>
                    </w:rPr>
                    <w:fldChar w:fldCharType="begin"/>
                  </w:r>
                  <w:r w:rsidRPr="00EE5187">
                    <w:rPr>
                      <w:noProof/>
                      <w:webHidden/>
                      <w:lang w:val="lt-LT"/>
                    </w:rPr>
                    <w:instrText xml:space="preserve"> PAGEREF _Toc211946068 \h </w:instrText>
                  </w:r>
                  <w:r w:rsidRPr="00EE5187">
                    <w:rPr>
                      <w:rStyle w:val="Hyperlink"/>
                      <w:noProof/>
                      <w:lang w:val="lt-LT"/>
                    </w:rPr>
                  </w:r>
                  <w:r w:rsidRPr="00EE5187">
                    <w:rPr>
                      <w:rStyle w:val="Hyperlink"/>
                      <w:noProof/>
                      <w:lang w:val="lt-LT"/>
                    </w:rPr>
                    <w:fldChar w:fldCharType="separate"/>
                  </w:r>
                  <w:r w:rsidR="00602754" w:rsidRPr="00EE5187">
                    <w:rPr>
                      <w:noProof/>
                      <w:webHidden/>
                      <w:lang w:val="lt-LT"/>
                    </w:rPr>
                    <w:t>21</w:t>
                  </w:r>
                  <w:r w:rsidRPr="00EE5187">
                    <w:rPr>
                      <w:rStyle w:val="Hyperlink"/>
                      <w:noProof/>
                      <w:lang w:val="lt-LT"/>
                    </w:rPr>
                    <w:fldChar w:fldCharType="end"/>
                  </w:r>
                </w:hyperlink>
              </w:p>
              <w:p w14:paraId="3BCB0CA4" w14:textId="29E25F6E" w:rsidR="00B47556" w:rsidRPr="00EE5187" w:rsidRDefault="00B47556" w:rsidP="008F7C9D">
                <w:pPr>
                  <w:pStyle w:val="TOC1"/>
                  <w:rPr>
                    <w:rFonts w:asciiTheme="minorHAnsi" w:eastAsiaTheme="minorEastAsia" w:hAnsiTheme="minorHAnsi" w:cstheme="minorBidi"/>
                    <w:noProof/>
                    <w:sz w:val="24"/>
                    <w:szCs w:val="24"/>
                    <w:lang w:val="lt-LT"/>
                  </w:rPr>
                </w:pPr>
                <w:hyperlink w:anchor="_Toc211946070" w:history="1">
                  <w:r w:rsidRPr="00EE5187">
                    <w:rPr>
                      <w:rStyle w:val="Hyperlink"/>
                      <w:noProof/>
                      <w:lang w:val="lt-LT"/>
                    </w:rPr>
                    <w:t>D.</w:t>
                  </w:r>
                  <w:r w:rsidRPr="00EE5187">
                    <w:rPr>
                      <w:rFonts w:asciiTheme="minorHAnsi" w:eastAsiaTheme="minorEastAsia" w:hAnsiTheme="minorHAnsi" w:cstheme="minorBidi"/>
                      <w:noProof/>
                      <w:sz w:val="24"/>
                      <w:szCs w:val="24"/>
                      <w:lang w:val="lt-LT"/>
                    </w:rPr>
                    <w:tab/>
                  </w:r>
                  <w:r w:rsidRPr="00EE5187">
                    <w:rPr>
                      <w:rStyle w:val="Hyperlink"/>
                      <w:noProof/>
                      <w:lang w:val="lt-LT"/>
                    </w:rPr>
                    <w:t>PASIŪLYMŲ RENGIMAS IR TEIKIMAS</w:t>
                  </w:r>
                  <w:r w:rsidRPr="00EE5187">
                    <w:rPr>
                      <w:noProof/>
                      <w:webHidden/>
                      <w:lang w:val="lt-LT"/>
                    </w:rPr>
                    <w:tab/>
                  </w:r>
                  <w:r w:rsidRPr="00EE5187">
                    <w:rPr>
                      <w:rStyle w:val="Hyperlink"/>
                      <w:noProof/>
                      <w:lang w:val="lt-LT"/>
                    </w:rPr>
                    <w:fldChar w:fldCharType="begin"/>
                  </w:r>
                  <w:r w:rsidRPr="00EE5187">
                    <w:rPr>
                      <w:noProof/>
                      <w:webHidden/>
                      <w:lang w:val="lt-LT"/>
                    </w:rPr>
                    <w:instrText xml:space="preserve"> PAGEREF _Toc211946070 \h </w:instrText>
                  </w:r>
                  <w:r w:rsidRPr="00EE5187">
                    <w:rPr>
                      <w:rStyle w:val="Hyperlink"/>
                      <w:noProof/>
                      <w:lang w:val="lt-LT"/>
                    </w:rPr>
                  </w:r>
                  <w:r w:rsidRPr="00EE5187">
                    <w:rPr>
                      <w:rStyle w:val="Hyperlink"/>
                      <w:noProof/>
                      <w:lang w:val="lt-LT"/>
                    </w:rPr>
                    <w:fldChar w:fldCharType="separate"/>
                  </w:r>
                  <w:r w:rsidR="00602754" w:rsidRPr="00EE5187">
                    <w:rPr>
                      <w:noProof/>
                      <w:webHidden/>
                      <w:lang w:val="lt-LT"/>
                    </w:rPr>
                    <w:t>22</w:t>
                  </w:r>
                  <w:r w:rsidRPr="00EE5187">
                    <w:rPr>
                      <w:rStyle w:val="Hyperlink"/>
                      <w:noProof/>
                      <w:lang w:val="lt-LT"/>
                    </w:rPr>
                    <w:fldChar w:fldCharType="end"/>
                  </w:r>
                </w:hyperlink>
              </w:p>
              <w:p w14:paraId="554B529C" w14:textId="2DFB9F93" w:rsidR="00B47556" w:rsidRPr="00EE5187" w:rsidRDefault="00B47556" w:rsidP="008F7C9D">
                <w:pPr>
                  <w:pStyle w:val="TOC1"/>
                  <w:rPr>
                    <w:rFonts w:asciiTheme="minorHAnsi" w:eastAsiaTheme="minorEastAsia" w:hAnsiTheme="minorHAnsi" w:cstheme="minorBidi"/>
                    <w:noProof/>
                    <w:sz w:val="24"/>
                    <w:szCs w:val="24"/>
                    <w:lang w:val="lt-LT"/>
                  </w:rPr>
                </w:pPr>
                <w:hyperlink w:anchor="_Toc211946072" w:history="1">
                  <w:r w:rsidRPr="00EE5187">
                    <w:rPr>
                      <w:rStyle w:val="Hyperlink"/>
                      <w:noProof/>
                      <w:lang w:val="lt-LT"/>
                    </w:rPr>
                    <w:t>E.</w:t>
                  </w:r>
                  <w:r w:rsidRPr="00EE5187">
                    <w:rPr>
                      <w:rFonts w:asciiTheme="minorHAnsi" w:eastAsiaTheme="minorEastAsia" w:hAnsiTheme="minorHAnsi" w:cstheme="minorBidi"/>
                      <w:noProof/>
                      <w:sz w:val="24"/>
                      <w:szCs w:val="24"/>
                      <w:lang w:val="lt-LT"/>
                    </w:rPr>
                    <w:tab/>
                  </w:r>
                  <w:r w:rsidRPr="00EE5187">
                    <w:rPr>
                      <w:rStyle w:val="Hyperlink"/>
                      <w:noProof/>
                      <w:lang w:val="lt-LT"/>
                    </w:rPr>
                    <w:t>DERYBOS</w:t>
                  </w:r>
                  <w:r w:rsidRPr="00EE5187">
                    <w:rPr>
                      <w:noProof/>
                      <w:webHidden/>
                      <w:lang w:val="lt-LT"/>
                    </w:rPr>
                    <w:tab/>
                  </w:r>
                  <w:r w:rsidRPr="00EE5187">
                    <w:rPr>
                      <w:rStyle w:val="Hyperlink"/>
                      <w:noProof/>
                      <w:lang w:val="lt-LT"/>
                    </w:rPr>
                    <w:fldChar w:fldCharType="begin"/>
                  </w:r>
                  <w:r w:rsidRPr="00EE5187">
                    <w:rPr>
                      <w:noProof/>
                      <w:webHidden/>
                      <w:lang w:val="lt-LT"/>
                    </w:rPr>
                    <w:instrText xml:space="preserve"> PAGEREF _Toc211946072 \h </w:instrText>
                  </w:r>
                  <w:r w:rsidRPr="00EE5187">
                    <w:rPr>
                      <w:rStyle w:val="Hyperlink"/>
                      <w:noProof/>
                      <w:lang w:val="lt-LT"/>
                    </w:rPr>
                  </w:r>
                  <w:r w:rsidRPr="00EE5187">
                    <w:rPr>
                      <w:rStyle w:val="Hyperlink"/>
                      <w:noProof/>
                      <w:lang w:val="lt-LT"/>
                    </w:rPr>
                    <w:fldChar w:fldCharType="separate"/>
                  </w:r>
                  <w:r w:rsidR="00602754" w:rsidRPr="00EE5187">
                    <w:rPr>
                      <w:noProof/>
                      <w:webHidden/>
                      <w:lang w:val="lt-LT"/>
                    </w:rPr>
                    <w:t>30</w:t>
                  </w:r>
                  <w:r w:rsidRPr="00EE5187">
                    <w:rPr>
                      <w:rStyle w:val="Hyperlink"/>
                      <w:noProof/>
                      <w:lang w:val="lt-LT"/>
                    </w:rPr>
                    <w:fldChar w:fldCharType="end"/>
                  </w:r>
                </w:hyperlink>
              </w:p>
              <w:p w14:paraId="45AD0E1A" w14:textId="2431AF2A" w:rsidR="00B47556" w:rsidRPr="00EE5187" w:rsidRDefault="00B47556" w:rsidP="008F7C9D">
                <w:pPr>
                  <w:pStyle w:val="TOC1"/>
                  <w:rPr>
                    <w:rFonts w:asciiTheme="minorHAnsi" w:eastAsiaTheme="minorEastAsia" w:hAnsiTheme="minorHAnsi" w:cstheme="minorBidi"/>
                    <w:noProof/>
                    <w:sz w:val="24"/>
                    <w:szCs w:val="24"/>
                    <w:lang w:val="lt-LT"/>
                  </w:rPr>
                </w:pPr>
                <w:hyperlink w:anchor="_Toc211946074" w:history="1">
                  <w:r w:rsidRPr="00EE5187">
                    <w:rPr>
                      <w:rStyle w:val="Hyperlink"/>
                      <w:noProof/>
                      <w:lang w:val="lt-LT"/>
                    </w:rPr>
                    <w:t>F.</w:t>
                  </w:r>
                  <w:r w:rsidRPr="00EE5187">
                    <w:rPr>
                      <w:rFonts w:asciiTheme="minorHAnsi" w:eastAsiaTheme="minorEastAsia" w:hAnsiTheme="minorHAnsi" w:cstheme="minorBidi"/>
                      <w:noProof/>
                      <w:sz w:val="24"/>
                      <w:szCs w:val="24"/>
                      <w:lang w:val="lt-LT"/>
                    </w:rPr>
                    <w:tab/>
                  </w:r>
                  <w:r w:rsidRPr="00EE5187">
                    <w:rPr>
                      <w:rStyle w:val="Hyperlink"/>
                      <w:noProof/>
                      <w:lang w:val="lt-LT"/>
                    </w:rPr>
                    <w:t>PASIŪLYMŲ VERTINIMAS IR PALYGINIMAS</w:t>
                  </w:r>
                  <w:r w:rsidRPr="00EE5187">
                    <w:rPr>
                      <w:noProof/>
                      <w:webHidden/>
                      <w:lang w:val="lt-LT"/>
                    </w:rPr>
                    <w:tab/>
                  </w:r>
                  <w:r w:rsidRPr="00EE5187">
                    <w:rPr>
                      <w:rStyle w:val="Hyperlink"/>
                      <w:noProof/>
                      <w:lang w:val="lt-LT"/>
                    </w:rPr>
                    <w:fldChar w:fldCharType="begin"/>
                  </w:r>
                  <w:r w:rsidRPr="00EE5187">
                    <w:rPr>
                      <w:noProof/>
                      <w:webHidden/>
                      <w:lang w:val="lt-LT"/>
                    </w:rPr>
                    <w:instrText xml:space="preserve"> PAGEREF _Toc211946074 \h </w:instrText>
                  </w:r>
                  <w:r w:rsidRPr="00EE5187">
                    <w:rPr>
                      <w:rStyle w:val="Hyperlink"/>
                      <w:noProof/>
                      <w:lang w:val="lt-LT"/>
                    </w:rPr>
                  </w:r>
                  <w:r w:rsidRPr="00EE5187">
                    <w:rPr>
                      <w:rStyle w:val="Hyperlink"/>
                      <w:noProof/>
                      <w:lang w:val="lt-LT"/>
                    </w:rPr>
                    <w:fldChar w:fldCharType="separate"/>
                  </w:r>
                  <w:r w:rsidR="00602754" w:rsidRPr="00EE5187">
                    <w:rPr>
                      <w:noProof/>
                      <w:webHidden/>
                      <w:lang w:val="lt-LT"/>
                    </w:rPr>
                    <w:t>33</w:t>
                  </w:r>
                  <w:r w:rsidRPr="00EE5187">
                    <w:rPr>
                      <w:rStyle w:val="Hyperlink"/>
                      <w:noProof/>
                      <w:lang w:val="lt-LT"/>
                    </w:rPr>
                    <w:fldChar w:fldCharType="end"/>
                  </w:r>
                </w:hyperlink>
              </w:p>
              <w:p w14:paraId="1B02D6B6" w14:textId="6DB6626E" w:rsidR="00B47556" w:rsidRPr="00EE5187" w:rsidRDefault="00B47556" w:rsidP="008F7C9D">
                <w:pPr>
                  <w:pStyle w:val="TOC1"/>
                  <w:rPr>
                    <w:rFonts w:asciiTheme="minorHAnsi" w:eastAsiaTheme="minorEastAsia" w:hAnsiTheme="minorHAnsi" w:cstheme="minorBidi"/>
                    <w:noProof/>
                    <w:sz w:val="24"/>
                    <w:szCs w:val="24"/>
                    <w:lang w:val="lt-LT"/>
                  </w:rPr>
                </w:pPr>
                <w:hyperlink w:anchor="_Toc211946075" w:history="1">
                  <w:r w:rsidRPr="00EE5187">
                    <w:rPr>
                      <w:rStyle w:val="Hyperlink"/>
                      <w:noProof/>
                      <w:lang w:val="lt-LT"/>
                    </w:rPr>
                    <w:t>G.</w:t>
                  </w:r>
                  <w:r w:rsidRPr="00EE5187">
                    <w:rPr>
                      <w:rFonts w:asciiTheme="minorHAnsi" w:eastAsiaTheme="minorEastAsia" w:hAnsiTheme="minorHAnsi" w:cstheme="minorBidi"/>
                      <w:noProof/>
                      <w:sz w:val="24"/>
                      <w:szCs w:val="24"/>
                      <w:lang w:val="lt-LT"/>
                    </w:rPr>
                    <w:tab/>
                  </w:r>
                  <w:r w:rsidRPr="00EE5187">
                    <w:rPr>
                      <w:rStyle w:val="Hyperlink"/>
                      <w:noProof/>
                      <w:lang w:val="lt-LT"/>
                    </w:rPr>
                    <w:t>SUTARTIES SUDARYMAS</w:t>
                  </w:r>
                  <w:r w:rsidRPr="00EE5187">
                    <w:rPr>
                      <w:noProof/>
                      <w:webHidden/>
                      <w:lang w:val="lt-LT"/>
                    </w:rPr>
                    <w:tab/>
                  </w:r>
                  <w:r w:rsidRPr="00EE5187">
                    <w:rPr>
                      <w:rStyle w:val="Hyperlink"/>
                      <w:noProof/>
                      <w:lang w:val="lt-LT"/>
                    </w:rPr>
                    <w:fldChar w:fldCharType="begin"/>
                  </w:r>
                  <w:r w:rsidRPr="00EE5187">
                    <w:rPr>
                      <w:noProof/>
                      <w:webHidden/>
                      <w:lang w:val="lt-LT"/>
                    </w:rPr>
                    <w:instrText xml:space="preserve"> PAGEREF _Toc211946075 \h </w:instrText>
                  </w:r>
                  <w:r w:rsidRPr="00EE5187">
                    <w:rPr>
                      <w:rStyle w:val="Hyperlink"/>
                      <w:noProof/>
                      <w:lang w:val="lt-LT"/>
                    </w:rPr>
                  </w:r>
                  <w:r w:rsidRPr="00EE5187">
                    <w:rPr>
                      <w:rStyle w:val="Hyperlink"/>
                      <w:noProof/>
                      <w:lang w:val="lt-LT"/>
                    </w:rPr>
                    <w:fldChar w:fldCharType="separate"/>
                  </w:r>
                  <w:r w:rsidR="00602754" w:rsidRPr="00EE5187">
                    <w:rPr>
                      <w:noProof/>
                      <w:webHidden/>
                      <w:lang w:val="lt-LT"/>
                    </w:rPr>
                    <w:t>41</w:t>
                  </w:r>
                  <w:r w:rsidRPr="00EE5187">
                    <w:rPr>
                      <w:rStyle w:val="Hyperlink"/>
                      <w:noProof/>
                      <w:lang w:val="lt-LT"/>
                    </w:rPr>
                    <w:fldChar w:fldCharType="end"/>
                  </w:r>
                </w:hyperlink>
              </w:p>
              <w:p w14:paraId="6CFE1BFC" w14:textId="3D28A1BB" w:rsidR="00D6192B" w:rsidRPr="00EE5187" w:rsidRDefault="00B47556" w:rsidP="00E318AF">
                <w:pPr>
                  <w:pStyle w:val="TOC1"/>
                  <w:rPr>
                    <w:noProof/>
                    <w:lang w:val="lt-LT"/>
                  </w:rPr>
                </w:pPr>
                <w:hyperlink w:anchor="_Toc211946076" w:history="1">
                  <w:r w:rsidRPr="00EE5187">
                    <w:rPr>
                      <w:rStyle w:val="Hyperlink"/>
                      <w:noProof/>
                      <w:lang w:val="lt-LT"/>
                    </w:rPr>
                    <w:t>H.</w:t>
                  </w:r>
                  <w:r w:rsidRPr="00EE5187">
                    <w:rPr>
                      <w:rFonts w:asciiTheme="minorHAnsi" w:eastAsiaTheme="minorEastAsia" w:hAnsiTheme="minorHAnsi" w:cstheme="minorBidi"/>
                      <w:noProof/>
                      <w:sz w:val="24"/>
                      <w:szCs w:val="24"/>
                      <w:lang w:val="lt-LT"/>
                    </w:rPr>
                    <w:tab/>
                  </w:r>
                  <w:r w:rsidRPr="00EE5187">
                    <w:rPr>
                      <w:rStyle w:val="Hyperlink"/>
                      <w:noProof/>
                      <w:lang w:val="lt-LT"/>
                    </w:rPr>
                    <w:t>PRETENZIJŲ, IEŠKINIŲ TEIKIMAS IR NAGRINĖJIMAS</w:t>
                  </w:r>
                  <w:r w:rsidRPr="00EE5187">
                    <w:rPr>
                      <w:noProof/>
                      <w:webHidden/>
                      <w:lang w:val="lt-LT"/>
                    </w:rPr>
                    <w:tab/>
                  </w:r>
                  <w:r w:rsidRPr="00EE5187">
                    <w:rPr>
                      <w:rStyle w:val="Hyperlink"/>
                      <w:noProof/>
                      <w:lang w:val="lt-LT"/>
                    </w:rPr>
                    <w:fldChar w:fldCharType="begin"/>
                  </w:r>
                  <w:r w:rsidRPr="00EE5187">
                    <w:rPr>
                      <w:noProof/>
                      <w:webHidden/>
                      <w:lang w:val="lt-LT"/>
                    </w:rPr>
                    <w:instrText xml:space="preserve"> PAGEREF _Toc211946076 \h </w:instrText>
                  </w:r>
                  <w:r w:rsidRPr="00EE5187">
                    <w:rPr>
                      <w:rStyle w:val="Hyperlink"/>
                      <w:noProof/>
                      <w:lang w:val="lt-LT"/>
                    </w:rPr>
                  </w:r>
                  <w:r w:rsidRPr="00EE5187">
                    <w:rPr>
                      <w:rStyle w:val="Hyperlink"/>
                      <w:noProof/>
                      <w:lang w:val="lt-LT"/>
                    </w:rPr>
                    <w:fldChar w:fldCharType="separate"/>
                  </w:r>
                  <w:r w:rsidR="00602754" w:rsidRPr="00EE5187">
                    <w:rPr>
                      <w:noProof/>
                      <w:webHidden/>
                      <w:lang w:val="lt-LT"/>
                    </w:rPr>
                    <w:t>45</w:t>
                  </w:r>
                  <w:r w:rsidRPr="00EE5187">
                    <w:rPr>
                      <w:rStyle w:val="Hyperlink"/>
                      <w:noProof/>
                      <w:lang w:val="lt-LT"/>
                    </w:rPr>
                    <w:fldChar w:fldCharType="end"/>
                  </w:r>
                </w:hyperlink>
                <w:r w:rsidR="00D6192B" w:rsidRPr="00EE5187">
                  <w:rPr>
                    <w:b/>
                    <w:bCs/>
                    <w:noProof/>
                    <w:lang w:val="lt-LT"/>
                  </w:rPr>
                  <w:fldChar w:fldCharType="end"/>
                </w:r>
              </w:p>
            </w:sdtContent>
          </w:sdt>
          <w:p w14:paraId="0BE88F4F" w14:textId="77777777" w:rsidR="00D64B08" w:rsidRPr="00EE5187" w:rsidRDefault="00D64B08" w:rsidP="001D3266">
            <w:pPr>
              <w:jc w:val="center"/>
              <w:rPr>
                <w:rStyle w:val="Heading1Char"/>
                <w:rFonts w:ascii="Arial" w:hAnsi="Arial" w:cs="Arial"/>
                <w:b/>
                <w:bCs/>
                <w:noProof/>
                <w:color w:val="FFFFFF" w:themeColor="background1"/>
                <w:sz w:val="18"/>
                <w:szCs w:val="18"/>
                <w:lang w:val="lt-LT"/>
              </w:rPr>
            </w:pPr>
          </w:p>
        </w:tc>
        <w:tc>
          <w:tcPr>
            <w:tcW w:w="283" w:type="dxa"/>
          </w:tcPr>
          <w:p w14:paraId="3D3129F4" w14:textId="77777777" w:rsidR="00D64B08" w:rsidRPr="00EE5187" w:rsidRDefault="00D64B08" w:rsidP="001D3266">
            <w:pPr>
              <w:pStyle w:val="TOCHeading"/>
              <w:keepNext w:val="0"/>
              <w:keepLines w:val="0"/>
              <w:jc w:val="center"/>
              <w:rPr>
                <w:rFonts w:ascii="Arial" w:eastAsiaTheme="minorEastAsia" w:hAnsi="Arial" w:cs="Arial"/>
                <w:noProof/>
                <w:color w:val="auto"/>
                <w:kern w:val="2"/>
                <w:sz w:val="18"/>
                <w:szCs w:val="18"/>
                <w:lang w:val="lt-LT"/>
                <w14:ligatures w14:val="standardContextual"/>
              </w:rPr>
            </w:pPr>
          </w:p>
        </w:tc>
        <w:tc>
          <w:tcPr>
            <w:tcW w:w="7635" w:type="dxa"/>
            <w:gridSpan w:val="7"/>
          </w:tcPr>
          <w:sdt>
            <w:sdtPr>
              <w:rPr>
                <w:rFonts w:asciiTheme="majorHAnsi" w:eastAsiaTheme="majorEastAsia" w:hAnsiTheme="majorHAnsi" w:cstheme="majorBidi"/>
                <w:noProof/>
                <w:color w:val="0F4761" w:themeColor="accent1" w:themeShade="BF"/>
                <w:sz w:val="40"/>
                <w:szCs w:val="40"/>
                <w:lang w:val="lt-LT"/>
              </w:rPr>
              <w:id w:val="1174525336"/>
              <w:docPartObj>
                <w:docPartGallery w:val="Table of Contents"/>
                <w:docPartUnique/>
              </w:docPartObj>
            </w:sdtPr>
            <w:sdtEndPr>
              <w:rPr>
                <w:rFonts w:eastAsiaTheme="minorEastAsia"/>
                <w:color w:val="auto"/>
                <w:sz w:val="18"/>
                <w:szCs w:val="18"/>
              </w:rPr>
            </w:sdtEndPr>
            <w:sdtContent>
              <w:p w14:paraId="3A17A6DE" w14:textId="77777777" w:rsidR="008D17C8" w:rsidRPr="00EE5187" w:rsidRDefault="008D17C8" w:rsidP="008F7C9D">
                <w:pPr>
                  <w:pStyle w:val="TOC1"/>
                  <w:rPr>
                    <w:noProof/>
                    <w:lang w:val="lt-LT"/>
                  </w:rPr>
                </w:pPr>
              </w:p>
              <w:p w14:paraId="13320ADB" w14:textId="01D74250" w:rsidR="008D17C8" w:rsidRPr="00EE5187" w:rsidRDefault="00D64B08" w:rsidP="008F7C9D">
                <w:pPr>
                  <w:pStyle w:val="TOC1"/>
                  <w:rPr>
                    <w:noProof/>
                    <w:lang w:val="lt-LT"/>
                  </w:rPr>
                </w:pPr>
                <w:r w:rsidRPr="00EE5187">
                  <w:rPr>
                    <w:noProof/>
                    <w:lang w:val="lt-LT"/>
                  </w:rPr>
                  <w:t>TABLE OF CONTENTS</w:t>
                </w:r>
              </w:p>
              <w:p w14:paraId="2C921237" w14:textId="78DEB77C" w:rsidR="008D17C8" w:rsidRPr="00EE5187" w:rsidRDefault="00D64B08" w:rsidP="008F7C9D">
                <w:pPr>
                  <w:pStyle w:val="TOC1"/>
                  <w:rPr>
                    <w:noProof/>
                    <w:lang w:val="lt-LT"/>
                  </w:rPr>
                </w:pPr>
                <w:r w:rsidRPr="00EE5187">
                  <w:rPr>
                    <w:noProof/>
                    <w:lang w:val="lt-LT"/>
                  </w:rPr>
                  <w:fldChar w:fldCharType="begin"/>
                </w:r>
                <w:r w:rsidRPr="00EE5187">
                  <w:rPr>
                    <w:noProof/>
                    <w:lang w:val="lt-LT"/>
                  </w:rPr>
                  <w:instrText xml:space="preserve"> TOC \o "1-1" \h \z \u </w:instrText>
                </w:r>
                <w:r w:rsidRPr="00EE5187">
                  <w:rPr>
                    <w:noProof/>
                    <w:lang w:val="lt-LT"/>
                  </w:rPr>
                  <w:fldChar w:fldCharType="separate"/>
                </w:r>
              </w:p>
              <w:p w14:paraId="56B58CE9" w14:textId="6C5F463B" w:rsidR="008D17C8" w:rsidRPr="00EE5187" w:rsidRDefault="008D17C8" w:rsidP="008F7C9D">
                <w:pPr>
                  <w:pStyle w:val="TOC1"/>
                  <w:rPr>
                    <w:noProof/>
                    <w:lang w:val="lt-LT"/>
                  </w:rPr>
                </w:pPr>
                <w:hyperlink w:anchor="_Toc211946336" w:history="1">
                  <w:r w:rsidRPr="00EE5187">
                    <w:rPr>
                      <w:noProof/>
                      <w:lang w:val="lt-LT"/>
                    </w:rPr>
                    <w:t>A.</w:t>
                  </w:r>
                  <w:r w:rsidRPr="00EE5187">
                    <w:rPr>
                      <w:noProof/>
                      <w:lang w:val="lt-LT"/>
                    </w:rPr>
                    <w:tab/>
                    <w:t>INFORMATION ABOUT THE COMPANY</w:t>
                  </w:r>
                  <w:r w:rsidRPr="00EE5187">
                    <w:rPr>
                      <w:noProof/>
                      <w:webHidden/>
                      <w:lang w:val="lt-LT"/>
                    </w:rPr>
                    <w:tab/>
                  </w:r>
                  <w:r w:rsidRPr="00EE5187">
                    <w:rPr>
                      <w:noProof/>
                      <w:webHidden/>
                      <w:lang w:val="lt-LT"/>
                    </w:rPr>
                    <w:fldChar w:fldCharType="begin"/>
                  </w:r>
                  <w:r w:rsidRPr="00EE5187">
                    <w:rPr>
                      <w:noProof/>
                      <w:webHidden/>
                      <w:lang w:val="lt-LT"/>
                    </w:rPr>
                    <w:instrText xml:space="preserve"> PAGEREF _Toc211946336 \h </w:instrText>
                  </w:r>
                  <w:r w:rsidRPr="00EE5187">
                    <w:rPr>
                      <w:noProof/>
                      <w:webHidden/>
                      <w:lang w:val="lt-LT"/>
                    </w:rPr>
                  </w:r>
                  <w:r w:rsidRPr="00EE5187">
                    <w:rPr>
                      <w:noProof/>
                      <w:webHidden/>
                      <w:lang w:val="lt-LT"/>
                    </w:rPr>
                    <w:fldChar w:fldCharType="separate"/>
                  </w:r>
                  <w:r w:rsidR="00602754" w:rsidRPr="00EE5187">
                    <w:rPr>
                      <w:noProof/>
                      <w:webHidden/>
                      <w:lang w:val="lt-LT"/>
                    </w:rPr>
                    <w:t>1</w:t>
                  </w:r>
                  <w:r w:rsidRPr="00EE5187">
                    <w:rPr>
                      <w:noProof/>
                      <w:webHidden/>
                      <w:lang w:val="lt-LT"/>
                    </w:rPr>
                    <w:fldChar w:fldCharType="end"/>
                  </w:r>
                </w:hyperlink>
              </w:p>
              <w:p w14:paraId="23110B60" w14:textId="549A7111" w:rsidR="008D17C8" w:rsidRPr="00EE5187" w:rsidRDefault="008D17C8" w:rsidP="008F7C9D">
                <w:pPr>
                  <w:pStyle w:val="TOC1"/>
                  <w:rPr>
                    <w:noProof/>
                    <w:lang w:val="lt-LT"/>
                  </w:rPr>
                </w:pPr>
                <w:hyperlink w:anchor="_Toc211946338" w:history="1">
                  <w:r w:rsidRPr="00EE5187">
                    <w:rPr>
                      <w:noProof/>
                      <w:lang w:val="lt-LT"/>
                    </w:rPr>
                    <w:t>B.</w:t>
                  </w:r>
                  <w:r w:rsidRPr="00EE5187">
                    <w:rPr>
                      <w:noProof/>
                      <w:lang w:val="lt-LT"/>
                    </w:rPr>
                    <w:tab/>
                    <w:t>GENERAL PROVISIONS</w:t>
                  </w:r>
                  <w:r w:rsidRPr="00EE5187">
                    <w:rPr>
                      <w:noProof/>
                      <w:webHidden/>
                      <w:lang w:val="lt-LT"/>
                    </w:rPr>
                    <w:tab/>
                  </w:r>
                  <w:r w:rsidRPr="00EE5187">
                    <w:rPr>
                      <w:noProof/>
                      <w:webHidden/>
                      <w:lang w:val="lt-LT"/>
                    </w:rPr>
                    <w:fldChar w:fldCharType="begin"/>
                  </w:r>
                  <w:r w:rsidRPr="00EE5187">
                    <w:rPr>
                      <w:noProof/>
                      <w:webHidden/>
                      <w:lang w:val="lt-LT"/>
                    </w:rPr>
                    <w:instrText xml:space="preserve"> PAGEREF _Toc211946338 \h </w:instrText>
                  </w:r>
                  <w:r w:rsidRPr="00EE5187">
                    <w:rPr>
                      <w:noProof/>
                      <w:webHidden/>
                      <w:lang w:val="lt-LT"/>
                    </w:rPr>
                  </w:r>
                  <w:r w:rsidRPr="00EE5187">
                    <w:rPr>
                      <w:noProof/>
                      <w:webHidden/>
                      <w:lang w:val="lt-LT"/>
                    </w:rPr>
                    <w:fldChar w:fldCharType="separate"/>
                  </w:r>
                  <w:r w:rsidR="00602754" w:rsidRPr="00EE5187">
                    <w:rPr>
                      <w:noProof/>
                      <w:webHidden/>
                      <w:lang w:val="lt-LT"/>
                    </w:rPr>
                    <w:t>2</w:t>
                  </w:r>
                  <w:r w:rsidRPr="00EE5187">
                    <w:rPr>
                      <w:noProof/>
                      <w:webHidden/>
                      <w:lang w:val="lt-LT"/>
                    </w:rPr>
                    <w:fldChar w:fldCharType="end"/>
                  </w:r>
                </w:hyperlink>
              </w:p>
              <w:p w14:paraId="50A0F6B9" w14:textId="7E5325C3" w:rsidR="008D17C8" w:rsidRPr="00EE5187" w:rsidRDefault="008D17C8" w:rsidP="008F7C9D">
                <w:pPr>
                  <w:pStyle w:val="TOC1"/>
                  <w:rPr>
                    <w:noProof/>
                    <w:lang w:val="lt-LT"/>
                  </w:rPr>
                </w:pPr>
                <w:hyperlink w:anchor="_Toc211946340" w:history="1">
                  <w:r w:rsidRPr="00EE5187">
                    <w:rPr>
                      <w:noProof/>
                      <w:lang w:val="lt-LT"/>
                    </w:rPr>
                    <w:t>C.</w:t>
                  </w:r>
                  <w:r w:rsidRPr="00EE5187">
                    <w:rPr>
                      <w:noProof/>
                      <w:lang w:val="lt-LT"/>
                    </w:rPr>
                    <w:tab/>
                    <w:t>PREPARATION AND EVALUATION OF APPLICATIONS</w:t>
                  </w:r>
                  <w:r w:rsidRPr="00EE5187">
                    <w:rPr>
                      <w:noProof/>
                      <w:webHidden/>
                      <w:lang w:val="lt-LT"/>
                    </w:rPr>
                    <w:tab/>
                  </w:r>
                  <w:r w:rsidRPr="00EE5187">
                    <w:rPr>
                      <w:noProof/>
                      <w:webHidden/>
                      <w:lang w:val="lt-LT"/>
                    </w:rPr>
                    <w:fldChar w:fldCharType="begin"/>
                  </w:r>
                  <w:r w:rsidRPr="00EE5187">
                    <w:rPr>
                      <w:noProof/>
                      <w:webHidden/>
                      <w:lang w:val="lt-LT"/>
                    </w:rPr>
                    <w:instrText xml:space="preserve"> PAGEREF _Toc211946340 \h </w:instrText>
                  </w:r>
                  <w:r w:rsidRPr="00EE5187">
                    <w:rPr>
                      <w:noProof/>
                      <w:webHidden/>
                      <w:lang w:val="lt-LT"/>
                    </w:rPr>
                  </w:r>
                  <w:r w:rsidRPr="00EE5187">
                    <w:rPr>
                      <w:noProof/>
                      <w:webHidden/>
                      <w:lang w:val="lt-LT"/>
                    </w:rPr>
                    <w:fldChar w:fldCharType="separate"/>
                  </w:r>
                  <w:r w:rsidR="00602754" w:rsidRPr="00EE5187">
                    <w:rPr>
                      <w:noProof/>
                      <w:webHidden/>
                      <w:lang w:val="lt-LT"/>
                    </w:rPr>
                    <w:t>21</w:t>
                  </w:r>
                  <w:r w:rsidRPr="00EE5187">
                    <w:rPr>
                      <w:noProof/>
                      <w:webHidden/>
                      <w:lang w:val="lt-LT"/>
                    </w:rPr>
                    <w:fldChar w:fldCharType="end"/>
                  </w:r>
                </w:hyperlink>
              </w:p>
              <w:p w14:paraId="2C412F2C" w14:textId="6B46103A" w:rsidR="008D17C8" w:rsidRPr="00EE5187" w:rsidRDefault="008D17C8" w:rsidP="008F7C9D">
                <w:pPr>
                  <w:pStyle w:val="TOC1"/>
                  <w:rPr>
                    <w:noProof/>
                    <w:lang w:val="lt-LT"/>
                  </w:rPr>
                </w:pPr>
                <w:hyperlink w:anchor="_Toc211946342" w:history="1">
                  <w:r w:rsidRPr="00EE5187">
                    <w:rPr>
                      <w:noProof/>
                      <w:lang w:val="lt-LT"/>
                    </w:rPr>
                    <w:t>D.</w:t>
                  </w:r>
                  <w:r w:rsidRPr="00EE5187">
                    <w:rPr>
                      <w:noProof/>
                      <w:lang w:val="lt-LT"/>
                    </w:rPr>
                    <w:tab/>
                    <w:t>PREPARATION AND SUBMISSION OF TENDERS</w:t>
                  </w:r>
                  <w:r w:rsidRPr="00EE5187">
                    <w:rPr>
                      <w:noProof/>
                      <w:webHidden/>
                      <w:lang w:val="lt-LT"/>
                    </w:rPr>
                    <w:tab/>
                  </w:r>
                  <w:r w:rsidRPr="00EE5187">
                    <w:rPr>
                      <w:noProof/>
                      <w:webHidden/>
                      <w:lang w:val="lt-LT"/>
                    </w:rPr>
                    <w:fldChar w:fldCharType="begin"/>
                  </w:r>
                  <w:r w:rsidRPr="00EE5187">
                    <w:rPr>
                      <w:noProof/>
                      <w:webHidden/>
                      <w:lang w:val="lt-LT"/>
                    </w:rPr>
                    <w:instrText xml:space="preserve"> PAGEREF _Toc211946342 \h </w:instrText>
                  </w:r>
                  <w:r w:rsidRPr="00EE5187">
                    <w:rPr>
                      <w:noProof/>
                      <w:webHidden/>
                      <w:lang w:val="lt-LT"/>
                    </w:rPr>
                  </w:r>
                  <w:r w:rsidRPr="00EE5187">
                    <w:rPr>
                      <w:noProof/>
                      <w:webHidden/>
                      <w:lang w:val="lt-LT"/>
                    </w:rPr>
                    <w:fldChar w:fldCharType="separate"/>
                  </w:r>
                  <w:r w:rsidR="00602754" w:rsidRPr="00EE5187">
                    <w:rPr>
                      <w:noProof/>
                      <w:webHidden/>
                      <w:lang w:val="lt-LT"/>
                    </w:rPr>
                    <w:t>22</w:t>
                  </w:r>
                  <w:r w:rsidRPr="00EE5187">
                    <w:rPr>
                      <w:noProof/>
                      <w:webHidden/>
                      <w:lang w:val="lt-LT"/>
                    </w:rPr>
                    <w:fldChar w:fldCharType="end"/>
                  </w:r>
                </w:hyperlink>
              </w:p>
              <w:p w14:paraId="40964A59" w14:textId="092904C5" w:rsidR="008D17C8" w:rsidRPr="00EE5187" w:rsidRDefault="008D17C8" w:rsidP="008F7C9D">
                <w:pPr>
                  <w:pStyle w:val="TOC1"/>
                  <w:rPr>
                    <w:noProof/>
                    <w:lang w:val="lt-LT"/>
                  </w:rPr>
                </w:pPr>
                <w:hyperlink w:anchor="_Toc211946344" w:history="1">
                  <w:r w:rsidRPr="00EE5187">
                    <w:rPr>
                      <w:noProof/>
                      <w:lang w:val="lt-LT"/>
                    </w:rPr>
                    <w:t>E.</w:t>
                  </w:r>
                  <w:r w:rsidRPr="00EE5187">
                    <w:rPr>
                      <w:noProof/>
                      <w:lang w:val="lt-LT"/>
                    </w:rPr>
                    <w:tab/>
                    <w:t>NEGOTIATIONS</w:t>
                  </w:r>
                  <w:r w:rsidRPr="00EE5187">
                    <w:rPr>
                      <w:noProof/>
                      <w:webHidden/>
                      <w:lang w:val="lt-LT"/>
                    </w:rPr>
                    <w:tab/>
                  </w:r>
                  <w:r w:rsidRPr="00EE5187">
                    <w:rPr>
                      <w:noProof/>
                      <w:webHidden/>
                      <w:lang w:val="lt-LT"/>
                    </w:rPr>
                    <w:fldChar w:fldCharType="begin"/>
                  </w:r>
                  <w:r w:rsidRPr="00EE5187">
                    <w:rPr>
                      <w:noProof/>
                      <w:webHidden/>
                      <w:lang w:val="lt-LT"/>
                    </w:rPr>
                    <w:instrText xml:space="preserve"> PAGEREF _Toc211946344 \h </w:instrText>
                  </w:r>
                  <w:r w:rsidRPr="00EE5187">
                    <w:rPr>
                      <w:noProof/>
                      <w:webHidden/>
                      <w:lang w:val="lt-LT"/>
                    </w:rPr>
                  </w:r>
                  <w:r w:rsidRPr="00EE5187">
                    <w:rPr>
                      <w:noProof/>
                      <w:webHidden/>
                      <w:lang w:val="lt-LT"/>
                    </w:rPr>
                    <w:fldChar w:fldCharType="separate"/>
                  </w:r>
                  <w:r w:rsidR="00602754" w:rsidRPr="00EE5187">
                    <w:rPr>
                      <w:noProof/>
                      <w:webHidden/>
                      <w:lang w:val="lt-LT"/>
                    </w:rPr>
                    <w:t>30</w:t>
                  </w:r>
                  <w:r w:rsidRPr="00EE5187">
                    <w:rPr>
                      <w:noProof/>
                      <w:webHidden/>
                      <w:lang w:val="lt-LT"/>
                    </w:rPr>
                    <w:fldChar w:fldCharType="end"/>
                  </w:r>
                </w:hyperlink>
              </w:p>
              <w:p w14:paraId="34E0901C" w14:textId="34B83D03" w:rsidR="008D17C8" w:rsidRPr="00EE5187" w:rsidRDefault="008D17C8" w:rsidP="008F7C9D">
                <w:pPr>
                  <w:pStyle w:val="TOC1"/>
                  <w:rPr>
                    <w:noProof/>
                    <w:lang w:val="lt-LT"/>
                  </w:rPr>
                </w:pPr>
                <w:hyperlink w:anchor="_Toc211946346" w:history="1">
                  <w:r w:rsidRPr="00EE5187">
                    <w:rPr>
                      <w:noProof/>
                      <w:lang w:val="lt-LT"/>
                    </w:rPr>
                    <w:t>F.</w:t>
                  </w:r>
                  <w:r w:rsidRPr="00EE5187">
                    <w:rPr>
                      <w:noProof/>
                      <w:lang w:val="lt-LT"/>
                    </w:rPr>
                    <w:tab/>
                    <w:t>EVALUATION AND COMPARISON OF TENDERS</w:t>
                  </w:r>
                  <w:r w:rsidRPr="00EE5187">
                    <w:rPr>
                      <w:noProof/>
                      <w:webHidden/>
                      <w:lang w:val="lt-LT"/>
                    </w:rPr>
                    <w:tab/>
                  </w:r>
                  <w:r w:rsidRPr="00EE5187">
                    <w:rPr>
                      <w:noProof/>
                      <w:webHidden/>
                      <w:lang w:val="lt-LT"/>
                    </w:rPr>
                    <w:fldChar w:fldCharType="begin"/>
                  </w:r>
                  <w:r w:rsidRPr="00EE5187">
                    <w:rPr>
                      <w:noProof/>
                      <w:webHidden/>
                      <w:lang w:val="lt-LT"/>
                    </w:rPr>
                    <w:instrText xml:space="preserve"> PAGEREF _Toc211946346 \h </w:instrText>
                  </w:r>
                  <w:r w:rsidRPr="00EE5187">
                    <w:rPr>
                      <w:noProof/>
                      <w:webHidden/>
                      <w:lang w:val="lt-LT"/>
                    </w:rPr>
                  </w:r>
                  <w:r w:rsidRPr="00EE5187">
                    <w:rPr>
                      <w:noProof/>
                      <w:webHidden/>
                      <w:lang w:val="lt-LT"/>
                    </w:rPr>
                    <w:fldChar w:fldCharType="separate"/>
                  </w:r>
                  <w:r w:rsidR="00602754" w:rsidRPr="00EE5187">
                    <w:rPr>
                      <w:noProof/>
                      <w:webHidden/>
                      <w:lang w:val="lt-LT"/>
                    </w:rPr>
                    <w:t>33</w:t>
                  </w:r>
                  <w:r w:rsidRPr="00EE5187">
                    <w:rPr>
                      <w:noProof/>
                      <w:webHidden/>
                      <w:lang w:val="lt-LT"/>
                    </w:rPr>
                    <w:fldChar w:fldCharType="end"/>
                  </w:r>
                </w:hyperlink>
              </w:p>
              <w:p w14:paraId="347A09DA" w14:textId="5309D3A2" w:rsidR="008D17C8" w:rsidRPr="00EE5187" w:rsidRDefault="008D17C8" w:rsidP="008F7C9D">
                <w:pPr>
                  <w:pStyle w:val="TOC1"/>
                  <w:rPr>
                    <w:noProof/>
                    <w:lang w:val="lt-LT"/>
                  </w:rPr>
                </w:pPr>
                <w:hyperlink w:anchor="_Toc211946348" w:history="1">
                  <w:r w:rsidRPr="00EE5187">
                    <w:rPr>
                      <w:noProof/>
                      <w:lang w:val="lt-LT"/>
                    </w:rPr>
                    <w:t>G.</w:t>
                  </w:r>
                  <w:r w:rsidRPr="00EE5187">
                    <w:rPr>
                      <w:noProof/>
                      <w:lang w:val="lt-LT"/>
                    </w:rPr>
                    <w:tab/>
                    <w:t>CONCLUSION OF THE CONTRACT</w:t>
                  </w:r>
                  <w:r w:rsidRPr="00EE5187">
                    <w:rPr>
                      <w:noProof/>
                      <w:webHidden/>
                      <w:lang w:val="lt-LT"/>
                    </w:rPr>
                    <w:tab/>
                  </w:r>
                  <w:r w:rsidRPr="00EE5187">
                    <w:rPr>
                      <w:noProof/>
                      <w:webHidden/>
                      <w:lang w:val="lt-LT"/>
                    </w:rPr>
                    <w:fldChar w:fldCharType="begin"/>
                  </w:r>
                  <w:r w:rsidRPr="00EE5187">
                    <w:rPr>
                      <w:noProof/>
                      <w:webHidden/>
                      <w:lang w:val="lt-LT"/>
                    </w:rPr>
                    <w:instrText xml:space="preserve"> PAGEREF _Toc211946348 \h </w:instrText>
                  </w:r>
                  <w:r w:rsidRPr="00EE5187">
                    <w:rPr>
                      <w:noProof/>
                      <w:webHidden/>
                      <w:lang w:val="lt-LT"/>
                    </w:rPr>
                  </w:r>
                  <w:r w:rsidRPr="00EE5187">
                    <w:rPr>
                      <w:noProof/>
                      <w:webHidden/>
                      <w:lang w:val="lt-LT"/>
                    </w:rPr>
                    <w:fldChar w:fldCharType="separate"/>
                  </w:r>
                  <w:r w:rsidR="00602754" w:rsidRPr="00EE5187">
                    <w:rPr>
                      <w:noProof/>
                      <w:webHidden/>
                      <w:lang w:val="lt-LT"/>
                    </w:rPr>
                    <w:t>41</w:t>
                  </w:r>
                  <w:r w:rsidRPr="00EE5187">
                    <w:rPr>
                      <w:noProof/>
                      <w:webHidden/>
                      <w:lang w:val="lt-LT"/>
                    </w:rPr>
                    <w:fldChar w:fldCharType="end"/>
                  </w:r>
                </w:hyperlink>
              </w:p>
              <w:p w14:paraId="54CD2D4F" w14:textId="5EC9F5F7" w:rsidR="00D64B08" w:rsidRPr="00EE5187" w:rsidRDefault="008D17C8" w:rsidP="008F7C9D">
                <w:pPr>
                  <w:pStyle w:val="TOC1"/>
                  <w:rPr>
                    <w:noProof/>
                    <w:lang w:val="lt-LT"/>
                  </w:rPr>
                </w:pPr>
                <w:hyperlink w:anchor="_Toc211946350" w:history="1">
                  <w:r w:rsidRPr="00EE5187">
                    <w:rPr>
                      <w:noProof/>
                      <w:lang w:val="lt-LT"/>
                    </w:rPr>
                    <w:t>H.</w:t>
                  </w:r>
                  <w:r w:rsidRPr="00EE5187">
                    <w:rPr>
                      <w:noProof/>
                      <w:lang w:val="lt-LT"/>
                    </w:rPr>
                    <w:tab/>
                    <w:t>SUBMISSION AND REVIEW OF CLAIMS AND LAWSUITS</w:t>
                  </w:r>
                  <w:r w:rsidRPr="00EE5187">
                    <w:rPr>
                      <w:noProof/>
                      <w:webHidden/>
                      <w:lang w:val="lt-LT"/>
                    </w:rPr>
                    <w:tab/>
                  </w:r>
                  <w:r w:rsidRPr="00EE5187">
                    <w:rPr>
                      <w:noProof/>
                      <w:webHidden/>
                      <w:lang w:val="lt-LT"/>
                    </w:rPr>
                    <w:fldChar w:fldCharType="begin"/>
                  </w:r>
                  <w:r w:rsidRPr="00EE5187">
                    <w:rPr>
                      <w:noProof/>
                      <w:webHidden/>
                      <w:lang w:val="lt-LT"/>
                    </w:rPr>
                    <w:instrText xml:space="preserve"> PAGEREF _Toc211946350 \h </w:instrText>
                  </w:r>
                  <w:r w:rsidRPr="00EE5187">
                    <w:rPr>
                      <w:noProof/>
                      <w:webHidden/>
                      <w:lang w:val="lt-LT"/>
                    </w:rPr>
                  </w:r>
                  <w:r w:rsidRPr="00EE5187">
                    <w:rPr>
                      <w:noProof/>
                      <w:webHidden/>
                      <w:lang w:val="lt-LT"/>
                    </w:rPr>
                    <w:fldChar w:fldCharType="separate"/>
                  </w:r>
                  <w:r w:rsidR="00602754" w:rsidRPr="00EE5187">
                    <w:rPr>
                      <w:noProof/>
                      <w:webHidden/>
                      <w:lang w:val="lt-LT"/>
                    </w:rPr>
                    <w:t>45</w:t>
                  </w:r>
                  <w:r w:rsidRPr="00EE5187">
                    <w:rPr>
                      <w:noProof/>
                      <w:webHidden/>
                      <w:lang w:val="lt-LT"/>
                    </w:rPr>
                    <w:fldChar w:fldCharType="end"/>
                  </w:r>
                </w:hyperlink>
                <w:r w:rsidR="00D64B08" w:rsidRPr="00EE5187">
                  <w:rPr>
                    <w:noProof/>
                    <w:lang w:val="lt-LT"/>
                  </w:rPr>
                  <w:fldChar w:fldCharType="end"/>
                </w:r>
              </w:p>
            </w:sdtContent>
          </w:sdt>
          <w:p w14:paraId="712157B3" w14:textId="77777777" w:rsidR="00D64B08" w:rsidRPr="00EE5187" w:rsidRDefault="00D64B08" w:rsidP="008F7C9D">
            <w:pPr>
              <w:pStyle w:val="TOC1"/>
              <w:rPr>
                <w:noProof/>
                <w:lang w:val="lt-LT"/>
              </w:rPr>
            </w:pPr>
          </w:p>
        </w:tc>
      </w:tr>
      <w:tr w:rsidR="00D64B08" w:rsidRPr="00EE5187" w14:paraId="4EF8FA9B" w14:textId="1088A59D" w:rsidTr="003E151D">
        <w:tc>
          <w:tcPr>
            <w:tcW w:w="7189" w:type="dxa"/>
            <w:gridSpan w:val="7"/>
          </w:tcPr>
          <w:p w14:paraId="563BCB74" w14:textId="05E1F6BB" w:rsidR="00D64B08" w:rsidRPr="00EE5187" w:rsidRDefault="00D64B08" w:rsidP="0024037D">
            <w:pPr>
              <w:jc w:val="center"/>
              <w:rPr>
                <w:rStyle w:val="Heading1Char"/>
                <w:rFonts w:ascii="Arial" w:hAnsi="Arial" w:cs="Arial"/>
                <w:b/>
                <w:bCs/>
                <w:noProof/>
                <w:color w:val="FFFFFF" w:themeColor="background1"/>
                <w:sz w:val="18"/>
                <w:szCs w:val="18"/>
                <w:lang w:val="lt-LT"/>
              </w:rPr>
            </w:pPr>
          </w:p>
        </w:tc>
        <w:tc>
          <w:tcPr>
            <w:tcW w:w="283" w:type="dxa"/>
          </w:tcPr>
          <w:p w14:paraId="29D24D93" w14:textId="77777777" w:rsidR="00D64B08" w:rsidRPr="00EE5187" w:rsidRDefault="00D64B08" w:rsidP="0024037D">
            <w:pPr>
              <w:jc w:val="center"/>
              <w:rPr>
                <w:rStyle w:val="Heading1Char"/>
                <w:rFonts w:ascii="Arial" w:hAnsi="Arial" w:cs="Arial"/>
                <w:b/>
                <w:bCs/>
                <w:noProof/>
                <w:color w:val="FFFFFF" w:themeColor="background1"/>
                <w:sz w:val="18"/>
                <w:szCs w:val="18"/>
                <w:lang w:val="lt-LT"/>
              </w:rPr>
            </w:pPr>
          </w:p>
        </w:tc>
        <w:tc>
          <w:tcPr>
            <w:tcW w:w="7635" w:type="dxa"/>
            <w:gridSpan w:val="7"/>
          </w:tcPr>
          <w:p w14:paraId="65463F24" w14:textId="47106682" w:rsidR="00D64B08" w:rsidRPr="00EE5187" w:rsidRDefault="00D64B08" w:rsidP="0024037D">
            <w:pPr>
              <w:jc w:val="center"/>
              <w:rPr>
                <w:rStyle w:val="Heading1Char"/>
                <w:rFonts w:ascii="Arial" w:hAnsi="Arial" w:cs="Arial"/>
                <w:b/>
                <w:bCs/>
                <w:noProof/>
                <w:color w:val="FFFFFF" w:themeColor="background1"/>
                <w:sz w:val="18"/>
                <w:szCs w:val="18"/>
                <w:lang w:val="lt-LT"/>
              </w:rPr>
            </w:pPr>
          </w:p>
        </w:tc>
      </w:tr>
      <w:tr w:rsidR="00D64B08" w:rsidRPr="00EE5187" w14:paraId="081D6CAF" w14:textId="039D824A" w:rsidTr="003E151D">
        <w:tc>
          <w:tcPr>
            <w:tcW w:w="7189" w:type="dxa"/>
            <w:gridSpan w:val="7"/>
            <w:shd w:val="clear" w:color="auto" w:fill="F8423A"/>
          </w:tcPr>
          <w:p w14:paraId="2084221D" w14:textId="50BF6DA5" w:rsidR="00D64B08" w:rsidRPr="00EE5187" w:rsidRDefault="00D64B08" w:rsidP="00D6192B">
            <w:pPr>
              <w:pStyle w:val="ListParagraph"/>
              <w:numPr>
                <w:ilvl w:val="0"/>
                <w:numId w:val="97"/>
              </w:numPr>
              <w:jc w:val="center"/>
              <w:rPr>
                <w:noProof/>
                <w:lang w:val="lt-LT"/>
              </w:rPr>
            </w:pPr>
            <w:bookmarkStart w:id="0" w:name="_Toc198031525"/>
            <w:bookmarkStart w:id="1" w:name="_Toc211946064"/>
            <w:bookmarkStart w:id="2" w:name="_Toc211946335"/>
            <w:r w:rsidRPr="00EE5187">
              <w:rPr>
                <w:rStyle w:val="Heading1Char"/>
                <w:rFonts w:ascii="Arial" w:hAnsi="Arial" w:cs="Arial"/>
                <w:b/>
                <w:bCs/>
                <w:noProof/>
                <w:color w:val="FFFFFF" w:themeColor="background1"/>
                <w:sz w:val="18"/>
                <w:szCs w:val="18"/>
                <w:lang w:val="lt-LT"/>
              </w:rPr>
              <w:t>INFORMACIJA APIE BENDROVĘ</w:t>
            </w:r>
            <w:bookmarkEnd w:id="0"/>
            <w:bookmarkEnd w:id="1"/>
            <w:bookmarkEnd w:id="2"/>
          </w:p>
        </w:tc>
        <w:tc>
          <w:tcPr>
            <w:tcW w:w="283" w:type="dxa"/>
            <w:shd w:val="clear" w:color="auto" w:fill="F8423A"/>
          </w:tcPr>
          <w:p w14:paraId="2AA888BB" w14:textId="77777777" w:rsidR="00D64B08" w:rsidRPr="00EE5187" w:rsidRDefault="00D64B08" w:rsidP="0024037D">
            <w:pPr>
              <w:jc w:val="center"/>
              <w:rPr>
                <w:rStyle w:val="Heading1Char"/>
                <w:rFonts w:ascii="Arial" w:hAnsi="Arial" w:cs="Arial"/>
                <w:b/>
                <w:bCs/>
                <w:noProof/>
                <w:color w:val="FFFFFF" w:themeColor="background1"/>
                <w:sz w:val="18"/>
                <w:szCs w:val="18"/>
                <w:lang w:val="lt-LT"/>
              </w:rPr>
            </w:pPr>
          </w:p>
        </w:tc>
        <w:tc>
          <w:tcPr>
            <w:tcW w:w="7635" w:type="dxa"/>
            <w:gridSpan w:val="7"/>
            <w:shd w:val="clear" w:color="auto" w:fill="F8423A"/>
          </w:tcPr>
          <w:p w14:paraId="4C9BF453" w14:textId="25D52DBB" w:rsidR="00D64B08" w:rsidRPr="00EE5187" w:rsidRDefault="00D64B08" w:rsidP="008423DE">
            <w:pPr>
              <w:pStyle w:val="ListParagraph"/>
              <w:numPr>
                <w:ilvl w:val="0"/>
                <w:numId w:val="98"/>
              </w:numPr>
              <w:jc w:val="center"/>
              <w:rPr>
                <w:rStyle w:val="Heading1Char"/>
                <w:rFonts w:ascii="Arial" w:hAnsi="Arial" w:cs="Arial"/>
                <w:b/>
                <w:bCs/>
                <w:noProof/>
                <w:color w:val="FFFFFF" w:themeColor="background1"/>
                <w:sz w:val="18"/>
                <w:szCs w:val="18"/>
                <w:lang w:val="lt-LT"/>
              </w:rPr>
            </w:pPr>
            <w:bookmarkStart w:id="3" w:name="_Toc211946065"/>
            <w:bookmarkStart w:id="4" w:name="_Toc211946336"/>
            <w:r w:rsidRPr="00EE5187">
              <w:rPr>
                <w:rStyle w:val="Heading1Char"/>
                <w:rFonts w:ascii="Arial" w:hAnsi="Arial" w:cs="Arial"/>
                <w:b/>
                <w:bCs/>
                <w:noProof/>
                <w:color w:val="FFFFFF" w:themeColor="background1"/>
                <w:sz w:val="18"/>
                <w:szCs w:val="18"/>
                <w:lang w:val="lt-LT"/>
              </w:rPr>
              <w:t>INFORMATION ABOUT THE COMPANY</w:t>
            </w:r>
            <w:bookmarkEnd w:id="3"/>
            <w:bookmarkEnd w:id="4"/>
          </w:p>
        </w:tc>
      </w:tr>
      <w:tr w:rsidR="00D64B08" w:rsidRPr="00EE5187" w14:paraId="547373DB" w14:textId="5EAA2601" w:rsidTr="003E151D">
        <w:tc>
          <w:tcPr>
            <w:tcW w:w="7189" w:type="dxa"/>
            <w:gridSpan w:val="7"/>
          </w:tcPr>
          <w:p w14:paraId="6AF1AC7F" w14:textId="431EEF61" w:rsidR="00D64B08" w:rsidRPr="00EE5187" w:rsidRDefault="00D64B08" w:rsidP="006D0F1B">
            <w:pPr>
              <w:rPr>
                <w:noProof/>
                <w:lang w:val="lt-LT"/>
              </w:rPr>
            </w:pPr>
          </w:p>
        </w:tc>
        <w:tc>
          <w:tcPr>
            <w:tcW w:w="283" w:type="dxa"/>
          </w:tcPr>
          <w:p w14:paraId="6DBBF447" w14:textId="77777777" w:rsidR="00D64B08" w:rsidRPr="00EE5187" w:rsidRDefault="00D64B08" w:rsidP="006D0F1B">
            <w:pPr>
              <w:rPr>
                <w:noProof/>
                <w:lang w:val="lt-LT"/>
              </w:rPr>
            </w:pPr>
          </w:p>
        </w:tc>
        <w:tc>
          <w:tcPr>
            <w:tcW w:w="7635" w:type="dxa"/>
            <w:gridSpan w:val="7"/>
          </w:tcPr>
          <w:p w14:paraId="4080D8D8" w14:textId="22468BB9" w:rsidR="00D64B08" w:rsidRPr="00EE5187" w:rsidRDefault="00D64B08" w:rsidP="006D0F1B">
            <w:pPr>
              <w:rPr>
                <w:noProof/>
                <w:lang w:val="lt-LT"/>
              </w:rPr>
            </w:pPr>
          </w:p>
        </w:tc>
      </w:tr>
      <w:tr w:rsidR="00D64B08" w:rsidRPr="00EE5187" w14:paraId="7C3946BA" w14:textId="72FA5F68" w:rsidTr="003E151D">
        <w:tc>
          <w:tcPr>
            <w:tcW w:w="1699" w:type="dxa"/>
            <w:tcMar>
              <w:top w:w="28" w:type="dxa"/>
              <w:bottom w:w="28" w:type="dxa"/>
            </w:tcMar>
          </w:tcPr>
          <w:p w14:paraId="66648CFE" w14:textId="06EA4EAE" w:rsidR="00D64B08" w:rsidRPr="00EE5187" w:rsidRDefault="00D64B08" w:rsidP="00C751BA">
            <w:pPr>
              <w:spacing w:after="60" w:line="240" w:lineRule="auto"/>
              <w:jc w:val="both"/>
              <w:rPr>
                <w:noProof/>
                <w:lang w:val="lt-LT"/>
              </w:rPr>
            </w:pPr>
            <w:r w:rsidRPr="00EE5187">
              <w:rPr>
                <w:b/>
                <w:bCs/>
                <w:noProof/>
                <w:lang w:val="lt-LT"/>
              </w:rPr>
              <w:t>Perkančioji organizacija</w:t>
            </w:r>
          </w:p>
        </w:tc>
        <w:tc>
          <w:tcPr>
            <w:tcW w:w="5490" w:type="dxa"/>
            <w:gridSpan w:val="6"/>
            <w:tcMar>
              <w:top w:w="28" w:type="dxa"/>
              <w:bottom w:w="28" w:type="dxa"/>
            </w:tcMar>
          </w:tcPr>
          <w:p w14:paraId="5317FACC" w14:textId="3F060E6F" w:rsidR="00D64B08" w:rsidRPr="00EE5187" w:rsidRDefault="00D64B08" w:rsidP="00C751BA">
            <w:pPr>
              <w:spacing w:after="60" w:line="240" w:lineRule="auto"/>
              <w:jc w:val="both"/>
              <w:rPr>
                <w:noProof/>
                <w:lang w:val="lt-LT"/>
              </w:rPr>
            </w:pPr>
            <w:r w:rsidRPr="00EE5187">
              <w:rPr>
                <w:noProof/>
                <w:lang w:val="lt-LT"/>
              </w:rPr>
              <w:t>UAB „LTG Kompetencijų centras“, kuriai suteikta teisė atlikti grupės įmonių centrinės perkančiosios organizacijos (CPO) funkcijas ir pavesta atlikti Pirkimo procedūras bei kitas susijusias procedūras iki sutarties arba preliminariosios sutarties sudarymo.</w:t>
            </w:r>
          </w:p>
          <w:p w14:paraId="59FD5267" w14:textId="77777777" w:rsidR="00D64B08" w:rsidRPr="00EE5187" w:rsidRDefault="00D64B08" w:rsidP="00C751BA">
            <w:pPr>
              <w:spacing w:after="60" w:line="240" w:lineRule="auto"/>
              <w:jc w:val="both"/>
              <w:rPr>
                <w:noProof/>
                <w:sz w:val="2"/>
                <w:szCs w:val="2"/>
                <w:lang w:val="lt-LT"/>
              </w:rPr>
            </w:pPr>
          </w:p>
          <w:p w14:paraId="18A4901C" w14:textId="3CCACE7C" w:rsidR="00D64B08" w:rsidRPr="00EE5187" w:rsidRDefault="00D64B08" w:rsidP="00A2236A">
            <w:pPr>
              <w:widowControl w:val="0"/>
              <w:spacing w:after="60"/>
              <w:jc w:val="both"/>
              <w:rPr>
                <w:noProof/>
                <w:lang w:val="lt-LT"/>
              </w:rPr>
            </w:pPr>
            <w:r w:rsidRPr="00EE5187">
              <w:rPr>
                <w:noProof/>
                <w:lang w:val="lt-LT"/>
              </w:rPr>
              <w:t>Pirkimo vykdymo metu įvykus Įgaliotojo / vieno iš Įgaliotoj</w:t>
            </w:r>
            <w:ins w:id="5" w:author="Paulė Strakšaitė" w:date="2025-12-11T16:56:00Z" w16du:dateUtc="2025-12-11T14:56:00Z">
              <w:r w:rsidR="00607021" w:rsidRPr="00EE5187">
                <w:rPr>
                  <w:noProof/>
                  <w:lang w:val="lt-LT"/>
                </w:rPr>
                <w:t>ų</w:t>
              </w:r>
            </w:ins>
            <w:del w:id="6" w:author="Paulė Strakšaitė" w:date="2025-12-11T16:56:00Z" w16du:dateUtc="2025-12-11T14:56:00Z">
              <w:r w:rsidRPr="00EE5187" w:rsidDel="00607021">
                <w:rPr>
                  <w:noProof/>
                  <w:lang w:val="lt-LT"/>
                </w:rPr>
                <w:delText>o</w:delText>
              </w:r>
            </w:del>
            <w:r w:rsidRPr="00EE5187">
              <w:rPr>
                <w:noProof/>
                <w:lang w:val="lt-LT"/>
              </w:rPr>
              <w:t xml:space="preserve"> reorganizavimui, įskaitant jungimą ir skaidymą, atskyrimui, bankroto procedūroms, pertvarkymui ar Įgaliotojo/vieno iš Įgaliotojų, jo vykdomos veiklos (verslo) arba jos dalies perdavimui kitu teisiniu pagrindu (įskaitant, bet neapsiribojant, turto, įmonės, vykdomos veiklos (verslo) arba jos dalies įnešimui į trečiųjų asmenų įstatinį kapitalą), Įgaliotojo teises ir pareigas perimantis ūkio subjektas laikomas nauju Įgaliotoju Pirkimo apimtyje, nekeičiant esminių Pirkimo sąlygų. Apie tai tiekėjams, dalyvaujantiems Pirkime, bus pranešta CVP IS priemonėmis.</w:t>
            </w:r>
          </w:p>
        </w:tc>
        <w:tc>
          <w:tcPr>
            <w:tcW w:w="283" w:type="dxa"/>
          </w:tcPr>
          <w:p w14:paraId="50456102" w14:textId="77777777" w:rsidR="00D64B08" w:rsidRPr="00EE5187" w:rsidRDefault="00D64B08" w:rsidP="00C751BA">
            <w:pPr>
              <w:spacing w:after="60" w:line="240" w:lineRule="auto"/>
              <w:jc w:val="both"/>
              <w:rPr>
                <w:noProof/>
                <w:lang w:val="lt-LT"/>
              </w:rPr>
            </w:pPr>
          </w:p>
        </w:tc>
        <w:tc>
          <w:tcPr>
            <w:tcW w:w="1742" w:type="dxa"/>
          </w:tcPr>
          <w:p w14:paraId="3E3F6F95" w14:textId="005AC4F5" w:rsidR="00D64B08" w:rsidRPr="00EE5187" w:rsidRDefault="00D64B08" w:rsidP="00697F6C">
            <w:pPr>
              <w:spacing w:after="60" w:line="240" w:lineRule="auto"/>
              <w:jc w:val="both"/>
              <w:rPr>
                <w:noProof/>
                <w:lang w:val="lt-LT"/>
              </w:rPr>
            </w:pPr>
            <w:r w:rsidRPr="00EE5187">
              <w:rPr>
                <w:b/>
                <w:bCs/>
                <w:noProof/>
                <w:lang w:val="lt-LT"/>
              </w:rPr>
              <w:t>Contracting Authority</w:t>
            </w:r>
          </w:p>
        </w:tc>
        <w:tc>
          <w:tcPr>
            <w:tcW w:w="5889" w:type="dxa"/>
            <w:gridSpan w:val="6"/>
          </w:tcPr>
          <w:p w14:paraId="2D4C9A31" w14:textId="200A17CA" w:rsidR="00D64B08" w:rsidRPr="00EE5187" w:rsidRDefault="00D64B08" w:rsidP="00697F6C">
            <w:pPr>
              <w:spacing w:after="60" w:line="240" w:lineRule="auto"/>
              <w:jc w:val="both"/>
              <w:rPr>
                <w:noProof/>
                <w:lang w:val="lt-LT"/>
              </w:rPr>
            </w:pPr>
            <w:r w:rsidRPr="00EE5187">
              <w:rPr>
                <w:noProof/>
                <w:lang w:val="lt-LT"/>
              </w:rPr>
              <w:t>LTG Kompetencijų centras UAB, which is authorised to act as the central purchasing body (CPB) of the group companies and to carry out the Procurement procedures and other related procedures prior to the conclusion of the contract or the framework agreement.</w:t>
            </w:r>
          </w:p>
          <w:p w14:paraId="6EC41028" w14:textId="77777777" w:rsidR="00D64B08" w:rsidRPr="00EE5187" w:rsidRDefault="00D64B08" w:rsidP="00697F6C">
            <w:pPr>
              <w:spacing w:after="60" w:line="240" w:lineRule="auto"/>
              <w:jc w:val="both"/>
              <w:rPr>
                <w:noProof/>
                <w:sz w:val="2"/>
                <w:szCs w:val="2"/>
                <w:lang w:val="lt-LT"/>
              </w:rPr>
            </w:pPr>
          </w:p>
          <w:p w14:paraId="0A2B098D" w14:textId="72ACBDDF" w:rsidR="00D64B08" w:rsidRPr="00EE5187" w:rsidRDefault="00D64B08" w:rsidP="00A2236A">
            <w:pPr>
              <w:widowControl w:val="0"/>
              <w:spacing w:after="60" w:line="240" w:lineRule="auto"/>
              <w:jc w:val="both"/>
              <w:rPr>
                <w:noProof/>
                <w:lang w:val="lt-LT"/>
              </w:rPr>
            </w:pPr>
            <w:r w:rsidRPr="00EE5187">
              <w:rPr>
                <w:noProof/>
                <w:lang w:val="lt-LT"/>
              </w:rPr>
              <w:t>In the event of reorganisation, including merger and division, spin-off, insolvency proceedings, restructuring or transfer of the Principal/one of the Principals, or of the Principal’s /one of the Principals' activities (business), or part of it, on any other legal basis during the course of performance of the Procurement (including, but not limited to, the contribution of assets, enterprise, business or part thereof to the authorised capital of third parties), the successor of the Principal shall be deemed to be a new Principal within the scope of the Procurement, without any change in the essential terms and conditions of the Procurement. This will be communicated to the suppliers participating in the Procurement by means of the CVP IS.</w:t>
            </w:r>
          </w:p>
        </w:tc>
      </w:tr>
      <w:tr w:rsidR="00D64B08" w:rsidRPr="00EE5187" w14:paraId="650425D0" w14:textId="631B78A4" w:rsidTr="003E151D">
        <w:tc>
          <w:tcPr>
            <w:tcW w:w="1699" w:type="dxa"/>
            <w:tcMar>
              <w:top w:w="28" w:type="dxa"/>
              <w:bottom w:w="28" w:type="dxa"/>
            </w:tcMar>
          </w:tcPr>
          <w:p w14:paraId="30247C87" w14:textId="60BD5AA8" w:rsidR="00D64B08" w:rsidRPr="00EE5187" w:rsidRDefault="00D64B08" w:rsidP="000E3EE4">
            <w:pPr>
              <w:spacing w:after="60"/>
              <w:jc w:val="both"/>
              <w:rPr>
                <w:noProof/>
                <w:lang w:val="lt-LT"/>
              </w:rPr>
            </w:pPr>
            <w:r w:rsidRPr="00EE5187">
              <w:rPr>
                <w:b/>
                <w:bCs/>
                <w:noProof/>
                <w:lang w:val="lt-LT"/>
              </w:rPr>
              <w:t>Registracijos adresas</w:t>
            </w:r>
          </w:p>
        </w:tc>
        <w:tc>
          <w:tcPr>
            <w:tcW w:w="5490" w:type="dxa"/>
            <w:gridSpan w:val="6"/>
            <w:tcMar>
              <w:top w:w="28" w:type="dxa"/>
              <w:bottom w:w="28" w:type="dxa"/>
            </w:tcMar>
          </w:tcPr>
          <w:p w14:paraId="16EB896F" w14:textId="7561486D" w:rsidR="00D64B08" w:rsidRPr="00EE5187" w:rsidRDefault="00D64B08" w:rsidP="000E3EE4">
            <w:pPr>
              <w:spacing w:after="60"/>
              <w:jc w:val="both"/>
              <w:rPr>
                <w:noProof/>
                <w:lang w:val="lt-LT"/>
              </w:rPr>
            </w:pPr>
            <w:r w:rsidRPr="00EE5187">
              <w:rPr>
                <w:noProof/>
                <w:lang w:val="lt-LT"/>
              </w:rPr>
              <w:t>Pelesos g. 10-102,  LT- 02111, Vilnius, Lietuvos Respublika</w:t>
            </w:r>
          </w:p>
        </w:tc>
        <w:tc>
          <w:tcPr>
            <w:tcW w:w="283" w:type="dxa"/>
          </w:tcPr>
          <w:p w14:paraId="683DA69A" w14:textId="77777777" w:rsidR="00D64B08" w:rsidRPr="00EE5187" w:rsidRDefault="00D64B08" w:rsidP="000E3EE4">
            <w:pPr>
              <w:spacing w:after="60"/>
              <w:jc w:val="both"/>
              <w:rPr>
                <w:noProof/>
                <w:lang w:val="lt-LT"/>
              </w:rPr>
            </w:pPr>
          </w:p>
        </w:tc>
        <w:tc>
          <w:tcPr>
            <w:tcW w:w="1742" w:type="dxa"/>
          </w:tcPr>
          <w:p w14:paraId="0ABC8FD7" w14:textId="74966FD3" w:rsidR="00D64B08" w:rsidRPr="00EE5187" w:rsidRDefault="00D64B08" w:rsidP="00D64B08">
            <w:pPr>
              <w:spacing w:after="60"/>
              <w:rPr>
                <w:noProof/>
                <w:lang w:val="lt-LT"/>
              </w:rPr>
            </w:pPr>
            <w:r w:rsidRPr="00EE5187">
              <w:rPr>
                <w:b/>
                <w:bCs/>
                <w:noProof/>
                <w:lang w:val="lt-LT"/>
              </w:rPr>
              <w:t>Address of registration</w:t>
            </w:r>
          </w:p>
        </w:tc>
        <w:tc>
          <w:tcPr>
            <w:tcW w:w="5889" w:type="dxa"/>
            <w:gridSpan w:val="6"/>
          </w:tcPr>
          <w:p w14:paraId="2FF01AB3" w14:textId="398DA9EC" w:rsidR="00D64B08" w:rsidRPr="00EE5187" w:rsidRDefault="00D64B08" w:rsidP="000E3EE4">
            <w:pPr>
              <w:spacing w:after="60"/>
              <w:jc w:val="both"/>
              <w:rPr>
                <w:noProof/>
                <w:lang w:val="lt-LT"/>
              </w:rPr>
            </w:pPr>
            <w:r w:rsidRPr="00EE5187">
              <w:rPr>
                <w:noProof/>
                <w:lang w:val="lt-LT"/>
              </w:rPr>
              <w:t>Pelesos g. 10-102, LT- 02111, Vilnius, Republic of Lithuania</w:t>
            </w:r>
          </w:p>
        </w:tc>
      </w:tr>
      <w:tr w:rsidR="00D64B08" w:rsidRPr="00EE5187" w14:paraId="1BFAF76A" w14:textId="6DF2E846" w:rsidTr="003E151D">
        <w:tc>
          <w:tcPr>
            <w:tcW w:w="1699" w:type="dxa"/>
            <w:tcMar>
              <w:top w:w="28" w:type="dxa"/>
              <w:bottom w:w="28" w:type="dxa"/>
            </w:tcMar>
          </w:tcPr>
          <w:p w14:paraId="0AC6E833" w14:textId="1210142F" w:rsidR="00D64B08" w:rsidRPr="00EE5187" w:rsidRDefault="00D64B08" w:rsidP="000E3EE4">
            <w:pPr>
              <w:spacing w:after="60"/>
              <w:jc w:val="both"/>
              <w:rPr>
                <w:noProof/>
                <w:lang w:val="lt-LT"/>
              </w:rPr>
            </w:pPr>
            <w:r w:rsidRPr="00EE5187">
              <w:rPr>
                <w:b/>
                <w:bCs/>
                <w:noProof/>
                <w:lang w:val="lt-LT"/>
              </w:rPr>
              <w:t>Adresas korespondencijai</w:t>
            </w:r>
          </w:p>
        </w:tc>
        <w:tc>
          <w:tcPr>
            <w:tcW w:w="5490" w:type="dxa"/>
            <w:gridSpan w:val="6"/>
            <w:tcMar>
              <w:top w:w="28" w:type="dxa"/>
              <w:bottom w:w="28" w:type="dxa"/>
            </w:tcMar>
          </w:tcPr>
          <w:p w14:paraId="0038BEC3" w14:textId="399E58F1" w:rsidR="00D64B08" w:rsidRPr="00EE5187" w:rsidRDefault="00D64B08" w:rsidP="000E3EE4">
            <w:pPr>
              <w:spacing w:after="60"/>
              <w:jc w:val="both"/>
              <w:rPr>
                <w:noProof/>
                <w:lang w:val="lt-LT"/>
              </w:rPr>
            </w:pPr>
            <w:r w:rsidRPr="00EE5187">
              <w:rPr>
                <w:noProof/>
                <w:lang w:val="lt-LT"/>
              </w:rPr>
              <w:t>Pelesos g. 10,  LT- 02111, Vilnius, Lietuvos Respublika</w:t>
            </w:r>
          </w:p>
        </w:tc>
        <w:tc>
          <w:tcPr>
            <w:tcW w:w="283" w:type="dxa"/>
          </w:tcPr>
          <w:p w14:paraId="608983A6" w14:textId="77777777" w:rsidR="00D64B08" w:rsidRPr="00EE5187" w:rsidRDefault="00D64B08" w:rsidP="000E3EE4">
            <w:pPr>
              <w:spacing w:after="60"/>
              <w:jc w:val="both"/>
              <w:rPr>
                <w:noProof/>
                <w:lang w:val="lt-LT"/>
              </w:rPr>
            </w:pPr>
          </w:p>
        </w:tc>
        <w:tc>
          <w:tcPr>
            <w:tcW w:w="1742" w:type="dxa"/>
          </w:tcPr>
          <w:p w14:paraId="046322EE" w14:textId="041108AF" w:rsidR="00D64B08" w:rsidRPr="00EE5187" w:rsidRDefault="00D64B08" w:rsidP="003E151D">
            <w:pPr>
              <w:spacing w:after="60"/>
              <w:ind w:right="-104"/>
              <w:rPr>
                <w:noProof/>
                <w:lang w:val="lt-LT"/>
              </w:rPr>
            </w:pPr>
            <w:r w:rsidRPr="00EE5187">
              <w:rPr>
                <w:b/>
                <w:bCs/>
                <w:noProof/>
                <w:lang w:val="lt-LT"/>
              </w:rPr>
              <w:t>Address for correspondence</w:t>
            </w:r>
          </w:p>
        </w:tc>
        <w:tc>
          <w:tcPr>
            <w:tcW w:w="5889" w:type="dxa"/>
            <w:gridSpan w:val="6"/>
          </w:tcPr>
          <w:p w14:paraId="1AC5B4DA" w14:textId="26AAE014" w:rsidR="00D64B08" w:rsidRPr="00EE5187" w:rsidRDefault="00D64B08" w:rsidP="000E3EE4">
            <w:pPr>
              <w:spacing w:after="60"/>
              <w:jc w:val="both"/>
              <w:rPr>
                <w:noProof/>
                <w:lang w:val="lt-LT"/>
              </w:rPr>
            </w:pPr>
            <w:r w:rsidRPr="00EE5187">
              <w:rPr>
                <w:noProof/>
                <w:lang w:val="lt-LT"/>
              </w:rPr>
              <w:t>Pelesos g. 10, LT- 02111, Vilnius, Republic of Lithuania</w:t>
            </w:r>
          </w:p>
        </w:tc>
      </w:tr>
      <w:tr w:rsidR="00D64B08" w:rsidRPr="00EE5187" w14:paraId="56937423" w14:textId="6676E43C" w:rsidTr="003E151D">
        <w:tc>
          <w:tcPr>
            <w:tcW w:w="1699" w:type="dxa"/>
            <w:tcMar>
              <w:top w:w="28" w:type="dxa"/>
              <w:bottom w:w="28" w:type="dxa"/>
            </w:tcMar>
          </w:tcPr>
          <w:p w14:paraId="793E37E9" w14:textId="402FB9DD" w:rsidR="00D64B08" w:rsidRPr="00EE5187" w:rsidRDefault="00D64B08" w:rsidP="000E3EE4">
            <w:pPr>
              <w:spacing w:after="60"/>
              <w:jc w:val="both"/>
              <w:rPr>
                <w:iCs/>
                <w:noProof/>
                <w:lang w:val="lt-LT"/>
              </w:rPr>
            </w:pPr>
            <w:r w:rsidRPr="00EE5187">
              <w:rPr>
                <w:b/>
                <w:bCs/>
                <w:noProof/>
                <w:lang w:val="lt-LT"/>
              </w:rPr>
              <w:lastRenderedPageBreak/>
              <w:t>Įmonės kodas</w:t>
            </w:r>
          </w:p>
        </w:tc>
        <w:tc>
          <w:tcPr>
            <w:tcW w:w="5490" w:type="dxa"/>
            <w:gridSpan w:val="6"/>
            <w:tcMar>
              <w:top w:w="28" w:type="dxa"/>
              <w:bottom w:w="28" w:type="dxa"/>
            </w:tcMar>
          </w:tcPr>
          <w:p w14:paraId="3CE5CA6C" w14:textId="39E3F517" w:rsidR="00D64B08" w:rsidRPr="00EE5187" w:rsidRDefault="00D64B08" w:rsidP="000E3EE4">
            <w:pPr>
              <w:spacing w:after="60"/>
              <w:jc w:val="both"/>
              <w:rPr>
                <w:noProof/>
                <w:lang w:val="lt-LT"/>
              </w:rPr>
            </w:pPr>
            <w:r w:rsidRPr="00EE5187">
              <w:rPr>
                <w:iCs/>
                <w:noProof/>
                <w:lang w:val="lt-LT"/>
              </w:rPr>
              <w:t>307037118</w:t>
            </w:r>
          </w:p>
        </w:tc>
        <w:tc>
          <w:tcPr>
            <w:tcW w:w="283" w:type="dxa"/>
          </w:tcPr>
          <w:p w14:paraId="5AA415BF" w14:textId="77777777" w:rsidR="00D64B08" w:rsidRPr="00EE5187" w:rsidRDefault="00D64B08" w:rsidP="000E3EE4">
            <w:pPr>
              <w:spacing w:after="60"/>
              <w:jc w:val="both"/>
              <w:rPr>
                <w:iCs/>
                <w:noProof/>
                <w:lang w:val="lt-LT"/>
              </w:rPr>
            </w:pPr>
          </w:p>
        </w:tc>
        <w:tc>
          <w:tcPr>
            <w:tcW w:w="1742" w:type="dxa"/>
          </w:tcPr>
          <w:p w14:paraId="3036C585" w14:textId="3657EE52" w:rsidR="00D64B08" w:rsidRPr="00EE5187" w:rsidRDefault="00D64B08" w:rsidP="00D64B08">
            <w:pPr>
              <w:spacing w:after="60"/>
              <w:rPr>
                <w:noProof/>
                <w:lang w:val="lt-LT"/>
              </w:rPr>
            </w:pPr>
            <w:r w:rsidRPr="00EE5187">
              <w:rPr>
                <w:b/>
                <w:bCs/>
                <w:noProof/>
                <w:lang w:val="lt-LT"/>
              </w:rPr>
              <w:t>Company code</w:t>
            </w:r>
          </w:p>
        </w:tc>
        <w:tc>
          <w:tcPr>
            <w:tcW w:w="5889" w:type="dxa"/>
            <w:gridSpan w:val="6"/>
          </w:tcPr>
          <w:p w14:paraId="7A1EB393" w14:textId="75BEB51B" w:rsidR="00D64B08" w:rsidRPr="00EE5187" w:rsidRDefault="00D64B08" w:rsidP="000E3EE4">
            <w:pPr>
              <w:spacing w:after="60"/>
              <w:jc w:val="both"/>
              <w:rPr>
                <w:iCs/>
                <w:noProof/>
                <w:lang w:val="lt-LT"/>
              </w:rPr>
            </w:pPr>
            <w:r w:rsidRPr="00EE5187">
              <w:rPr>
                <w:noProof/>
                <w:lang w:val="lt-LT"/>
              </w:rPr>
              <w:t>307037118</w:t>
            </w:r>
          </w:p>
        </w:tc>
      </w:tr>
      <w:tr w:rsidR="00D64B08" w:rsidRPr="00EE5187" w14:paraId="0E401D59" w14:textId="27D02347" w:rsidTr="003E151D">
        <w:tc>
          <w:tcPr>
            <w:tcW w:w="1699" w:type="dxa"/>
            <w:tcMar>
              <w:top w:w="28" w:type="dxa"/>
              <w:bottom w:w="28" w:type="dxa"/>
            </w:tcMar>
          </w:tcPr>
          <w:p w14:paraId="1E9E5982" w14:textId="77AD5519" w:rsidR="00D64B08" w:rsidRPr="00EE5187" w:rsidRDefault="00D64B08" w:rsidP="000E3EE4">
            <w:pPr>
              <w:spacing w:after="60"/>
              <w:jc w:val="both"/>
              <w:rPr>
                <w:iCs/>
                <w:noProof/>
                <w:lang w:val="lt-LT"/>
              </w:rPr>
            </w:pPr>
            <w:r w:rsidRPr="00EE5187">
              <w:rPr>
                <w:b/>
                <w:bCs/>
                <w:noProof/>
                <w:lang w:val="lt-LT"/>
              </w:rPr>
              <w:t>PVM mokėtojo kodas</w:t>
            </w:r>
          </w:p>
        </w:tc>
        <w:tc>
          <w:tcPr>
            <w:tcW w:w="5490" w:type="dxa"/>
            <w:gridSpan w:val="6"/>
            <w:tcMar>
              <w:top w:w="28" w:type="dxa"/>
              <w:bottom w:w="28" w:type="dxa"/>
            </w:tcMar>
          </w:tcPr>
          <w:p w14:paraId="5F7E6045" w14:textId="304693BC" w:rsidR="00D64B08" w:rsidRPr="00EE5187" w:rsidRDefault="00D64B08" w:rsidP="000E3EE4">
            <w:pPr>
              <w:spacing w:after="60"/>
              <w:jc w:val="both"/>
              <w:rPr>
                <w:noProof/>
                <w:lang w:val="lt-LT"/>
              </w:rPr>
            </w:pPr>
            <w:r w:rsidRPr="00EE5187">
              <w:rPr>
                <w:iCs/>
                <w:noProof/>
                <w:lang w:val="lt-LT"/>
              </w:rPr>
              <w:t>LT100017453315</w:t>
            </w:r>
          </w:p>
        </w:tc>
        <w:tc>
          <w:tcPr>
            <w:tcW w:w="283" w:type="dxa"/>
          </w:tcPr>
          <w:p w14:paraId="603C8B86" w14:textId="77777777" w:rsidR="00D64B08" w:rsidRPr="00EE5187" w:rsidRDefault="00D64B08" w:rsidP="000E3EE4">
            <w:pPr>
              <w:spacing w:after="60"/>
              <w:jc w:val="both"/>
              <w:rPr>
                <w:iCs/>
                <w:noProof/>
                <w:lang w:val="lt-LT"/>
              </w:rPr>
            </w:pPr>
          </w:p>
        </w:tc>
        <w:tc>
          <w:tcPr>
            <w:tcW w:w="1742" w:type="dxa"/>
          </w:tcPr>
          <w:p w14:paraId="5FE61273" w14:textId="5FD46505" w:rsidR="00D64B08" w:rsidRPr="00EE5187" w:rsidRDefault="00D64B08" w:rsidP="00D64B08">
            <w:pPr>
              <w:spacing w:after="60"/>
              <w:rPr>
                <w:noProof/>
                <w:lang w:val="lt-LT"/>
              </w:rPr>
            </w:pPr>
            <w:r w:rsidRPr="00EE5187">
              <w:rPr>
                <w:b/>
                <w:bCs/>
                <w:noProof/>
                <w:lang w:val="lt-LT"/>
              </w:rPr>
              <w:t>VAT ID number</w:t>
            </w:r>
          </w:p>
        </w:tc>
        <w:tc>
          <w:tcPr>
            <w:tcW w:w="5889" w:type="dxa"/>
            <w:gridSpan w:val="6"/>
          </w:tcPr>
          <w:p w14:paraId="76E630E2" w14:textId="5959AA46" w:rsidR="00D64B08" w:rsidRPr="00EE5187" w:rsidRDefault="00D64B08" w:rsidP="000E3EE4">
            <w:pPr>
              <w:spacing w:after="60"/>
              <w:jc w:val="both"/>
              <w:rPr>
                <w:iCs/>
                <w:noProof/>
                <w:lang w:val="lt-LT"/>
              </w:rPr>
            </w:pPr>
            <w:r w:rsidRPr="00EE5187">
              <w:rPr>
                <w:noProof/>
                <w:lang w:val="lt-LT"/>
              </w:rPr>
              <w:t>LT100017453315</w:t>
            </w:r>
          </w:p>
        </w:tc>
      </w:tr>
      <w:tr w:rsidR="00D64B08" w:rsidRPr="00EE5187" w14:paraId="1D56D1CB" w14:textId="566928B3" w:rsidTr="003E151D">
        <w:tc>
          <w:tcPr>
            <w:tcW w:w="1699" w:type="dxa"/>
            <w:tcMar>
              <w:top w:w="28" w:type="dxa"/>
              <w:bottom w:w="28" w:type="dxa"/>
            </w:tcMar>
          </w:tcPr>
          <w:p w14:paraId="12D81299" w14:textId="1B22497B" w:rsidR="00D64B08" w:rsidRPr="00EE5187" w:rsidRDefault="00D64B08" w:rsidP="000E3EE4">
            <w:pPr>
              <w:spacing w:after="60"/>
              <w:jc w:val="both"/>
              <w:rPr>
                <w:noProof/>
                <w:lang w:val="lt-LT"/>
              </w:rPr>
            </w:pPr>
            <w:r w:rsidRPr="00EE5187">
              <w:rPr>
                <w:b/>
                <w:bCs/>
                <w:noProof/>
                <w:lang w:val="lt-LT"/>
              </w:rPr>
              <w:t xml:space="preserve">Bankas  </w:t>
            </w:r>
          </w:p>
        </w:tc>
        <w:tc>
          <w:tcPr>
            <w:tcW w:w="5490" w:type="dxa"/>
            <w:gridSpan w:val="6"/>
            <w:tcMar>
              <w:top w:w="28" w:type="dxa"/>
              <w:bottom w:w="28" w:type="dxa"/>
            </w:tcMar>
          </w:tcPr>
          <w:p w14:paraId="795DC4E1" w14:textId="6C47A028" w:rsidR="00D64B08" w:rsidRPr="00EE5187" w:rsidRDefault="00D64B08" w:rsidP="000E3EE4">
            <w:pPr>
              <w:spacing w:after="60"/>
              <w:jc w:val="both"/>
              <w:rPr>
                <w:noProof/>
                <w:lang w:val="lt-LT"/>
              </w:rPr>
            </w:pPr>
            <w:r w:rsidRPr="00EE5187">
              <w:rPr>
                <w:noProof/>
                <w:lang w:val="lt-LT"/>
              </w:rPr>
              <w:t>AB Swedbank</w:t>
            </w:r>
          </w:p>
        </w:tc>
        <w:tc>
          <w:tcPr>
            <w:tcW w:w="283" w:type="dxa"/>
          </w:tcPr>
          <w:p w14:paraId="2A5B253F" w14:textId="77777777" w:rsidR="00D64B08" w:rsidRPr="00EE5187" w:rsidRDefault="00D64B08" w:rsidP="000E3EE4">
            <w:pPr>
              <w:spacing w:after="60"/>
              <w:jc w:val="both"/>
              <w:rPr>
                <w:noProof/>
                <w:lang w:val="lt-LT"/>
              </w:rPr>
            </w:pPr>
          </w:p>
        </w:tc>
        <w:tc>
          <w:tcPr>
            <w:tcW w:w="1742" w:type="dxa"/>
          </w:tcPr>
          <w:p w14:paraId="674D2474" w14:textId="792F8F78" w:rsidR="00D64B08" w:rsidRPr="00EE5187" w:rsidRDefault="00D64B08" w:rsidP="00D64B08">
            <w:pPr>
              <w:spacing w:after="60"/>
              <w:rPr>
                <w:noProof/>
                <w:lang w:val="lt-LT"/>
              </w:rPr>
            </w:pPr>
            <w:r w:rsidRPr="00EE5187">
              <w:rPr>
                <w:b/>
                <w:bCs/>
                <w:noProof/>
                <w:lang w:val="lt-LT"/>
              </w:rPr>
              <w:t xml:space="preserve">Bank  </w:t>
            </w:r>
          </w:p>
        </w:tc>
        <w:tc>
          <w:tcPr>
            <w:tcW w:w="5889" w:type="dxa"/>
            <w:gridSpan w:val="6"/>
          </w:tcPr>
          <w:p w14:paraId="1B4B4461" w14:textId="5D281F7F" w:rsidR="00D64B08" w:rsidRPr="00EE5187" w:rsidRDefault="00D64B08" w:rsidP="000E3EE4">
            <w:pPr>
              <w:spacing w:after="60"/>
              <w:jc w:val="both"/>
              <w:rPr>
                <w:noProof/>
                <w:lang w:val="lt-LT"/>
              </w:rPr>
            </w:pPr>
            <w:r w:rsidRPr="00EE5187">
              <w:rPr>
                <w:noProof/>
                <w:lang w:val="lt-LT"/>
              </w:rPr>
              <w:t>AB Swedbank</w:t>
            </w:r>
          </w:p>
        </w:tc>
      </w:tr>
      <w:tr w:rsidR="00D64B08" w:rsidRPr="00EE5187" w14:paraId="725A9C52" w14:textId="45A18DE9" w:rsidTr="003E151D">
        <w:tc>
          <w:tcPr>
            <w:tcW w:w="1699" w:type="dxa"/>
            <w:tcMar>
              <w:top w:w="28" w:type="dxa"/>
              <w:bottom w:w="28" w:type="dxa"/>
            </w:tcMar>
          </w:tcPr>
          <w:p w14:paraId="1E27109D" w14:textId="30C52D60" w:rsidR="00D64B08" w:rsidRPr="00EE5187" w:rsidRDefault="00D64B08" w:rsidP="000E3EE4">
            <w:pPr>
              <w:spacing w:after="60"/>
              <w:jc w:val="both"/>
              <w:rPr>
                <w:iCs/>
                <w:noProof/>
                <w:lang w:val="lt-LT"/>
              </w:rPr>
            </w:pPr>
            <w:r w:rsidRPr="00EE5187">
              <w:rPr>
                <w:b/>
                <w:bCs/>
                <w:noProof/>
                <w:lang w:val="lt-LT"/>
              </w:rPr>
              <w:t>Banko kodas</w:t>
            </w:r>
          </w:p>
        </w:tc>
        <w:tc>
          <w:tcPr>
            <w:tcW w:w="5490" w:type="dxa"/>
            <w:gridSpan w:val="6"/>
            <w:tcMar>
              <w:top w:w="28" w:type="dxa"/>
              <w:bottom w:w="28" w:type="dxa"/>
            </w:tcMar>
          </w:tcPr>
          <w:p w14:paraId="731B1DFE" w14:textId="09585E51" w:rsidR="00D64B08" w:rsidRPr="00EE5187" w:rsidRDefault="00D64B08" w:rsidP="000E3EE4">
            <w:pPr>
              <w:spacing w:after="60"/>
              <w:jc w:val="both"/>
              <w:rPr>
                <w:noProof/>
                <w:lang w:val="lt-LT"/>
              </w:rPr>
            </w:pPr>
            <w:r w:rsidRPr="00EE5187">
              <w:rPr>
                <w:iCs/>
                <w:noProof/>
                <w:lang w:val="lt-LT"/>
              </w:rPr>
              <w:t>70440</w:t>
            </w:r>
          </w:p>
        </w:tc>
        <w:tc>
          <w:tcPr>
            <w:tcW w:w="283" w:type="dxa"/>
          </w:tcPr>
          <w:p w14:paraId="73D6E6C8" w14:textId="77777777" w:rsidR="00D64B08" w:rsidRPr="00EE5187" w:rsidRDefault="00D64B08" w:rsidP="000E3EE4">
            <w:pPr>
              <w:spacing w:after="60"/>
              <w:jc w:val="both"/>
              <w:rPr>
                <w:iCs/>
                <w:noProof/>
                <w:lang w:val="lt-LT"/>
              </w:rPr>
            </w:pPr>
          </w:p>
        </w:tc>
        <w:tc>
          <w:tcPr>
            <w:tcW w:w="1742" w:type="dxa"/>
          </w:tcPr>
          <w:p w14:paraId="528E5F77" w14:textId="10607ABB" w:rsidR="00D64B08" w:rsidRPr="00EE5187" w:rsidRDefault="00D64B08" w:rsidP="00D64B08">
            <w:pPr>
              <w:spacing w:after="60"/>
              <w:rPr>
                <w:noProof/>
                <w:lang w:val="lt-LT"/>
              </w:rPr>
            </w:pPr>
            <w:r w:rsidRPr="00EE5187">
              <w:rPr>
                <w:b/>
                <w:bCs/>
                <w:noProof/>
                <w:lang w:val="lt-LT"/>
              </w:rPr>
              <w:t>Bank code</w:t>
            </w:r>
          </w:p>
        </w:tc>
        <w:tc>
          <w:tcPr>
            <w:tcW w:w="5889" w:type="dxa"/>
            <w:gridSpan w:val="6"/>
          </w:tcPr>
          <w:p w14:paraId="61CDEF52" w14:textId="78FB0F7E" w:rsidR="00D64B08" w:rsidRPr="00EE5187" w:rsidRDefault="00D64B08" w:rsidP="000E3EE4">
            <w:pPr>
              <w:spacing w:after="60"/>
              <w:jc w:val="both"/>
              <w:rPr>
                <w:iCs/>
                <w:noProof/>
                <w:lang w:val="lt-LT"/>
              </w:rPr>
            </w:pPr>
            <w:r w:rsidRPr="00EE5187">
              <w:rPr>
                <w:noProof/>
                <w:lang w:val="lt-LT"/>
              </w:rPr>
              <w:t>70440</w:t>
            </w:r>
          </w:p>
        </w:tc>
      </w:tr>
      <w:tr w:rsidR="00D64B08" w:rsidRPr="00EE5187" w14:paraId="7D04BC72" w14:textId="7B18D8B2" w:rsidTr="003E151D">
        <w:tc>
          <w:tcPr>
            <w:tcW w:w="1699" w:type="dxa"/>
            <w:tcMar>
              <w:top w:w="28" w:type="dxa"/>
              <w:bottom w:w="28" w:type="dxa"/>
            </w:tcMar>
          </w:tcPr>
          <w:p w14:paraId="2768FBDC" w14:textId="125DF763" w:rsidR="00D64B08" w:rsidRPr="00EE5187" w:rsidRDefault="00D64B08" w:rsidP="000E3EE4">
            <w:pPr>
              <w:spacing w:after="60"/>
              <w:jc w:val="both"/>
              <w:rPr>
                <w:iCs/>
                <w:noProof/>
                <w:lang w:val="lt-LT"/>
              </w:rPr>
            </w:pPr>
            <w:r w:rsidRPr="00EE5187">
              <w:rPr>
                <w:b/>
                <w:bCs/>
                <w:noProof/>
                <w:lang w:val="lt-LT"/>
              </w:rPr>
              <w:t>Atsiskaitomosios sąskaitos Nr.</w:t>
            </w:r>
          </w:p>
        </w:tc>
        <w:tc>
          <w:tcPr>
            <w:tcW w:w="5490" w:type="dxa"/>
            <w:gridSpan w:val="6"/>
            <w:tcMar>
              <w:top w:w="28" w:type="dxa"/>
              <w:bottom w:w="28" w:type="dxa"/>
            </w:tcMar>
          </w:tcPr>
          <w:p w14:paraId="44C2B774" w14:textId="3CF89495" w:rsidR="00D64B08" w:rsidRPr="00EE5187" w:rsidRDefault="00D64B08" w:rsidP="000E3EE4">
            <w:pPr>
              <w:spacing w:after="60"/>
              <w:jc w:val="both"/>
              <w:rPr>
                <w:noProof/>
                <w:lang w:val="lt-LT"/>
              </w:rPr>
            </w:pPr>
            <w:r w:rsidRPr="00EE5187">
              <w:rPr>
                <w:iCs/>
                <w:noProof/>
                <w:lang w:val="lt-LT"/>
              </w:rPr>
              <w:t>LT377300010190677625</w:t>
            </w:r>
          </w:p>
        </w:tc>
        <w:tc>
          <w:tcPr>
            <w:tcW w:w="283" w:type="dxa"/>
          </w:tcPr>
          <w:p w14:paraId="5450538C" w14:textId="77777777" w:rsidR="00D64B08" w:rsidRPr="00EE5187" w:rsidRDefault="00D64B08" w:rsidP="000E3EE4">
            <w:pPr>
              <w:spacing w:after="60"/>
              <w:jc w:val="both"/>
              <w:rPr>
                <w:iCs/>
                <w:noProof/>
                <w:lang w:val="lt-LT"/>
              </w:rPr>
            </w:pPr>
          </w:p>
        </w:tc>
        <w:tc>
          <w:tcPr>
            <w:tcW w:w="1742" w:type="dxa"/>
          </w:tcPr>
          <w:p w14:paraId="7A3A5CA9" w14:textId="2D286C67" w:rsidR="00D64B08" w:rsidRPr="00EE5187" w:rsidRDefault="00D64B08" w:rsidP="00064402">
            <w:pPr>
              <w:spacing w:after="60"/>
              <w:ind w:right="176"/>
              <w:rPr>
                <w:noProof/>
                <w:lang w:val="lt-LT"/>
              </w:rPr>
            </w:pPr>
            <w:r w:rsidRPr="00EE5187">
              <w:rPr>
                <w:b/>
                <w:bCs/>
                <w:noProof/>
                <w:lang w:val="lt-LT"/>
              </w:rPr>
              <w:t>Current account No.</w:t>
            </w:r>
          </w:p>
        </w:tc>
        <w:tc>
          <w:tcPr>
            <w:tcW w:w="5889" w:type="dxa"/>
            <w:gridSpan w:val="6"/>
          </w:tcPr>
          <w:p w14:paraId="033E2432" w14:textId="23687AC3" w:rsidR="00D64B08" w:rsidRPr="00EE5187" w:rsidRDefault="00D64B08" w:rsidP="000E3EE4">
            <w:pPr>
              <w:spacing w:after="60"/>
              <w:jc w:val="both"/>
              <w:rPr>
                <w:iCs/>
                <w:noProof/>
                <w:lang w:val="lt-LT"/>
              </w:rPr>
            </w:pPr>
            <w:r w:rsidRPr="00EE5187">
              <w:rPr>
                <w:noProof/>
                <w:lang w:val="lt-LT"/>
              </w:rPr>
              <w:t>LT377300010190677625</w:t>
            </w:r>
          </w:p>
        </w:tc>
      </w:tr>
      <w:tr w:rsidR="00D64B08" w:rsidRPr="00EE5187" w14:paraId="7BDFA52C" w14:textId="7D097CE3" w:rsidTr="003E151D">
        <w:tc>
          <w:tcPr>
            <w:tcW w:w="7189" w:type="dxa"/>
            <w:gridSpan w:val="7"/>
            <w:tcMar>
              <w:top w:w="28" w:type="dxa"/>
              <w:bottom w:w="28" w:type="dxa"/>
            </w:tcMar>
          </w:tcPr>
          <w:p w14:paraId="34269A2E" w14:textId="77777777" w:rsidR="00D64B08" w:rsidRPr="00EE5187" w:rsidRDefault="00D64B08" w:rsidP="006D0F1B">
            <w:pPr>
              <w:rPr>
                <w:noProof/>
                <w:sz w:val="14"/>
                <w:szCs w:val="14"/>
                <w:lang w:val="lt-LT"/>
              </w:rPr>
            </w:pPr>
          </w:p>
          <w:p w14:paraId="34DC816B" w14:textId="77777777" w:rsidR="00064402" w:rsidRPr="00EE5187" w:rsidRDefault="00064402" w:rsidP="006D0F1B">
            <w:pPr>
              <w:rPr>
                <w:noProof/>
                <w:sz w:val="14"/>
                <w:szCs w:val="14"/>
                <w:lang w:val="lt-LT"/>
              </w:rPr>
            </w:pPr>
          </w:p>
          <w:p w14:paraId="57F8B90A" w14:textId="5B051035" w:rsidR="00064402" w:rsidRPr="00EE5187" w:rsidRDefault="00064402" w:rsidP="006D0F1B">
            <w:pPr>
              <w:rPr>
                <w:noProof/>
                <w:sz w:val="14"/>
                <w:szCs w:val="14"/>
                <w:lang w:val="lt-LT"/>
              </w:rPr>
            </w:pPr>
          </w:p>
        </w:tc>
        <w:tc>
          <w:tcPr>
            <w:tcW w:w="283" w:type="dxa"/>
          </w:tcPr>
          <w:p w14:paraId="201B0F26" w14:textId="77777777" w:rsidR="00D64B08" w:rsidRPr="00EE5187" w:rsidRDefault="00D64B08" w:rsidP="006D0F1B">
            <w:pPr>
              <w:rPr>
                <w:noProof/>
                <w:sz w:val="14"/>
                <w:szCs w:val="14"/>
                <w:lang w:val="lt-LT"/>
              </w:rPr>
            </w:pPr>
          </w:p>
        </w:tc>
        <w:tc>
          <w:tcPr>
            <w:tcW w:w="7635" w:type="dxa"/>
            <w:gridSpan w:val="7"/>
          </w:tcPr>
          <w:p w14:paraId="70091250" w14:textId="1A807D2D" w:rsidR="00D64B08" w:rsidRPr="00EE5187" w:rsidRDefault="00D64B08" w:rsidP="006D0F1B">
            <w:pPr>
              <w:rPr>
                <w:noProof/>
                <w:sz w:val="14"/>
                <w:szCs w:val="14"/>
                <w:lang w:val="lt-LT"/>
              </w:rPr>
            </w:pPr>
          </w:p>
        </w:tc>
      </w:tr>
      <w:tr w:rsidR="00D64B08" w:rsidRPr="00EE5187" w14:paraId="69EA5945" w14:textId="1329552A" w:rsidTr="003E151D">
        <w:tc>
          <w:tcPr>
            <w:tcW w:w="7189" w:type="dxa"/>
            <w:gridSpan w:val="7"/>
            <w:shd w:val="clear" w:color="auto" w:fill="F8423A"/>
          </w:tcPr>
          <w:p w14:paraId="532913D3" w14:textId="15208064" w:rsidR="00D64B08" w:rsidRPr="00EE5187" w:rsidRDefault="00D64B08" w:rsidP="00D6192B">
            <w:pPr>
              <w:pStyle w:val="ListParagraph"/>
              <w:numPr>
                <w:ilvl w:val="0"/>
                <w:numId w:val="97"/>
              </w:numPr>
              <w:jc w:val="center"/>
              <w:rPr>
                <w:noProof/>
                <w:lang w:val="lt-LT"/>
              </w:rPr>
            </w:pPr>
            <w:bookmarkStart w:id="7" w:name="_Toc198031526"/>
            <w:bookmarkStart w:id="8" w:name="_Toc211946066"/>
            <w:bookmarkStart w:id="9" w:name="_Toc211946337"/>
            <w:r w:rsidRPr="00EE5187">
              <w:rPr>
                <w:rStyle w:val="Heading1Char"/>
                <w:rFonts w:ascii="Arial" w:hAnsi="Arial" w:cs="Arial"/>
                <w:b/>
                <w:bCs/>
                <w:noProof/>
                <w:color w:val="FFFFFF" w:themeColor="background1"/>
                <w:sz w:val="18"/>
                <w:szCs w:val="18"/>
                <w:lang w:val="lt-LT"/>
              </w:rPr>
              <w:t>BENDROSIOS NUOSTATOS</w:t>
            </w:r>
            <w:bookmarkEnd w:id="7"/>
            <w:bookmarkEnd w:id="8"/>
            <w:bookmarkEnd w:id="9"/>
          </w:p>
        </w:tc>
        <w:tc>
          <w:tcPr>
            <w:tcW w:w="283" w:type="dxa"/>
            <w:shd w:val="clear" w:color="auto" w:fill="F8423A"/>
          </w:tcPr>
          <w:p w14:paraId="7B612A8D" w14:textId="77777777" w:rsidR="00D64B08" w:rsidRPr="00EE5187" w:rsidRDefault="00D64B08" w:rsidP="00502CD8">
            <w:pPr>
              <w:jc w:val="center"/>
              <w:rPr>
                <w:rStyle w:val="Heading1Char"/>
                <w:rFonts w:ascii="Arial" w:hAnsi="Arial" w:cs="Arial"/>
                <w:b/>
                <w:bCs/>
                <w:noProof/>
                <w:color w:val="FFFFFF" w:themeColor="background1"/>
                <w:sz w:val="18"/>
                <w:szCs w:val="18"/>
                <w:lang w:val="lt-LT"/>
              </w:rPr>
            </w:pPr>
          </w:p>
        </w:tc>
        <w:tc>
          <w:tcPr>
            <w:tcW w:w="7635" w:type="dxa"/>
            <w:gridSpan w:val="7"/>
            <w:shd w:val="clear" w:color="auto" w:fill="F8423A"/>
          </w:tcPr>
          <w:p w14:paraId="33B4F384" w14:textId="5F9750C6" w:rsidR="00D64B08" w:rsidRPr="00EE5187" w:rsidRDefault="00D64B08" w:rsidP="008423DE">
            <w:pPr>
              <w:pStyle w:val="ListParagraph"/>
              <w:numPr>
                <w:ilvl w:val="0"/>
                <w:numId w:val="98"/>
              </w:numPr>
              <w:jc w:val="center"/>
              <w:rPr>
                <w:rStyle w:val="Heading1Char"/>
                <w:rFonts w:ascii="Arial" w:hAnsi="Arial" w:cs="Arial"/>
                <w:b/>
                <w:bCs/>
                <w:noProof/>
                <w:color w:val="FFFFFF" w:themeColor="background1"/>
                <w:sz w:val="18"/>
                <w:szCs w:val="18"/>
                <w:lang w:val="lt-LT"/>
              </w:rPr>
            </w:pPr>
            <w:bookmarkStart w:id="10" w:name="_Toc211946067"/>
            <w:bookmarkStart w:id="11" w:name="_Toc211946338"/>
            <w:r w:rsidRPr="00EE5187">
              <w:rPr>
                <w:rStyle w:val="Heading1Char"/>
                <w:rFonts w:ascii="Arial" w:hAnsi="Arial" w:cs="Arial"/>
                <w:b/>
                <w:bCs/>
                <w:noProof/>
                <w:color w:val="FFFFFF" w:themeColor="background1"/>
                <w:sz w:val="18"/>
                <w:szCs w:val="18"/>
                <w:lang w:val="lt-LT"/>
              </w:rPr>
              <w:t>GENERAL PROVISIONS</w:t>
            </w:r>
            <w:bookmarkEnd w:id="10"/>
            <w:bookmarkEnd w:id="11"/>
          </w:p>
        </w:tc>
      </w:tr>
      <w:tr w:rsidR="00D64B08" w:rsidRPr="00EE5187" w14:paraId="5597EBFE" w14:textId="46272FCD" w:rsidTr="003E151D">
        <w:tc>
          <w:tcPr>
            <w:tcW w:w="7189" w:type="dxa"/>
            <w:gridSpan w:val="7"/>
            <w:shd w:val="clear" w:color="auto" w:fill="FFFFFF" w:themeFill="background1"/>
          </w:tcPr>
          <w:p w14:paraId="35D2085F" w14:textId="0B370862" w:rsidR="00D64B08" w:rsidRPr="00EE5187" w:rsidRDefault="00D64B08" w:rsidP="00502CD8">
            <w:pPr>
              <w:jc w:val="center"/>
              <w:rPr>
                <w:rStyle w:val="Heading1Char"/>
                <w:rFonts w:ascii="Arial" w:hAnsi="Arial" w:cs="Arial"/>
                <w:b/>
                <w:bCs/>
                <w:noProof/>
                <w:color w:val="FFFFFF" w:themeColor="background1"/>
                <w:sz w:val="18"/>
                <w:szCs w:val="18"/>
                <w:lang w:val="lt-LT"/>
              </w:rPr>
            </w:pPr>
          </w:p>
        </w:tc>
        <w:tc>
          <w:tcPr>
            <w:tcW w:w="283" w:type="dxa"/>
            <w:shd w:val="clear" w:color="auto" w:fill="FFFFFF" w:themeFill="background1"/>
          </w:tcPr>
          <w:p w14:paraId="16EDA7DF" w14:textId="77777777" w:rsidR="00D64B08" w:rsidRPr="00EE5187" w:rsidRDefault="00D64B08" w:rsidP="00502CD8">
            <w:pPr>
              <w:jc w:val="center"/>
              <w:rPr>
                <w:rStyle w:val="Heading1Char"/>
                <w:rFonts w:ascii="Arial" w:hAnsi="Arial" w:cs="Arial"/>
                <w:b/>
                <w:bCs/>
                <w:noProof/>
                <w:color w:val="FFFFFF" w:themeColor="background1"/>
                <w:sz w:val="18"/>
                <w:szCs w:val="18"/>
                <w:lang w:val="lt-LT"/>
              </w:rPr>
            </w:pPr>
          </w:p>
        </w:tc>
        <w:tc>
          <w:tcPr>
            <w:tcW w:w="7635" w:type="dxa"/>
            <w:gridSpan w:val="7"/>
            <w:shd w:val="clear" w:color="auto" w:fill="FFFFFF" w:themeFill="background1"/>
          </w:tcPr>
          <w:p w14:paraId="6861B498" w14:textId="01557A08" w:rsidR="00D64B08" w:rsidRPr="00EE5187" w:rsidRDefault="00D64B08" w:rsidP="00502CD8">
            <w:pPr>
              <w:jc w:val="center"/>
              <w:rPr>
                <w:rStyle w:val="Heading1Char"/>
                <w:rFonts w:ascii="Arial" w:hAnsi="Arial" w:cs="Arial"/>
                <w:b/>
                <w:bCs/>
                <w:noProof/>
                <w:color w:val="FFFFFF" w:themeColor="background1"/>
                <w:sz w:val="18"/>
                <w:szCs w:val="18"/>
                <w:lang w:val="lt-LT"/>
              </w:rPr>
            </w:pPr>
          </w:p>
        </w:tc>
      </w:tr>
      <w:tr w:rsidR="00957259" w:rsidRPr="00EE5187" w14:paraId="75F61349" w14:textId="4AFBDF87" w:rsidTr="003E151D">
        <w:trPr>
          <w:trHeight w:val="193"/>
        </w:trPr>
        <w:tc>
          <w:tcPr>
            <w:tcW w:w="1699" w:type="dxa"/>
            <w:vMerge w:val="restart"/>
            <w:tcMar>
              <w:top w:w="28" w:type="dxa"/>
              <w:bottom w:w="28" w:type="dxa"/>
            </w:tcMar>
          </w:tcPr>
          <w:p w14:paraId="0D77883C" w14:textId="26A354EF" w:rsidR="00957259" w:rsidRPr="00EE5187" w:rsidRDefault="00957259" w:rsidP="00B96C5E">
            <w:pPr>
              <w:pStyle w:val="ListParagraph"/>
              <w:numPr>
                <w:ilvl w:val="0"/>
                <w:numId w:val="1"/>
              </w:numPr>
              <w:ind w:left="316" w:hanging="284"/>
              <w:rPr>
                <w:noProof/>
                <w:lang w:val="lt-LT"/>
              </w:rPr>
            </w:pPr>
            <w:r w:rsidRPr="00EE5187">
              <w:rPr>
                <w:b/>
                <w:bCs/>
                <w:noProof/>
                <w:lang w:val="lt-LT"/>
              </w:rPr>
              <w:t>Sąvokos ir trumpiniai</w:t>
            </w:r>
          </w:p>
        </w:tc>
        <w:tc>
          <w:tcPr>
            <w:tcW w:w="710" w:type="dxa"/>
          </w:tcPr>
          <w:p w14:paraId="6D85EB59" w14:textId="77777777" w:rsidR="00957259" w:rsidRPr="00EE5187" w:rsidRDefault="00957259" w:rsidP="00FE4E50">
            <w:pPr>
              <w:pStyle w:val="ListParagraph"/>
              <w:numPr>
                <w:ilvl w:val="1"/>
                <w:numId w:val="2"/>
              </w:numPr>
              <w:spacing w:after="120" w:line="240" w:lineRule="auto"/>
              <w:ind w:left="718" w:hanging="718"/>
              <w:contextualSpacing w:val="0"/>
              <w:jc w:val="both"/>
              <w:rPr>
                <w:rFonts w:eastAsia="Calibri"/>
                <w:b/>
                <w:bCs/>
                <w:iCs/>
                <w:noProof/>
                <w:lang w:val="lt-LT"/>
              </w:rPr>
            </w:pPr>
          </w:p>
        </w:tc>
        <w:tc>
          <w:tcPr>
            <w:tcW w:w="4780" w:type="dxa"/>
            <w:gridSpan w:val="5"/>
            <w:tcMar>
              <w:top w:w="28" w:type="dxa"/>
              <w:bottom w:w="28" w:type="dxa"/>
            </w:tcMar>
          </w:tcPr>
          <w:p w14:paraId="3DB22304" w14:textId="389CAC2C" w:rsidR="00957259" w:rsidRPr="00EE5187" w:rsidRDefault="00957259" w:rsidP="00816155">
            <w:pPr>
              <w:spacing w:after="120" w:line="240" w:lineRule="auto"/>
              <w:jc w:val="both"/>
              <w:rPr>
                <w:rFonts w:eastAsia="Calibri"/>
                <w:b/>
                <w:bCs/>
                <w:iCs/>
                <w:noProof/>
                <w:lang w:val="lt-LT"/>
              </w:rPr>
            </w:pPr>
            <w:r w:rsidRPr="00EE5187">
              <w:rPr>
                <w:rFonts w:eastAsia="Calibri"/>
                <w:b/>
                <w:bCs/>
                <w:iCs/>
                <w:noProof/>
                <w:lang w:val="lt-LT"/>
              </w:rPr>
              <w:t xml:space="preserve">BPS </w:t>
            </w:r>
            <w:r w:rsidRPr="00EE5187">
              <w:rPr>
                <w:noProof/>
                <w:lang w:val="lt-LT"/>
              </w:rPr>
              <w:t>– šios bendrosios pirkimo sąlygos.</w:t>
            </w:r>
          </w:p>
        </w:tc>
        <w:tc>
          <w:tcPr>
            <w:tcW w:w="283" w:type="dxa"/>
          </w:tcPr>
          <w:p w14:paraId="761BD0A0" w14:textId="77777777" w:rsidR="00957259" w:rsidRPr="00EE5187" w:rsidRDefault="00957259" w:rsidP="00AC6B31">
            <w:pPr>
              <w:spacing w:after="120" w:line="240" w:lineRule="auto"/>
              <w:jc w:val="both"/>
              <w:rPr>
                <w:rFonts w:eastAsia="Calibri"/>
                <w:b/>
                <w:bCs/>
                <w:iCs/>
                <w:noProof/>
                <w:lang w:val="lt-LT"/>
              </w:rPr>
            </w:pPr>
          </w:p>
        </w:tc>
        <w:tc>
          <w:tcPr>
            <w:tcW w:w="1742" w:type="dxa"/>
            <w:vMerge w:val="restart"/>
          </w:tcPr>
          <w:p w14:paraId="0264DC9B" w14:textId="03BF99CA" w:rsidR="00957259" w:rsidRPr="00EE5187" w:rsidRDefault="00957259" w:rsidP="003E151D">
            <w:pPr>
              <w:pStyle w:val="ListParagraph"/>
              <w:numPr>
                <w:ilvl w:val="0"/>
                <w:numId w:val="4"/>
              </w:numPr>
              <w:spacing w:after="120" w:line="240" w:lineRule="auto"/>
              <w:ind w:left="218" w:hanging="218"/>
              <w:rPr>
                <w:rFonts w:eastAsia="Calibri"/>
                <w:b/>
                <w:bCs/>
                <w:iCs/>
                <w:noProof/>
                <w:lang w:val="lt-LT"/>
              </w:rPr>
            </w:pPr>
            <w:r w:rsidRPr="00EE5187">
              <w:rPr>
                <w:b/>
                <w:bCs/>
                <w:noProof/>
                <w:lang w:val="lt-LT"/>
              </w:rPr>
              <w:t>Definitions and abbreviations</w:t>
            </w:r>
          </w:p>
        </w:tc>
        <w:tc>
          <w:tcPr>
            <w:tcW w:w="708" w:type="dxa"/>
          </w:tcPr>
          <w:p w14:paraId="01732A27"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3BBB1449" w14:textId="09EDC38A" w:rsidR="00957259" w:rsidRPr="00EE5187" w:rsidRDefault="00957259" w:rsidP="00D64B08">
            <w:pPr>
              <w:spacing w:after="120" w:line="240" w:lineRule="auto"/>
              <w:ind w:left="-14"/>
              <w:jc w:val="both"/>
              <w:rPr>
                <w:rFonts w:eastAsia="Calibri"/>
                <w:b/>
                <w:bCs/>
                <w:iCs/>
                <w:noProof/>
                <w:lang w:val="lt-LT"/>
              </w:rPr>
            </w:pPr>
            <w:r w:rsidRPr="00EE5187">
              <w:rPr>
                <w:b/>
                <w:bCs/>
                <w:noProof/>
                <w:lang w:val="lt-LT"/>
              </w:rPr>
              <w:t>GPC</w:t>
            </w:r>
            <w:r w:rsidRPr="00EE5187">
              <w:rPr>
                <w:noProof/>
                <w:lang w:val="lt-LT"/>
              </w:rPr>
              <w:t xml:space="preserve"> means these General Procurement Conditions.</w:t>
            </w:r>
          </w:p>
        </w:tc>
      </w:tr>
      <w:tr w:rsidR="00957259" w:rsidRPr="00975642" w14:paraId="4430F3C9" w14:textId="77777777" w:rsidTr="003E151D">
        <w:tc>
          <w:tcPr>
            <w:tcW w:w="1699" w:type="dxa"/>
            <w:vMerge/>
            <w:tcMar>
              <w:top w:w="28" w:type="dxa"/>
              <w:bottom w:w="28" w:type="dxa"/>
            </w:tcMar>
          </w:tcPr>
          <w:p w14:paraId="5F8DA528" w14:textId="77777777" w:rsidR="00957259" w:rsidRPr="00EE5187" w:rsidRDefault="00957259" w:rsidP="00B81CF7">
            <w:pPr>
              <w:spacing w:line="240" w:lineRule="auto"/>
              <w:rPr>
                <w:b/>
                <w:bCs/>
                <w:noProof/>
                <w:lang w:val="lt-LT"/>
              </w:rPr>
            </w:pPr>
          </w:p>
        </w:tc>
        <w:tc>
          <w:tcPr>
            <w:tcW w:w="710" w:type="dxa"/>
          </w:tcPr>
          <w:p w14:paraId="6CC603AC" w14:textId="77777777" w:rsidR="00957259" w:rsidRPr="00EE5187" w:rsidRDefault="00957259" w:rsidP="00CB05E7">
            <w:pPr>
              <w:pStyle w:val="ListParagraph"/>
              <w:numPr>
                <w:ilvl w:val="1"/>
                <w:numId w:val="2"/>
              </w:numPr>
              <w:spacing w:after="120" w:line="240" w:lineRule="auto"/>
              <w:ind w:left="718" w:hanging="718"/>
              <w:contextualSpacing w:val="0"/>
              <w:jc w:val="both"/>
              <w:rPr>
                <w:rFonts w:eastAsia="Calibri"/>
                <w:b/>
                <w:bCs/>
                <w:iCs/>
                <w:noProof/>
                <w:lang w:val="lt-LT"/>
              </w:rPr>
            </w:pPr>
          </w:p>
        </w:tc>
        <w:tc>
          <w:tcPr>
            <w:tcW w:w="4780" w:type="dxa"/>
            <w:gridSpan w:val="5"/>
            <w:tcMar>
              <w:top w:w="28" w:type="dxa"/>
              <w:bottom w:w="28" w:type="dxa"/>
            </w:tcMar>
          </w:tcPr>
          <w:p w14:paraId="5805D6EE" w14:textId="17AD41E7" w:rsidR="00957259" w:rsidRPr="00EE5187" w:rsidRDefault="00957259" w:rsidP="00816155">
            <w:pPr>
              <w:spacing w:after="120" w:line="240" w:lineRule="auto"/>
              <w:jc w:val="both"/>
              <w:rPr>
                <w:rFonts w:eastAsia="Calibri"/>
                <w:b/>
                <w:bCs/>
                <w:iCs/>
                <w:noProof/>
                <w:lang w:val="lt-LT"/>
              </w:rPr>
            </w:pPr>
            <w:r w:rsidRPr="00EE5187">
              <w:rPr>
                <w:rFonts w:eastAsia="Calibri"/>
                <w:b/>
                <w:bCs/>
                <w:iCs/>
                <w:noProof/>
                <w:lang w:val="lt-LT"/>
              </w:rPr>
              <w:t xml:space="preserve">CVP IS </w:t>
            </w:r>
            <w:r w:rsidRPr="00EE5187">
              <w:rPr>
                <w:noProof/>
                <w:lang w:val="lt-LT"/>
              </w:rPr>
              <w:t xml:space="preserve">– </w:t>
            </w:r>
            <w:r w:rsidRPr="00EE5187">
              <w:rPr>
                <w:rFonts w:eastAsiaTheme="minorEastAsia"/>
                <w:noProof/>
                <w:kern w:val="0"/>
                <w:lang w:val="lt-LT"/>
                <w14:ligatures w14:val="none"/>
              </w:rPr>
              <w:t>Centrinė viešųjų pirkimų informacinė sistema. (</w:t>
            </w:r>
            <w:hyperlink r:id="rId10" w:history="1">
              <w:r w:rsidRPr="00EE5187">
                <w:rPr>
                  <w:rStyle w:val="Hyperlink"/>
                  <w:noProof/>
                  <w:color w:val="0070C0"/>
                  <w:lang w:val="lt-LT"/>
                </w:rPr>
                <w:t>https://viesiejipirkimai.lt/epps/home.do</w:t>
              </w:r>
            </w:hyperlink>
            <w:r w:rsidRPr="00EE5187">
              <w:rPr>
                <w:noProof/>
                <w:lang w:val="lt-LT"/>
              </w:rPr>
              <w:t>)</w:t>
            </w:r>
          </w:p>
        </w:tc>
        <w:tc>
          <w:tcPr>
            <w:tcW w:w="283" w:type="dxa"/>
          </w:tcPr>
          <w:p w14:paraId="73135BC6" w14:textId="77777777" w:rsidR="00957259" w:rsidRPr="00EE5187" w:rsidRDefault="00957259" w:rsidP="00B81CF7">
            <w:pPr>
              <w:spacing w:line="240" w:lineRule="auto"/>
              <w:jc w:val="both"/>
              <w:rPr>
                <w:rFonts w:eastAsia="Calibri"/>
                <w:b/>
                <w:bCs/>
                <w:iCs/>
                <w:noProof/>
                <w:lang w:val="lt-LT"/>
              </w:rPr>
            </w:pPr>
          </w:p>
        </w:tc>
        <w:tc>
          <w:tcPr>
            <w:tcW w:w="1742" w:type="dxa"/>
            <w:vMerge/>
          </w:tcPr>
          <w:p w14:paraId="48B4A9AC" w14:textId="77777777" w:rsidR="00957259" w:rsidRPr="00EE5187" w:rsidRDefault="00957259" w:rsidP="00B81CF7">
            <w:pPr>
              <w:spacing w:line="240" w:lineRule="auto"/>
              <w:jc w:val="both"/>
              <w:rPr>
                <w:rFonts w:eastAsia="Calibri"/>
                <w:b/>
                <w:bCs/>
                <w:iCs/>
                <w:noProof/>
                <w:lang w:val="lt-LT"/>
              </w:rPr>
            </w:pPr>
          </w:p>
        </w:tc>
        <w:tc>
          <w:tcPr>
            <w:tcW w:w="708" w:type="dxa"/>
          </w:tcPr>
          <w:p w14:paraId="2F21B80E" w14:textId="77777777" w:rsidR="00957259" w:rsidRPr="00EE5187" w:rsidRDefault="00957259" w:rsidP="00F46887">
            <w:pPr>
              <w:pStyle w:val="ListParagraph"/>
              <w:numPr>
                <w:ilvl w:val="1"/>
                <w:numId w:val="4"/>
              </w:numPr>
              <w:spacing w:after="120" w:line="240" w:lineRule="auto"/>
              <w:ind w:left="636" w:hanging="650"/>
              <w:rPr>
                <w:b/>
                <w:bCs/>
                <w:noProof/>
                <w:lang w:val="lt-LT"/>
              </w:rPr>
            </w:pPr>
          </w:p>
        </w:tc>
        <w:tc>
          <w:tcPr>
            <w:tcW w:w="5181" w:type="dxa"/>
            <w:gridSpan w:val="5"/>
          </w:tcPr>
          <w:p w14:paraId="55DE174E" w14:textId="5DB2CAFA" w:rsidR="00957259" w:rsidRPr="00EE5187" w:rsidRDefault="00957259" w:rsidP="00D64B08">
            <w:pPr>
              <w:spacing w:after="120" w:line="240" w:lineRule="auto"/>
              <w:ind w:left="-14"/>
              <w:rPr>
                <w:b/>
                <w:bCs/>
                <w:noProof/>
                <w:lang w:val="lt-LT"/>
              </w:rPr>
            </w:pPr>
            <w:r w:rsidRPr="00EE5187">
              <w:rPr>
                <w:b/>
                <w:bCs/>
                <w:noProof/>
                <w:lang w:val="lt-LT"/>
              </w:rPr>
              <w:t xml:space="preserve">CVP IS </w:t>
            </w:r>
            <w:r w:rsidRPr="00EE5187">
              <w:rPr>
                <w:noProof/>
                <w:lang w:val="lt-LT"/>
              </w:rPr>
              <w:t>means the Central Public Procurement Information System</w:t>
            </w:r>
            <w:r w:rsidRPr="00EE5187">
              <w:rPr>
                <w:rFonts w:eastAsiaTheme="minorEastAsia"/>
                <w:noProof/>
                <w:kern w:val="0"/>
                <w:lang w:val="lt-LT"/>
                <w14:ligatures w14:val="none"/>
              </w:rPr>
              <w:t>. (</w:t>
            </w:r>
            <w:hyperlink r:id="rId11" w:history="1">
              <w:r w:rsidRPr="00EE5187">
                <w:rPr>
                  <w:rStyle w:val="Hyperlink"/>
                  <w:noProof/>
                  <w:color w:val="0070C0"/>
                  <w:lang w:val="lt-LT"/>
                </w:rPr>
                <w:t>https://viesiejipirkimai.lt/epps/home.do</w:t>
              </w:r>
            </w:hyperlink>
            <w:r w:rsidRPr="00EE5187">
              <w:rPr>
                <w:noProof/>
                <w:lang w:val="lt-LT"/>
              </w:rPr>
              <w:t>)</w:t>
            </w:r>
          </w:p>
        </w:tc>
      </w:tr>
      <w:tr w:rsidR="00957259" w:rsidRPr="00EE5187" w14:paraId="3BFD57D6" w14:textId="77777777" w:rsidTr="003E151D">
        <w:tc>
          <w:tcPr>
            <w:tcW w:w="1699" w:type="dxa"/>
            <w:vMerge/>
            <w:tcMar>
              <w:top w:w="28" w:type="dxa"/>
              <w:bottom w:w="28" w:type="dxa"/>
            </w:tcMar>
          </w:tcPr>
          <w:p w14:paraId="250547CE" w14:textId="77777777" w:rsidR="00957259" w:rsidRPr="00EE5187" w:rsidRDefault="00957259" w:rsidP="00B81CF7">
            <w:pPr>
              <w:spacing w:line="240" w:lineRule="auto"/>
              <w:rPr>
                <w:b/>
                <w:bCs/>
                <w:noProof/>
                <w:lang w:val="lt-LT"/>
              </w:rPr>
            </w:pPr>
          </w:p>
        </w:tc>
        <w:tc>
          <w:tcPr>
            <w:tcW w:w="710" w:type="dxa"/>
          </w:tcPr>
          <w:p w14:paraId="3EF252BB" w14:textId="77777777" w:rsidR="00957259" w:rsidRPr="00EE5187" w:rsidRDefault="00957259" w:rsidP="00CB05E7">
            <w:pPr>
              <w:pStyle w:val="ListParagraph"/>
              <w:numPr>
                <w:ilvl w:val="1"/>
                <w:numId w:val="2"/>
              </w:numPr>
              <w:spacing w:after="120" w:line="240" w:lineRule="auto"/>
              <w:ind w:left="718" w:hanging="718"/>
              <w:contextualSpacing w:val="0"/>
              <w:jc w:val="both"/>
              <w:rPr>
                <w:rFonts w:eastAsia="Calibri"/>
                <w:b/>
                <w:bCs/>
                <w:iCs/>
                <w:noProof/>
                <w:lang w:val="lt-LT"/>
              </w:rPr>
            </w:pPr>
          </w:p>
        </w:tc>
        <w:tc>
          <w:tcPr>
            <w:tcW w:w="4780" w:type="dxa"/>
            <w:gridSpan w:val="5"/>
            <w:tcMar>
              <w:top w:w="28" w:type="dxa"/>
              <w:bottom w:w="28" w:type="dxa"/>
            </w:tcMar>
          </w:tcPr>
          <w:p w14:paraId="56A05EE2" w14:textId="7A3784E6" w:rsidR="00957259" w:rsidRPr="00EE5187" w:rsidRDefault="00957259" w:rsidP="00816155">
            <w:pPr>
              <w:spacing w:after="120" w:line="240" w:lineRule="auto"/>
              <w:jc w:val="both"/>
              <w:rPr>
                <w:rFonts w:eastAsia="Calibri"/>
                <w:b/>
                <w:bCs/>
                <w:iCs/>
                <w:noProof/>
                <w:lang w:val="lt-LT"/>
              </w:rPr>
            </w:pPr>
            <w:r w:rsidRPr="00EE5187">
              <w:rPr>
                <w:rFonts w:eastAsia="Calibri"/>
                <w:b/>
                <w:bCs/>
                <w:iCs/>
                <w:noProof/>
                <w:lang w:val="lt-LT"/>
              </w:rPr>
              <w:t xml:space="preserve">Derybos </w:t>
            </w:r>
            <w:r w:rsidRPr="00EE5187">
              <w:rPr>
                <w:noProof/>
                <w:lang w:val="lt-LT"/>
              </w:rPr>
              <w:t>– Pirkimo procedūrų etapas, kurio metu KC derasi su tiekėjais, atrinktais pagal Pirkimo sąlygas, dėl Pasiūlymo kainos ir (ar) kitų Pirkimo sąlygų.</w:t>
            </w:r>
          </w:p>
        </w:tc>
        <w:tc>
          <w:tcPr>
            <w:tcW w:w="283" w:type="dxa"/>
          </w:tcPr>
          <w:p w14:paraId="6164F504" w14:textId="77777777" w:rsidR="00957259" w:rsidRPr="00EE5187" w:rsidRDefault="00957259" w:rsidP="00B81CF7">
            <w:pPr>
              <w:spacing w:line="240" w:lineRule="auto"/>
              <w:jc w:val="both"/>
              <w:rPr>
                <w:rFonts w:eastAsia="Calibri"/>
                <w:b/>
                <w:bCs/>
                <w:iCs/>
                <w:noProof/>
                <w:lang w:val="lt-LT"/>
              </w:rPr>
            </w:pPr>
          </w:p>
        </w:tc>
        <w:tc>
          <w:tcPr>
            <w:tcW w:w="1742" w:type="dxa"/>
            <w:vMerge/>
          </w:tcPr>
          <w:p w14:paraId="79189063" w14:textId="77777777" w:rsidR="00957259" w:rsidRPr="00EE5187" w:rsidRDefault="00957259" w:rsidP="00B81CF7">
            <w:pPr>
              <w:spacing w:line="240" w:lineRule="auto"/>
              <w:jc w:val="both"/>
              <w:rPr>
                <w:rFonts w:eastAsia="Calibri"/>
                <w:b/>
                <w:bCs/>
                <w:iCs/>
                <w:noProof/>
                <w:lang w:val="lt-LT"/>
              </w:rPr>
            </w:pPr>
          </w:p>
        </w:tc>
        <w:tc>
          <w:tcPr>
            <w:tcW w:w="708" w:type="dxa"/>
          </w:tcPr>
          <w:p w14:paraId="0895BC3E"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3E68226C" w14:textId="302B4F80" w:rsidR="00957259" w:rsidRPr="00EE5187" w:rsidRDefault="00957259" w:rsidP="00D64B08">
            <w:pPr>
              <w:spacing w:after="120" w:line="240" w:lineRule="auto"/>
              <w:ind w:left="-14"/>
              <w:jc w:val="both"/>
              <w:rPr>
                <w:b/>
                <w:bCs/>
                <w:noProof/>
                <w:lang w:val="lt-LT"/>
              </w:rPr>
            </w:pPr>
            <w:r w:rsidRPr="00EE5187">
              <w:rPr>
                <w:b/>
                <w:bCs/>
                <w:noProof/>
                <w:lang w:val="lt-LT"/>
              </w:rPr>
              <w:t>Negotiations</w:t>
            </w:r>
            <w:r w:rsidRPr="00EE5187">
              <w:rPr>
                <w:noProof/>
                <w:lang w:val="lt-LT"/>
              </w:rPr>
              <w:t xml:space="preserve"> means a phase of the Procurement procedures during which the KC negotiates with the suppliers selected in accordance with the Procurement Conditions on the price of the Tender and/or other Procurement conditions.</w:t>
            </w:r>
          </w:p>
        </w:tc>
      </w:tr>
      <w:tr w:rsidR="00957259" w:rsidRPr="00EE5187" w14:paraId="06000C1E" w14:textId="77777777" w:rsidTr="003E151D">
        <w:tc>
          <w:tcPr>
            <w:tcW w:w="1699" w:type="dxa"/>
            <w:vMerge/>
            <w:tcMar>
              <w:top w:w="28" w:type="dxa"/>
              <w:bottom w:w="28" w:type="dxa"/>
            </w:tcMar>
          </w:tcPr>
          <w:p w14:paraId="011F74FA" w14:textId="77777777" w:rsidR="00957259" w:rsidRPr="00EE5187" w:rsidRDefault="00957259" w:rsidP="00B81CF7">
            <w:pPr>
              <w:spacing w:line="240" w:lineRule="auto"/>
              <w:rPr>
                <w:b/>
                <w:bCs/>
                <w:noProof/>
                <w:lang w:val="lt-LT"/>
              </w:rPr>
            </w:pPr>
          </w:p>
        </w:tc>
        <w:tc>
          <w:tcPr>
            <w:tcW w:w="710" w:type="dxa"/>
          </w:tcPr>
          <w:p w14:paraId="744CA909" w14:textId="77777777" w:rsidR="00957259" w:rsidRPr="00EE5187" w:rsidRDefault="00957259" w:rsidP="00CB05E7">
            <w:pPr>
              <w:pStyle w:val="ListParagraph"/>
              <w:numPr>
                <w:ilvl w:val="1"/>
                <w:numId w:val="2"/>
              </w:numPr>
              <w:spacing w:after="120" w:line="240" w:lineRule="auto"/>
              <w:ind w:left="718" w:hanging="718"/>
              <w:contextualSpacing w:val="0"/>
              <w:jc w:val="both"/>
              <w:rPr>
                <w:b/>
                <w:bCs/>
                <w:noProof/>
                <w:lang w:val="lt-LT"/>
              </w:rPr>
            </w:pPr>
          </w:p>
        </w:tc>
        <w:tc>
          <w:tcPr>
            <w:tcW w:w="4780" w:type="dxa"/>
            <w:gridSpan w:val="5"/>
            <w:tcMar>
              <w:top w:w="28" w:type="dxa"/>
              <w:bottom w:w="28" w:type="dxa"/>
            </w:tcMar>
          </w:tcPr>
          <w:p w14:paraId="2ED75232" w14:textId="7EB4AC8D" w:rsidR="00957259" w:rsidRPr="00EE5187" w:rsidRDefault="00957259" w:rsidP="00816155">
            <w:pPr>
              <w:spacing w:after="120" w:line="240" w:lineRule="auto"/>
              <w:jc w:val="both"/>
              <w:rPr>
                <w:b/>
                <w:bCs/>
                <w:noProof/>
                <w:lang w:val="lt-LT"/>
              </w:rPr>
            </w:pPr>
            <w:r w:rsidRPr="00EE5187">
              <w:rPr>
                <w:b/>
                <w:bCs/>
                <w:noProof/>
                <w:lang w:val="lt-LT"/>
              </w:rPr>
              <w:t xml:space="preserve">EBVPD </w:t>
            </w:r>
            <w:r w:rsidRPr="00EE5187">
              <w:rPr>
                <w:noProof/>
                <w:lang w:val="lt-LT"/>
              </w:rPr>
              <w:t>– Europos bendrasis viešųjų pirkimų dokumentas.</w:t>
            </w:r>
          </w:p>
        </w:tc>
        <w:tc>
          <w:tcPr>
            <w:tcW w:w="283" w:type="dxa"/>
          </w:tcPr>
          <w:p w14:paraId="1579048F" w14:textId="77777777" w:rsidR="00957259" w:rsidRPr="00EE5187" w:rsidRDefault="00957259" w:rsidP="00B81CF7">
            <w:pPr>
              <w:spacing w:line="240" w:lineRule="auto"/>
              <w:jc w:val="both"/>
              <w:rPr>
                <w:rFonts w:eastAsia="Calibri"/>
                <w:b/>
                <w:bCs/>
                <w:iCs/>
                <w:noProof/>
                <w:lang w:val="lt-LT"/>
              </w:rPr>
            </w:pPr>
          </w:p>
        </w:tc>
        <w:tc>
          <w:tcPr>
            <w:tcW w:w="1742" w:type="dxa"/>
            <w:vMerge/>
          </w:tcPr>
          <w:p w14:paraId="5EB0B05C" w14:textId="77777777" w:rsidR="00957259" w:rsidRPr="00EE5187" w:rsidRDefault="00957259" w:rsidP="00B81CF7">
            <w:pPr>
              <w:spacing w:line="240" w:lineRule="auto"/>
              <w:jc w:val="both"/>
              <w:rPr>
                <w:rFonts w:eastAsia="Calibri"/>
                <w:b/>
                <w:bCs/>
                <w:iCs/>
                <w:noProof/>
                <w:lang w:val="lt-LT"/>
              </w:rPr>
            </w:pPr>
          </w:p>
        </w:tc>
        <w:tc>
          <w:tcPr>
            <w:tcW w:w="708" w:type="dxa"/>
          </w:tcPr>
          <w:p w14:paraId="6EDF3A05"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3B6AA9C7" w14:textId="1FBE9ECF" w:rsidR="00957259" w:rsidRPr="00EE5187" w:rsidRDefault="00957259" w:rsidP="00D64B08">
            <w:pPr>
              <w:spacing w:after="120" w:line="240" w:lineRule="auto"/>
              <w:ind w:left="-14"/>
              <w:jc w:val="both"/>
              <w:rPr>
                <w:rFonts w:eastAsia="Calibri"/>
                <w:b/>
                <w:bCs/>
                <w:iCs/>
                <w:noProof/>
                <w:lang w:val="lt-LT"/>
              </w:rPr>
            </w:pPr>
            <w:r w:rsidRPr="00EE5187">
              <w:rPr>
                <w:b/>
                <w:bCs/>
                <w:noProof/>
                <w:lang w:val="lt-LT"/>
              </w:rPr>
              <w:t>ESPD</w:t>
            </w:r>
            <w:r w:rsidRPr="00EE5187">
              <w:rPr>
                <w:noProof/>
                <w:lang w:val="lt-LT"/>
              </w:rPr>
              <w:t xml:space="preserve"> means the European Single Procurement Document.</w:t>
            </w:r>
          </w:p>
        </w:tc>
      </w:tr>
      <w:tr w:rsidR="00957259" w:rsidRPr="00EE5187" w14:paraId="17FC0A38" w14:textId="77777777" w:rsidTr="003E151D">
        <w:tc>
          <w:tcPr>
            <w:tcW w:w="1699" w:type="dxa"/>
            <w:vMerge/>
            <w:tcMar>
              <w:top w:w="28" w:type="dxa"/>
              <w:bottom w:w="28" w:type="dxa"/>
            </w:tcMar>
          </w:tcPr>
          <w:p w14:paraId="4ADD7FB0" w14:textId="77777777" w:rsidR="00957259" w:rsidRPr="00EE5187" w:rsidRDefault="00957259" w:rsidP="00B81CF7">
            <w:pPr>
              <w:spacing w:line="240" w:lineRule="auto"/>
              <w:rPr>
                <w:b/>
                <w:bCs/>
                <w:noProof/>
                <w:lang w:val="lt-LT"/>
              </w:rPr>
            </w:pPr>
          </w:p>
        </w:tc>
        <w:tc>
          <w:tcPr>
            <w:tcW w:w="710" w:type="dxa"/>
          </w:tcPr>
          <w:p w14:paraId="7A99202C" w14:textId="77777777" w:rsidR="00957259" w:rsidRPr="00EE5187" w:rsidRDefault="00957259" w:rsidP="00CB05E7">
            <w:pPr>
              <w:pStyle w:val="ListParagraph"/>
              <w:numPr>
                <w:ilvl w:val="1"/>
                <w:numId w:val="2"/>
              </w:numPr>
              <w:spacing w:after="120" w:line="240" w:lineRule="auto"/>
              <w:ind w:left="718" w:hanging="718"/>
              <w:contextualSpacing w:val="0"/>
              <w:jc w:val="both"/>
              <w:rPr>
                <w:rFonts w:eastAsia="Calibri"/>
                <w:b/>
                <w:bCs/>
                <w:iCs/>
                <w:noProof/>
                <w:lang w:val="lt-LT"/>
              </w:rPr>
            </w:pPr>
          </w:p>
        </w:tc>
        <w:tc>
          <w:tcPr>
            <w:tcW w:w="4780" w:type="dxa"/>
            <w:gridSpan w:val="5"/>
            <w:tcMar>
              <w:top w:w="28" w:type="dxa"/>
              <w:bottom w:w="28" w:type="dxa"/>
            </w:tcMar>
          </w:tcPr>
          <w:p w14:paraId="2E7863E5" w14:textId="2F44B9D0" w:rsidR="00957259" w:rsidRPr="00EE5187" w:rsidRDefault="00957259" w:rsidP="00816155">
            <w:pPr>
              <w:spacing w:after="120" w:line="240" w:lineRule="auto"/>
              <w:jc w:val="both"/>
              <w:rPr>
                <w:b/>
                <w:bCs/>
                <w:noProof/>
                <w:lang w:val="lt-LT"/>
              </w:rPr>
            </w:pPr>
            <w:r w:rsidRPr="00EE5187">
              <w:rPr>
                <w:rFonts w:eastAsia="Calibri"/>
                <w:b/>
                <w:bCs/>
                <w:iCs/>
                <w:noProof/>
                <w:lang w:val="lt-LT"/>
              </w:rPr>
              <w:t xml:space="preserve">Galutinis pasiūlymas </w:t>
            </w:r>
            <w:r w:rsidRPr="00EE5187">
              <w:rPr>
                <w:noProof/>
                <w:lang w:val="lt-LT"/>
              </w:rPr>
              <w:t>– tiekėjo pateiktų dokumentų visuma, įskaitant Pirminiame pasiūlyme, Derybų metu ir po Derybų pateiktus dokumentus. Tuo atveju, jei Derybų metu ar po jų keičiamos anksčiau pateiktuose dokumentuose nurodytos sąlygos, Galutinio pasiūlymo sudėtine dalimi laikomi paskutiniai atlikti pakeitimai.</w:t>
            </w:r>
          </w:p>
        </w:tc>
        <w:tc>
          <w:tcPr>
            <w:tcW w:w="283" w:type="dxa"/>
          </w:tcPr>
          <w:p w14:paraId="5B9D23AD" w14:textId="77777777" w:rsidR="00957259" w:rsidRPr="00EE5187" w:rsidRDefault="00957259" w:rsidP="00B81CF7">
            <w:pPr>
              <w:spacing w:line="240" w:lineRule="auto"/>
              <w:jc w:val="both"/>
              <w:rPr>
                <w:rFonts w:eastAsia="Calibri"/>
                <w:b/>
                <w:bCs/>
                <w:iCs/>
                <w:noProof/>
                <w:lang w:val="lt-LT"/>
              </w:rPr>
            </w:pPr>
          </w:p>
        </w:tc>
        <w:tc>
          <w:tcPr>
            <w:tcW w:w="1742" w:type="dxa"/>
            <w:vMerge/>
          </w:tcPr>
          <w:p w14:paraId="366E9BBC" w14:textId="77777777" w:rsidR="00957259" w:rsidRPr="00EE5187" w:rsidRDefault="00957259" w:rsidP="00B81CF7">
            <w:pPr>
              <w:spacing w:line="240" w:lineRule="auto"/>
              <w:jc w:val="both"/>
              <w:rPr>
                <w:rFonts w:eastAsia="Calibri"/>
                <w:b/>
                <w:bCs/>
                <w:iCs/>
                <w:noProof/>
                <w:lang w:val="lt-LT"/>
              </w:rPr>
            </w:pPr>
          </w:p>
        </w:tc>
        <w:tc>
          <w:tcPr>
            <w:tcW w:w="708" w:type="dxa"/>
          </w:tcPr>
          <w:p w14:paraId="2F8D7083"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4C5946C0" w14:textId="68E836DB" w:rsidR="00957259" w:rsidRPr="00EE5187" w:rsidRDefault="00957259" w:rsidP="00D64B08">
            <w:pPr>
              <w:spacing w:after="120" w:line="240" w:lineRule="auto"/>
              <w:ind w:left="-14"/>
              <w:jc w:val="both"/>
              <w:rPr>
                <w:rFonts w:eastAsia="Calibri"/>
                <w:b/>
                <w:bCs/>
                <w:iCs/>
                <w:noProof/>
                <w:lang w:val="lt-LT"/>
              </w:rPr>
            </w:pPr>
            <w:r w:rsidRPr="00EE5187">
              <w:rPr>
                <w:b/>
                <w:bCs/>
                <w:noProof/>
                <w:lang w:val="lt-LT"/>
              </w:rPr>
              <w:t>Final Tender</w:t>
            </w:r>
            <w:r w:rsidRPr="00EE5187">
              <w:rPr>
                <w:noProof/>
                <w:lang w:val="lt-LT"/>
              </w:rPr>
              <w:t xml:space="preserve"> means the totality of the documents submitted by the Supplier, including documents submitted in the Initial Tender, during and after the Negotiations. In the event that during or after the Negotiations, changes are made to the conditions set out in the documents previously submitted, the most recent changes made shall be considered to be an integral part of the Final Tender.</w:t>
            </w:r>
          </w:p>
        </w:tc>
      </w:tr>
      <w:tr w:rsidR="00957259" w:rsidRPr="00EE5187" w14:paraId="574CB362" w14:textId="77777777" w:rsidTr="003E151D">
        <w:tc>
          <w:tcPr>
            <w:tcW w:w="1699" w:type="dxa"/>
            <w:vMerge/>
            <w:tcMar>
              <w:top w:w="28" w:type="dxa"/>
              <w:bottom w:w="28" w:type="dxa"/>
            </w:tcMar>
          </w:tcPr>
          <w:p w14:paraId="51D33BFE" w14:textId="77777777" w:rsidR="00957259" w:rsidRPr="00EE5187" w:rsidRDefault="00957259" w:rsidP="00B81CF7">
            <w:pPr>
              <w:spacing w:line="240" w:lineRule="auto"/>
              <w:rPr>
                <w:b/>
                <w:bCs/>
                <w:noProof/>
                <w:lang w:val="lt-LT"/>
              </w:rPr>
            </w:pPr>
          </w:p>
        </w:tc>
        <w:tc>
          <w:tcPr>
            <w:tcW w:w="710" w:type="dxa"/>
          </w:tcPr>
          <w:p w14:paraId="7665FAA3" w14:textId="77777777" w:rsidR="00957259" w:rsidRPr="00EE5187" w:rsidRDefault="00957259" w:rsidP="00CB05E7">
            <w:pPr>
              <w:pStyle w:val="ListParagraph"/>
              <w:numPr>
                <w:ilvl w:val="1"/>
                <w:numId w:val="2"/>
              </w:numPr>
              <w:spacing w:after="120" w:line="240" w:lineRule="auto"/>
              <w:ind w:left="718" w:hanging="718"/>
              <w:contextualSpacing w:val="0"/>
              <w:jc w:val="both"/>
              <w:rPr>
                <w:b/>
                <w:bCs/>
                <w:noProof/>
                <w:lang w:val="lt-LT"/>
              </w:rPr>
            </w:pPr>
          </w:p>
        </w:tc>
        <w:tc>
          <w:tcPr>
            <w:tcW w:w="4780" w:type="dxa"/>
            <w:gridSpan w:val="5"/>
            <w:tcMar>
              <w:top w:w="28" w:type="dxa"/>
              <w:bottom w:w="28" w:type="dxa"/>
            </w:tcMar>
          </w:tcPr>
          <w:p w14:paraId="2FB16ED8" w14:textId="655B30A4" w:rsidR="00957259" w:rsidRPr="00EE5187" w:rsidRDefault="00957259" w:rsidP="00816155">
            <w:pPr>
              <w:spacing w:after="120" w:line="240" w:lineRule="auto"/>
              <w:jc w:val="both"/>
              <w:rPr>
                <w:b/>
                <w:bCs/>
                <w:noProof/>
                <w:lang w:val="lt-LT"/>
              </w:rPr>
            </w:pPr>
            <w:r w:rsidRPr="00EE5187">
              <w:rPr>
                <w:b/>
                <w:bCs/>
                <w:noProof/>
                <w:lang w:val="lt-LT"/>
              </w:rPr>
              <w:t xml:space="preserve">Įgaliotojas </w:t>
            </w:r>
            <w:r w:rsidRPr="00EE5187">
              <w:rPr>
                <w:noProof/>
                <w:lang w:val="lt-LT"/>
              </w:rPr>
              <w:t>– įmonė, kurios vardu ar naudai vykdomas Pirkimas.</w:t>
            </w:r>
          </w:p>
        </w:tc>
        <w:tc>
          <w:tcPr>
            <w:tcW w:w="283" w:type="dxa"/>
          </w:tcPr>
          <w:p w14:paraId="44F619B4" w14:textId="77777777" w:rsidR="00957259" w:rsidRPr="00EE5187" w:rsidRDefault="00957259" w:rsidP="00B81CF7">
            <w:pPr>
              <w:spacing w:line="240" w:lineRule="auto"/>
              <w:jc w:val="both"/>
              <w:rPr>
                <w:rFonts w:eastAsia="Calibri"/>
                <w:b/>
                <w:bCs/>
                <w:iCs/>
                <w:noProof/>
                <w:lang w:val="lt-LT"/>
              </w:rPr>
            </w:pPr>
          </w:p>
        </w:tc>
        <w:tc>
          <w:tcPr>
            <w:tcW w:w="1742" w:type="dxa"/>
            <w:vMerge/>
          </w:tcPr>
          <w:p w14:paraId="3044E1F0" w14:textId="77777777" w:rsidR="00957259" w:rsidRPr="00EE5187" w:rsidRDefault="00957259" w:rsidP="00B81CF7">
            <w:pPr>
              <w:spacing w:line="240" w:lineRule="auto"/>
              <w:jc w:val="both"/>
              <w:rPr>
                <w:rFonts w:eastAsia="Calibri"/>
                <w:b/>
                <w:bCs/>
                <w:iCs/>
                <w:noProof/>
                <w:lang w:val="lt-LT"/>
              </w:rPr>
            </w:pPr>
          </w:p>
        </w:tc>
        <w:tc>
          <w:tcPr>
            <w:tcW w:w="708" w:type="dxa"/>
          </w:tcPr>
          <w:p w14:paraId="3EEC6B96"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5D9C7BF8" w14:textId="25F4E470" w:rsidR="00957259" w:rsidRPr="00EE5187" w:rsidRDefault="00957259" w:rsidP="00D64B08">
            <w:pPr>
              <w:spacing w:after="120" w:line="240" w:lineRule="auto"/>
              <w:ind w:left="-14"/>
              <w:jc w:val="both"/>
              <w:rPr>
                <w:rFonts w:eastAsia="Calibri"/>
                <w:b/>
                <w:bCs/>
                <w:iCs/>
                <w:noProof/>
                <w:lang w:val="lt-LT"/>
              </w:rPr>
            </w:pPr>
            <w:r w:rsidRPr="00EE5187">
              <w:rPr>
                <w:b/>
                <w:bCs/>
                <w:noProof/>
                <w:lang w:val="lt-LT"/>
              </w:rPr>
              <w:t>Principal</w:t>
            </w:r>
            <w:r w:rsidRPr="00EE5187">
              <w:rPr>
                <w:noProof/>
                <w:lang w:val="lt-LT"/>
              </w:rPr>
              <w:t xml:space="preserve"> means the company in whose name or on whose behalf the Procurement is conducted.</w:t>
            </w:r>
          </w:p>
        </w:tc>
      </w:tr>
      <w:tr w:rsidR="00957259" w:rsidRPr="00EE5187" w14:paraId="505A3283" w14:textId="77777777" w:rsidTr="003E151D">
        <w:tc>
          <w:tcPr>
            <w:tcW w:w="1699" w:type="dxa"/>
            <w:vMerge/>
            <w:tcMar>
              <w:top w:w="28" w:type="dxa"/>
              <w:bottom w:w="28" w:type="dxa"/>
            </w:tcMar>
          </w:tcPr>
          <w:p w14:paraId="348A8BB9" w14:textId="77777777" w:rsidR="00957259" w:rsidRPr="00EE5187" w:rsidRDefault="00957259" w:rsidP="00B96C5E">
            <w:pPr>
              <w:spacing w:line="240" w:lineRule="auto"/>
              <w:rPr>
                <w:b/>
                <w:bCs/>
                <w:noProof/>
                <w:lang w:val="lt-LT"/>
              </w:rPr>
            </w:pPr>
          </w:p>
        </w:tc>
        <w:tc>
          <w:tcPr>
            <w:tcW w:w="710" w:type="dxa"/>
          </w:tcPr>
          <w:p w14:paraId="497C39F6" w14:textId="77777777" w:rsidR="00957259" w:rsidRPr="00EE5187" w:rsidRDefault="00957259" w:rsidP="00CA3503">
            <w:pPr>
              <w:pStyle w:val="ListParagraph"/>
              <w:numPr>
                <w:ilvl w:val="1"/>
                <w:numId w:val="2"/>
              </w:numPr>
              <w:spacing w:after="120" w:line="240" w:lineRule="auto"/>
              <w:ind w:left="718" w:hanging="718"/>
              <w:contextualSpacing w:val="0"/>
              <w:jc w:val="both"/>
              <w:rPr>
                <w:b/>
                <w:bCs/>
                <w:noProof/>
                <w:lang w:val="lt-LT"/>
              </w:rPr>
            </w:pPr>
          </w:p>
        </w:tc>
        <w:tc>
          <w:tcPr>
            <w:tcW w:w="4780" w:type="dxa"/>
            <w:gridSpan w:val="5"/>
            <w:tcMar>
              <w:top w:w="28" w:type="dxa"/>
              <w:bottom w:w="28" w:type="dxa"/>
            </w:tcMar>
          </w:tcPr>
          <w:p w14:paraId="421EF8DF" w14:textId="449955C5" w:rsidR="00957259" w:rsidRPr="00EE5187" w:rsidRDefault="00957259" w:rsidP="00816155">
            <w:pPr>
              <w:spacing w:after="120" w:line="240" w:lineRule="auto"/>
              <w:jc w:val="both"/>
              <w:rPr>
                <w:b/>
                <w:bCs/>
                <w:noProof/>
                <w:lang w:val="lt-LT"/>
              </w:rPr>
            </w:pPr>
            <w:r w:rsidRPr="00EE5187">
              <w:rPr>
                <w:b/>
                <w:bCs/>
                <w:noProof/>
                <w:lang w:val="lt-LT"/>
              </w:rPr>
              <w:t xml:space="preserve">JVS </w:t>
            </w:r>
            <w:r w:rsidRPr="00EE5187">
              <w:rPr>
                <w:noProof/>
                <w:lang w:val="lt-LT"/>
              </w:rPr>
              <w:t>– jungtinės veiklos sutartis.</w:t>
            </w:r>
          </w:p>
        </w:tc>
        <w:tc>
          <w:tcPr>
            <w:tcW w:w="283" w:type="dxa"/>
          </w:tcPr>
          <w:p w14:paraId="393E537C" w14:textId="77777777" w:rsidR="00957259" w:rsidRPr="00EE5187" w:rsidRDefault="00957259" w:rsidP="00B96C5E">
            <w:pPr>
              <w:spacing w:line="240" w:lineRule="auto"/>
              <w:jc w:val="both"/>
              <w:rPr>
                <w:rFonts w:eastAsia="Calibri"/>
                <w:b/>
                <w:bCs/>
                <w:iCs/>
                <w:noProof/>
                <w:lang w:val="lt-LT"/>
              </w:rPr>
            </w:pPr>
          </w:p>
        </w:tc>
        <w:tc>
          <w:tcPr>
            <w:tcW w:w="1742" w:type="dxa"/>
            <w:vMerge/>
          </w:tcPr>
          <w:p w14:paraId="27159909" w14:textId="77777777" w:rsidR="00957259" w:rsidRPr="00EE5187" w:rsidRDefault="00957259" w:rsidP="00B96C5E">
            <w:pPr>
              <w:spacing w:line="240" w:lineRule="auto"/>
              <w:jc w:val="both"/>
              <w:rPr>
                <w:rFonts w:eastAsia="Calibri"/>
                <w:b/>
                <w:bCs/>
                <w:iCs/>
                <w:noProof/>
                <w:lang w:val="lt-LT"/>
              </w:rPr>
            </w:pPr>
          </w:p>
        </w:tc>
        <w:tc>
          <w:tcPr>
            <w:tcW w:w="708" w:type="dxa"/>
          </w:tcPr>
          <w:p w14:paraId="17B69031"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029CB1B6" w14:textId="712446A1" w:rsidR="00957259" w:rsidRPr="00EE5187" w:rsidRDefault="00957259" w:rsidP="00D64B08">
            <w:pPr>
              <w:spacing w:after="120" w:line="240" w:lineRule="auto"/>
              <w:ind w:left="-14"/>
              <w:jc w:val="both"/>
              <w:rPr>
                <w:rFonts w:eastAsia="Calibri"/>
                <w:iCs/>
                <w:noProof/>
                <w:lang w:val="lt-LT"/>
              </w:rPr>
            </w:pPr>
            <w:r w:rsidRPr="00EE5187">
              <w:rPr>
                <w:b/>
                <w:bCs/>
                <w:noProof/>
                <w:lang w:val="lt-LT"/>
              </w:rPr>
              <w:t>JVA</w:t>
            </w:r>
            <w:r w:rsidRPr="00EE5187">
              <w:rPr>
                <w:noProof/>
                <w:lang w:val="lt-LT"/>
              </w:rPr>
              <w:t xml:space="preserve"> means a Joint Venture Agreement.</w:t>
            </w:r>
          </w:p>
        </w:tc>
      </w:tr>
      <w:tr w:rsidR="00957259" w:rsidRPr="00EE5187" w14:paraId="442089FA" w14:textId="77777777" w:rsidTr="003E151D">
        <w:tc>
          <w:tcPr>
            <w:tcW w:w="1699" w:type="dxa"/>
            <w:vMerge/>
            <w:tcMar>
              <w:top w:w="28" w:type="dxa"/>
              <w:bottom w:w="28" w:type="dxa"/>
            </w:tcMar>
          </w:tcPr>
          <w:p w14:paraId="2F50A98E" w14:textId="77777777" w:rsidR="00957259" w:rsidRPr="00EE5187" w:rsidRDefault="00957259" w:rsidP="00B96C5E">
            <w:pPr>
              <w:spacing w:line="240" w:lineRule="auto"/>
              <w:rPr>
                <w:b/>
                <w:bCs/>
                <w:noProof/>
                <w:lang w:val="lt-LT"/>
              </w:rPr>
            </w:pPr>
          </w:p>
        </w:tc>
        <w:tc>
          <w:tcPr>
            <w:tcW w:w="710" w:type="dxa"/>
          </w:tcPr>
          <w:p w14:paraId="63A661DE" w14:textId="77777777" w:rsidR="00957259" w:rsidRPr="00EE5187" w:rsidRDefault="00957259" w:rsidP="00CA3503">
            <w:pPr>
              <w:pStyle w:val="ListParagraph"/>
              <w:numPr>
                <w:ilvl w:val="1"/>
                <w:numId w:val="2"/>
              </w:numPr>
              <w:spacing w:after="120" w:line="240" w:lineRule="auto"/>
              <w:ind w:left="718" w:hanging="718"/>
              <w:contextualSpacing w:val="0"/>
              <w:jc w:val="both"/>
              <w:rPr>
                <w:rFonts w:eastAsia="Calibri"/>
                <w:b/>
                <w:bCs/>
                <w:iCs/>
                <w:noProof/>
                <w:lang w:val="lt-LT"/>
              </w:rPr>
            </w:pPr>
          </w:p>
        </w:tc>
        <w:tc>
          <w:tcPr>
            <w:tcW w:w="4780" w:type="dxa"/>
            <w:gridSpan w:val="5"/>
            <w:tcMar>
              <w:top w:w="28" w:type="dxa"/>
              <w:bottom w:w="28" w:type="dxa"/>
            </w:tcMar>
          </w:tcPr>
          <w:p w14:paraId="45C4E680" w14:textId="77777777" w:rsidR="00957259" w:rsidRPr="00EE5187" w:rsidRDefault="00957259" w:rsidP="00816155">
            <w:pPr>
              <w:spacing w:after="120" w:line="240" w:lineRule="auto"/>
              <w:jc w:val="both"/>
              <w:rPr>
                <w:rFonts w:eastAsia="Calibri"/>
                <w:iCs/>
                <w:noProof/>
                <w:sz w:val="16"/>
                <w:szCs w:val="16"/>
                <w:lang w:val="lt-LT"/>
              </w:rPr>
            </w:pPr>
            <w:r w:rsidRPr="00EE5187">
              <w:rPr>
                <w:rFonts w:eastAsia="Calibri"/>
                <w:b/>
                <w:bCs/>
                <w:iCs/>
                <w:noProof/>
                <w:lang w:val="lt-LT"/>
              </w:rPr>
              <w:t xml:space="preserve">KC </w:t>
            </w:r>
            <w:r w:rsidRPr="00EE5187">
              <w:rPr>
                <w:noProof/>
                <w:lang w:val="lt-LT"/>
              </w:rPr>
              <w:t>– UAB „LTG Kompetencijų centras“.</w:t>
            </w:r>
          </w:p>
          <w:p w14:paraId="44856E86" w14:textId="3200CC32" w:rsidR="00064402" w:rsidRPr="00EE5187" w:rsidRDefault="00064402" w:rsidP="00816155">
            <w:pPr>
              <w:spacing w:after="120" w:line="240" w:lineRule="auto"/>
              <w:jc w:val="both"/>
              <w:rPr>
                <w:rFonts w:eastAsia="Calibri"/>
                <w:iCs/>
                <w:noProof/>
                <w:sz w:val="16"/>
                <w:szCs w:val="16"/>
                <w:lang w:val="lt-LT"/>
              </w:rPr>
            </w:pPr>
          </w:p>
        </w:tc>
        <w:tc>
          <w:tcPr>
            <w:tcW w:w="283" w:type="dxa"/>
          </w:tcPr>
          <w:p w14:paraId="4DEDDE86" w14:textId="77777777" w:rsidR="00957259" w:rsidRPr="00EE5187" w:rsidRDefault="00957259" w:rsidP="00B96C5E">
            <w:pPr>
              <w:spacing w:line="240" w:lineRule="auto"/>
              <w:jc w:val="both"/>
              <w:rPr>
                <w:rFonts w:eastAsia="Calibri"/>
                <w:b/>
                <w:bCs/>
                <w:iCs/>
                <w:noProof/>
                <w:lang w:val="lt-LT"/>
              </w:rPr>
            </w:pPr>
          </w:p>
        </w:tc>
        <w:tc>
          <w:tcPr>
            <w:tcW w:w="1742" w:type="dxa"/>
            <w:vMerge/>
          </w:tcPr>
          <w:p w14:paraId="397E9E56" w14:textId="77777777" w:rsidR="00957259" w:rsidRPr="00EE5187" w:rsidRDefault="00957259" w:rsidP="00B96C5E">
            <w:pPr>
              <w:spacing w:line="240" w:lineRule="auto"/>
              <w:jc w:val="both"/>
              <w:rPr>
                <w:rFonts w:eastAsia="Calibri"/>
                <w:b/>
                <w:bCs/>
                <w:iCs/>
                <w:noProof/>
                <w:lang w:val="lt-LT"/>
              </w:rPr>
            </w:pPr>
          </w:p>
        </w:tc>
        <w:tc>
          <w:tcPr>
            <w:tcW w:w="708" w:type="dxa"/>
          </w:tcPr>
          <w:p w14:paraId="3E4527C9"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498D130C" w14:textId="0457FB02" w:rsidR="00957259" w:rsidRPr="00EE5187" w:rsidRDefault="00957259" w:rsidP="00D64B08">
            <w:pPr>
              <w:spacing w:after="120" w:line="240" w:lineRule="auto"/>
              <w:ind w:left="-14"/>
              <w:jc w:val="both"/>
              <w:rPr>
                <w:rFonts w:eastAsia="Calibri"/>
                <w:iCs/>
                <w:noProof/>
                <w:sz w:val="16"/>
                <w:szCs w:val="16"/>
                <w:lang w:val="lt-LT"/>
              </w:rPr>
            </w:pPr>
            <w:r w:rsidRPr="00EE5187">
              <w:rPr>
                <w:b/>
                <w:bCs/>
                <w:noProof/>
                <w:lang w:val="lt-LT"/>
              </w:rPr>
              <w:t>KC</w:t>
            </w:r>
            <w:r w:rsidRPr="00EE5187">
              <w:rPr>
                <w:noProof/>
                <w:lang w:val="lt-LT"/>
              </w:rPr>
              <w:t xml:space="preserve"> means LTG Kompetencijų centras UAB.</w:t>
            </w:r>
          </w:p>
        </w:tc>
      </w:tr>
      <w:tr w:rsidR="00957259" w:rsidRPr="00EE5187" w14:paraId="18BCFB96" w14:textId="77777777" w:rsidTr="003E151D">
        <w:tc>
          <w:tcPr>
            <w:tcW w:w="1699" w:type="dxa"/>
            <w:vMerge/>
            <w:tcMar>
              <w:top w:w="28" w:type="dxa"/>
              <w:bottom w:w="28" w:type="dxa"/>
            </w:tcMar>
          </w:tcPr>
          <w:p w14:paraId="2F5A14C3" w14:textId="77777777" w:rsidR="00957259" w:rsidRPr="00EE5187" w:rsidRDefault="00957259" w:rsidP="00B96C5E">
            <w:pPr>
              <w:spacing w:line="240" w:lineRule="auto"/>
              <w:rPr>
                <w:b/>
                <w:bCs/>
                <w:noProof/>
                <w:lang w:val="lt-LT"/>
              </w:rPr>
            </w:pPr>
          </w:p>
        </w:tc>
        <w:tc>
          <w:tcPr>
            <w:tcW w:w="710" w:type="dxa"/>
          </w:tcPr>
          <w:p w14:paraId="4879DEAE" w14:textId="77777777" w:rsidR="00957259" w:rsidRPr="00EE5187" w:rsidRDefault="00957259" w:rsidP="005A44FE">
            <w:pPr>
              <w:pStyle w:val="ListParagraph"/>
              <w:numPr>
                <w:ilvl w:val="1"/>
                <w:numId w:val="2"/>
              </w:numPr>
              <w:spacing w:after="120" w:line="240" w:lineRule="auto"/>
              <w:ind w:left="718" w:hanging="718"/>
              <w:contextualSpacing w:val="0"/>
              <w:jc w:val="both"/>
              <w:rPr>
                <w:b/>
                <w:bCs/>
                <w:noProof/>
                <w:lang w:val="lt-LT"/>
              </w:rPr>
            </w:pPr>
          </w:p>
        </w:tc>
        <w:tc>
          <w:tcPr>
            <w:tcW w:w="4780" w:type="dxa"/>
            <w:gridSpan w:val="5"/>
            <w:tcMar>
              <w:top w:w="28" w:type="dxa"/>
              <w:bottom w:w="28" w:type="dxa"/>
            </w:tcMar>
          </w:tcPr>
          <w:p w14:paraId="2DDB479F" w14:textId="2AAD2D1D" w:rsidR="00957259" w:rsidRPr="00EE5187" w:rsidRDefault="00957259" w:rsidP="00816155">
            <w:pPr>
              <w:spacing w:after="120" w:line="240" w:lineRule="auto"/>
              <w:jc w:val="both"/>
              <w:rPr>
                <w:rFonts w:eastAsia="Calibri"/>
                <w:iCs/>
                <w:noProof/>
                <w:lang w:val="lt-LT"/>
              </w:rPr>
            </w:pPr>
            <w:r w:rsidRPr="00EE5187">
              <w:rPr>
                <w:b/>
                <w:bCs/>
                <w:noProof/>
                <w:lang w:val="lt-LT"/>
              </w:rPr>
              <w:t>Kvazisubtiekėjas</w:t>
            </w:r>
            <w:r w:rsidRPr="00EE5187">
              <w:rPr>
                <w:noProof/>
                <w:lang w:val="lt-LT"/>
              </w:rPr>
              <w:t xml:space="preserve"> – fizinis asmuo, kuris P</w:t>
            </w:r>
            <w:r w:rsidR="00490AED" w:rsidRPr="00EE5187">
              <w:rPr>
                <w:noProof/>
                <w:lang w:val="lt-LT"/>
              </w:rPr>
              <w:t xml:space="preserve">asiūlymo </w:t>
            </w:r>
            <w:r w:rsidRPr="00EE5187">
              <w:rPr>
                <w:noProof/>
                <w:lang w:val="lt-LT"/>
              </w:rPr>
              <w:t>teikimo metu dar nėra tiekėjo, ūkio subjekto, kurio pajėgumais remiamasi, darbuotojas, tačiau jį ketinama įdarbinti, jei Pasiūlymas būtų pripažintas laimėjusiu.</w:t>
            </w:r>
          </w:p>
        </w:tc>
        <w:tc>
          <w:tcPr>
            <w:tcW w:w="283" w:type="dxa"/>
          </w:tcPr>
          <w:p w14:paraId="50575CE0" w14:textId="77777777" w:rsidR="00957259" w:rsidRPr="00EE5187" w:rsidRDefault="00957259" w:rsidP="00B96C5E">
            <w:pPr>
              <w:spacing w:line="240" w:lineRule="auto"/>
              <w:jc w:val="both"/>
              <w:rPr>
                <w:rFonts w:eastAsia="Calibri"/>
                <w:b/>
                <w:bCs/>
                <w:iCs/>
                <w:noProof/>
                <w:lang w:val="lt-LT"/>
              </w:rPr>
            </w:pPr>
          </w:p>
        </w:tc>
        <w:tc>
          <w:tcPr>
            <w:tcW w:w="1742" w:type="dxa"/>
            <w:vMerge/>
          </w:tcPr>
          <w:p w14:paraId="4292ED78" w14:textId="77777777" w:rsidR="00957259" w:rsidRPr="00EE5187" w:rsidRDefault="00957259" w:rsidP="00B96C5E">
            <w:pPr>
              <w:spacing w:line="240" w:lineRule="auto"/>
              <w:jc w:val="both"/>
              <w:rPr>
                <w:rFonts w:eastAsia="Calibri"/>
                <w:b/>
                <w:bCs/>
                <w:iCs/>
                <w:noProof/>
                <w:lang w:val="lt-LT"/>
              </w:rPr>
            </w:pPr>
          </w:p>
        </w:tc>
        <w:tc>
          <w:tcPr>
            <w:tcW w:w="708" w:type="dxa"/>
          </w:tcPr>
          <w:p w14:paraId="1D203A5D"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19ACE43F" w14:textId="2357CB2D" w:rsidR="00957259" w:rsidRPr="00EE5187" w:rsidRDefault="00957259" w:rsidP="00D64B08">
            <w:pPr>
              <w:spacing w:after="120" w:line="240" w:lineRule="auto"/>
              <w:ind w:left="-14"/>
              <w:jc w:val="both"/>
              <w:rPr>
                <w:rFonts w:eastAsia="Calibri"/>
                <w:iCs/>
                <w:noProof/>
                <w:lang w:val="lt-LT"/>
              </w:rPr>
            </w:pPr>
            <w:r w:rsidRPr="00EE5187">
              <w:rPr>
                <w:b/>
                <w:bCs/>
                <w:noProof/>
                <w:lang w:val="lt-LT"/>
              </w:rPr>
              <w:t>Quasi-Supplier</w:t>
            </w:r>
            <w:r w:rsidRPr="00EE5187">
              <w:rPr>
                <w:noProof/>
                <w:lang w:val="lt-LT"/>
              </w:rPr>
              <w:t xml:space="preserve"> means a natural person who is not yet an employee of the supplier, the entity whose capacities are relied upon, at the time of the submission of the </w:t>
            </w:r>
            <w:r w:rsidR="00490AED" w:rsidRPr="00EE5187">
              <w:rPr>
                <w:noProof/>
                <w:lang w:val="lt-LT"/>
              </w:rPr>
              <w:t>Tender</w:t>
            </w:r>
            <w:r w:rsidRPr="00EE5187">
              <w:rPr>
                <w:noProof/>
                <w:lang w:val="lt-LT"/>
              </w:rPr>
              <w:t>, but who is intended to be employed if the Tender is successful.</w:t>
            </w:r>
          </w:p>
        </w:tc>
      </w:tr>
      <w:tr w:rsidR="00957259" w:rsidRPr="00EE5187" w14:paraId="70E01FF7" w14:textId="77777777" w:rsidTr="003E151D">
        <w:tc>
          <w:tcPr>
            <w:tcW w:w="1699" w:type="dxa"/>
            <w:vMerge/>
            <w:tcMar>
              <w:top w:w="28" w:type="dxa"/>
              <w:bottom w:w="28" w:type="dxa"/>
            </w:tcMar>
          </w:tcPr>
          <w:p w14:paraId="250C73E6" w14:textId="77777777" w:rsidR="00957259" w:rsidRPr="00EE5187" w:rsidRDefault="00957259" w:rsidP="00B96C5E">
            <w:pPr>
              <w:spacing w:line="240" w:lineRule="auto"/>
              <w:rPr>
                <w:b/>
                <w:bCs/>
                <w:noProof/>
                <w:lang w:val="lt-LT"/>
              </w:rPr>
            </w:pPr>
          </w:p>
        </w:tc>
        <w:tc>
          <w:tcPr>
            <w:tcW w:w="710" w:type="dxa"/>
          </w:tcPr>
          <w:p w14:paraId="6D430D6F" w14:textId="77777777" w:rsidR="00957259" w:rsidRPr="00EE5187" w:rsidRDefault="00957259" w:rsidP="00A25709">
            <w:pPr>
              <w:pStyle w:val="ListParagraph"/>
              <w:numPr>
                <w:ilvl w:val="1"/>
                <w:numId w:val="2"/>
              </w:numPr>
              <w:spacing w:after="120" w:line="240" w:lineRule="auto"/>
              <w:ind w:left="718" w:hanging="718"/>
              <w:contextualSpacing w:val="0"/>
              <w:jc w:val="both"/>
              <w:rPr>
                <w:b/>
                <w:noProof/>
                <w:lang w:val="lt-LT"/>
              </w:rPr>
            </w:pPr>
          </w:p>
        </w:tc>
        <w:tc>
          <w:tcPr>
            <w:tcW w:w="4780" w:type="dxa"/>
            <w:gridSpan w:val="5"/>
            <w:tcMar>
              <w:top w:w="28" w:type="dxa"/>
              <w:bottom w:w="28" w:type="dxa"/>
            </w:tcMar>
          </w:tcPr>
          <w:p w14:paraId="69C70031" w14:textId="11AE7820" w:rsidR="00957259" w:rsidRPr="00EE5187" w:rsidRDefault="00957259" w:rsidP="00816155">
            <w:pPr>
              <w:spacing w:after="120" w:line="240" w:lineRule="auto"/>
              <w:jc w:val="both"/>
              <w:rPr>
                <w:rFonts w:eastAsia="Calibri"/>
                <w:b/>
                <w:bCs/>
                <w:iCs/>
                <w:noProof/>
                <w:lang w:val="lt-LT"/>
              </w:rPr>
            </w:pPr>
            <w:r w:rsidRPr="00EE5187">
              <w:rPr>
                <w:b/>
                <w:noProof/>
                <w:lang w:val="lt-LT"/>
              </w:rPr>
              <w:t>Nacionaliniam saugumui užtikrinti svarbi įmonė</w:t>
            </w:r>
            <w:r w:rsidRPr="00EE5187">
              <w:rPr>
                <w:rStyle w:val="FootnoteReference"/>
                <w:noProof/>
                <w:color w:val="000000"/>
                <w:lang w:val="lt-LT"/>
              </w:rPr>
              <w:footnoteReference w:id="1"/>
            </w:r>
            <w:r w:rsidRPr="00EE5187">
              <w:rPr>
                <w:b/>
                <w:noProof/>
                <w:lang w:val="lt-LT"/>
              </w:rPr>
              <w:t xml:space="preserve"> </w:t>
            </w:r>
            <w:r w:rsidRPr="00EE5187">
              <w:rPr>
                <w:noProof/>
                <w:lang w:val="lt-LT"/>
              </w:rPr>
              <w:t xml:space="preserve">– </w:t>
            </w:r>
            <w:r w:rsidRPr="00EE5187">
              <w:rPr>
                <w:noProof/>
                <w:color w:val="000000"/>
                <w:lang w:val="lt-LT"/>
              </w:rPr>
              <w:t>LTG, LTG Infra, LTG Link, LTG Cargo p</w:t>
            </w:r>
            <w:r w:rsidRPr="00EE5187">
              <w:rPr>
                <w:noProof/>
                <w:lang w:val="lt-LT"/>
              </w:rPr>
              <w:t>agal NSUSOA</w:t>
            </w:r>
            <w:r w:rsidRPr="00EE5187">
              <w:rPr>
                <w:noProof/>
                <w:shd w:val="clear" w:color="auto" w:fill="FFFFFF" w:themeFill="background1"/>
                <w:lang w:val="lt-LT"/>
              </w:rPr>
              <w:t>Į</w:t>
            </w:r>
            <w:r w:rsidRPr="00EE5187">
              <w:rPr>
                <w:noProof/>
                <w:color w:val="2B579A"/>
                <w:shd w:val="clear" w:color="auto" w:fill="FFFFFF" w:themeFill="background1"/>
                <w:vertAlign w:val="superscript"/>
                <w:lang w:val="lt-LT"/>
              </w:rPr>
              <w:t xml:space="preserve"> </w:t>
            </w:r>
            <w:r w:rsidRPr="00EE5187">
              <w:rPr>
                <w:noProof/>
                <w:lang w:val="lt-LT"/>
              </w:rPr>
              <w:t>2 str. 1 d.</w:t>
            </w:r>
          </w:p>
        </w:tc>
        <w:tc>
          <w:tcPr>
            <w:tcW w:w="283" w:type="dxa"/>
          </w:tcPr>
          <w:p w14:paraId="125F3623" w14:textId="77777777" w:rsidR="00957259" w:rsidRPr="00EE5187" w:rsidRDefault="00957259" w:rsidP="00B96C5E">
            <w:pPr>
              <w:spacing w:line="240" w:lineRule="auto"/>
              <w:jc w:val="both"/>
              <w:rPr>
                <w:rFonts w:eastAsia="Calibri"/>
                <w:b/>
                <w:bCs/>
                <w:iCs/>
                <w:noProof/>
                <w:lang w:val="lt-LT"/>
              </w:rPr>
            </w:pPr>
          </w:p>
        </w:tc>
        <w:tc>
          <w:tcPr>
            <w:tcW w:w="1742" w:type="dxa"/>
            <w:vMerge/>
          </w:tcPr>
          <w:p w14:paraId="69ACAA7D" w14:textId="77777777" w:rsidR="00957259" w:rsidRPr="00EE5187" w:rsidRDefault="00957259" w:rsidP="00B96C5E">
            <w:pPr>
              <w:spacing w:line="240" w:lineRule="auto"/>
              <w:jc w:val="both"/>
              <w:rPr>
                <w:rFonts w:eastAsia="Calibri"/>
                <w:b/>
                <w:bCs/>
                <w:iCs/>
                <w:noProof/>
                <w:lang w:val="lt-LT"/>
              </w:rPr>
            </w:pPr>
          </w:p>
        </w:tc>
        <w:tc>
          <w:tcPr>
            <w:tcW w:w="708" w:type="dxa"/>
          </w:tcPr>
          <w:p w14:paraId="5154FBF4"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20156C15" w14:textId="435FE806" w:rsidR="00957259" w:rsidRPr="00EE5187" w:rsidRDefault="00957259" w:rsidP="00D64B08">
            <w:pPr>
              <w:spacing w:after="120" w:line="240" w:lineRule="auto"/>
              <w:ind w:left="-14"/>
              <w:jc w:val="both"/>
              <w:rPr>
                <w:rFonts w:eastAsia="Calibri"/>
                <w:iCs/>
                <w:noProof/>
                <w:sz w:val="14"/>
                <w:szCs w:val="14"/>
                <w:lang w:val="lt-LT"/>
              </w:rPr>
            </w:pPr>
            <w:r w:rsidRPr="00EE5187">
              <w:rPr>
                <w:b/>
                <w:bCs/>
                <w:noProof/>
                <w:lang w:val="lt-LT"/>
              </w:rPr>
              <w:t>Enterprises of importance to ensuring national security</w:t>
            </w:r>
            <w:r w:rsidRPr="00EE5187">
              <w:rPr>
                <w:rStyle w:val="FootnoteReference"/>
                <w:noProof/>
                <w:color w:val="000000"/>
                <w:lang w:val="lt-LT"/>
              </w:rPr>
              <w:footnoteReference w:id="2"/>
            </w:r>
            <w:r w:rsidRPr="00EE5187">
              <w:rPr>
                <w:noProof/>
                <w:lang w:val="lt-LT"/>
              </w:rPr>
              <w:t xml:space="preserve"> means </w:t>
            </w:r>
            <w:r w:rsidRPr="00EE5187">
              <w:rPr>
                <w:noProof/>
                <w:color w:val="000000"/>
                <w:lang w:val="lt-LT"/>
              </w:rPr>
              <w:t xml:space="preserve">LTG, LTG Infra, LTG Link, LTG Cargo under Article 2(1) of the </w:t>
            </w:r>
            <w:r w:rsidRPr="00EE5187">
              <w:rPr>
                <w:noProof/>
                <w:shd w:val="clear" w:color="auto" w:fill="FFFFFF" w:themeFill="background1"/>
                <w:lang w:val="lt-LT"/>
              </w:rPr>
              <w:t>NSUSOAĮ</w:t>
            </w:r>
            <w:r w:rsidRPr="00EE5187">
              <w:rPr>
                <w:noProof/>
                <w:lang w:val="lt-LT"/>
              </w:rPr>
              <w:t>.</w:t>
            </w:r>
          </w:p>
        </w:tc>
      </w:tr>
      <w:tr w:rsidR="00957259" w:rsidRPr="00EE5187" w14:paraId="7B43B5A5" w14:textId="77777777" w:rsidTr="003E151D">
        <w:tc>
          <w:tcPr>
            <w:tcW w:w="1699" w:type="dxa"/>
            <w:vMerge/>
            <w:tcMar>
              <w:top w:w="28" w:type="dxa"/>
              <w:bottom w:w="28" w:type="dxa"/>
            </w:tcMar>
          </w:tcPr>
          <w:p w14:paraId="61374BBA" w14:textId="77777777" w:rsidR="00957259" w:rsidRPr="00EE5187" w:rsidRDefault="00957259" w:rsidP="00B96C5E">
            <w:pPr>
              <w:spacing w:line="240" w:lineRule="auto"/>
              <w:rPr>
                <w:b/>
                <w:bCs/>
                <w:noProof/>
                <w:lang w:val="lt-LT"/>
              </w:rPr>
            </w:pPr>
          </w:p>
        </w:tc>
        <w:tc>
          <w:tcPr>
            <w:tcW w:w="710" w:type="dxa"/>
          </w:tcPr>
          <w:p w14:paraId="7A6CF3D9" w14:textId="77777777" w:rsidR="00957259" w:rsidRPr="00EE5187" w:rsidRDefault="00957259" w:rsidP="005A44FE">
            <w:pPr>
              <w:pStyle w:val="ListParagraph"/>
              <w:numPr>
                <w:ilvl w:val="1"/>
                <w:numId w:val="2"/>
              </w:numPr>
              <w:spacing w:after="120" w:line="240" w:lineRule="auto"/>
              <w:ind w:left="718" w:hanging="718"/>
              <w:contextualSpacing w:val="0"/>
              <w:jc w:val="both"/>
              <w:rPr>
                <w:b/>
                <w:bCs/>
                <w:noProof/>
                <w:lang w:val="lt-LT"/>
              </w:rPr>
            </w:pPr>
          </w:p>
        </w:tc>
        <w:tc>
          <w:tcPr>
            <w:tcW w:w="4780" w:type="dxa"/>
            <w:gridSpan w:val="5"/>
            <w:tcMar>
              <w:top w:w="28" w:type="dxa"/>
              <w:bottom w:w="28" w:type="dxa"/>
            </w:tcMar>
          </w:tcPr>
          <w:p w14:paraId="2161084C" w14:textId="2256E3C6" w:rsidR="00957259" w:rsidRPr="00EE5187" w:rsidRDefault="00957259" w:rsidP="00816155">
            <w:pPr>
              <w:spacing w:after="120" w:line="240" w:lineRule="auto"/>
              <w:jc w:val="both"/>
              <w:rPr>
                <w:rFonts w:eastAsia="Calibri"/>
                <w:iCs/>
                <w:noProof/>
                <w:sz w:val="16"/>
                <w:szCs w:val="16"/>
                <w:lang w:val="lt-LT"/>
              </w:rPr>
            </w:pPr>
            <w:r w:rsidRPr="00EE5187">
              <w:rPr>
                <w:b/>
                <w:bCs/>
                <w:noProof/>
                <w:lang w:val="lt-LT"/>
              </w:rPr>
              <w:t xml:space="preserve">NSUSOAĮ </w:t>
            </w:r>
            <w:r w:rsidRPr="00EE5187">
              <w:rPr>
                <w:noProof/>
                <w:lang w:val="lt-LT"/>
              </w:rPr>
              <w:t>– Lietuvos Respublikos nacionaliniam saugumui užtikrinti svarbių objektų apsaugos įstatymas.</w:t>
            </w:r>
          </w:p>
        </w:tc>
        <w:tc>
          <w:tcPr>
            <w:tcW w:w="283" w:type="dxa"/>
          </w:tcPr>
          <w:p w14:paraId="22880A67" w14:textId="77777777" w:rsidR="00957259" w:rsidRPr="00EE5187" w:rsidRDefault="00957259" w:rsidP="00B96C5E">
            <w:pPr>
              <w:spacing w:line="240" w:lineRule="auto"/>
              <w:jc w:val="both"/>
              <w:rPr>
                <w:rFonts w:eastAsia="Calibri"/>
                <w:b/>
                <w:bCs/>
                <w:iCs/>
                <w:noProof/>
                <w:lang w:val="lt-LT"/>
              </w:rPr>
            </w:pPr>
          </w:p>
        </w:tc>
        <w:tc>
          <w:tcPr>
            <w:tcW w:w="1742" w:type="dxa"/>
            <w:vMerge/>
          </w:tcPr>
          <w:p w14:paraId="5803CD22" w14:textId="77777777" w:rsidR="00957259" w:rsidRPr="00EE5187" w:rsidRDefault="00957259" w:rsidP="00B96C5E">
            <w:pPr>
              <w:spacing w:line="240" w:lineRule="auto"/>
              <w:jc w:val="both"/>
              <w:rPr>
                <w:rFonts w:eastAsia="Calibri"/>
                <w:b/>
                <w:bCs/>
                <w:iCs/>
                <w:noProof/>
                <w:lang w:val="lt-LT"/>
              </w:rPr>
            </w:pPr>
          </w:p>
        </w:tc>
        <w:tc>
          <w:tcPr>
            <w:tcW w:w="708" w:type="dxa"/>
          </w:tcPr>
          <w:p w14:paraId="0CF26B60"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24E188A4" w14:textId="203ADB0E" w:rsidR="00957259" w:rsidRPr="00EE5187" w:rsidRDefault="00957259" w:rsidP="00D64B08">
            <w:pPr>
              <w:spacing w:after="120" w:line="240" w:lineRule="auto"/>
              <w:ind w:left="-14"/>
              <w:jc w:val="both"/>
              <w:rPr>
                <w:rFonts w:eastAsia="Calibri"/>
                <w:iCs/>
                <w:noProof/>
                <w:sz w:val="16"/>
                <w:szCs w:val="16"/>
                <w:lang w:val="lt-LT"/>
              </w:rPr>
            </w:pPr>
            <w:r w:rsidRPr="00EE5187">
              <w:rPr>
                <w:b/>
                <w:bCs/>
                <w:noProof/>
                <w:lang w:val="lt-LT"/>
              </w:rPr>
              <w:t>NSUSOAĮ</w:t>
            </w:r>
            <w:r w:rsidRPr="00EE5187">
              <w:rPr>
                <w:noProof/>
                <w:lang w:val="lt-LT"/>
              </w:rPr>
              <w:t xml:space="preserve"> means the Republic of Lithuania Law on the Protection of Objects of Importance to Ensuring National Security.</w:t>
            </w:r>
          </w:p>
        </w:tc>
      </w:tr>
      <w:tr w:rsidR="00957259" w:rsidRPr="00EE5187" w14:paraId="2DA08D26" w14:textId="77777777" w:rsidTr="003E151D">
        <w:tc>
          <w:tcPr>
            <w:tcW w:w="1699" w:type="dxa"/>
            <w:vMerge/>
            <w:tcMar>
              <w:top w:w="28" w:type="dxa"/>
              <w:bottom w:w="28" w:type="dxa"/>
            </w:tcMar>
          </w:tcPr>
          <w:p w14:paraId="6F9C7260" w14:textId="77777777" w:rsidR="00957259" w:rsidRPr="00EE5187" w:rsidRDefault="00957259" w:rsidP="00B96C5E">
            <w:pPr>
              <w:spacing w:line="240" w:lineRule="auto"/>
              <w:rPr>
                <w:b/>
                <w:bCs/>
                <w:noProof/>
                <w:lang w:val="lt-LT"/>
              </w:rPr>
            </w:pPr>
          </w:p>
        </w:tc>
        <w:tc>
          <w:tcPr>
            <w:tcW w:w="710" w:type="dxa"/>
          </w:tcPr>
          <w:p w14:paraId="39A43B83" w14:textId="77777777" w:rsidR="00957259" w:rsidRPr="00EE5187" w:rsidRDefault="00957259" w:rsidP="00384044">
            <w:pPr>
              <w:pStyle w:val="ListParagraph"/>
              <w:numPr>
                <w:ilvl w:val="1"/>
                <w:numId w:val="2"/>
              </w:numPr>
              <w:spacing w:after="120" w:line="240" w:lineRule="auto"/>
              <w:ind w:left="718" w:hanging="718"/>
              <w:contextualSpacing w:val="0"/>
              <w:jc w:val="both"/>
              <w:rPr>
                <w:rFonts w:eastAsia="Calibri"/>
                <w:b/>
                <w:bCs/>
                <w:iCs/>
                <w:noProof/>
                <w:lang w:val="lt-LT"/>
              </w:rPr>
            </w:pPr>
          </w:p>
        </w:tc>
        <w:tc>
          <w:tcPr>
            <w:tcW w:w="4780" w:type="dxa"/>
            <w:gridSpan w:val="5"/>
            <w:tcMar>
              <w:top w:w="28" w:type="dxa"/>
              <w:bottom w:w="28" w:type="dxa"/>
            </w:tcMar>
          </w:tcPr>
          <w:p w14:paraId="5FDCBB65" w14:textId="69B0AB30" w:rsidR="00957259" w:rsidRPr="00EE5187" w:rsidRDefault="00957259" w:rsidP="00816155">
            <w:pPr>
              <w:spacing w:after="120" w:line="240" w:lineRule="auto"/>
              <w:jc w:val="both"/>
              <w:rPr>
                <w:rFonts w:eastAsia="Calibri"/>
                <w:b/>
                <w:bCs/>
                <w:iCs/>
                <w:noProof/>
                <w:lang w:val="lt-LT"/>
              </w:rPr>
            </w:pPr>
            <w:r w:rsidRPr="00EE5187">
              <w:rPr>
                <w:rFonts w:eastAsia="Calibri"/>
                <w:b/>
                <w:bCs/>
                <w:iCs/>
                <w:noProof/>
                <w:lang w:val="lt-LT"/>
              </w:rPr>
              <w:t xml:space="preserve">Pakeistas pasiūlymas </w:t>
            </w:r>
            <w:r w:rsidRPr="00EE5187">
              <w:rPr>
                <w:noProof/>
                <w:lang w:val="lt-LT"/>
              </w:rPr>
              <w:t>– Derybų metu KC pareikalavus tiekėjo pateiktas pasiūlymas,  keičiantis Pirminį pasiūlymą.</w:t>
            </w:r>
          </w:p>
        </w:tc>
        <w:tc>
          <w:tcPr>
            <w:tcW w:w="283" w:type="dxa"/>
          </w:tcPr>
          <w:p w14:paraId="320DE889" w14:textId="77777777" w:rsidR="00957259" w:rsidRPr="00EE5187" w:rsidRDefault="00957259" w:rsidP="00B96C5E">
            <w:pPr>
              <w:spacing w:line="240" w:lineRule="auto"/>
              <w:jc w:val="both"/>
              <w:rPr>
                <w:rFonts w:eastAsia="Calibri"/>
                <w:b/>
                <w:bCs/>
                <w:iCs/>
                <w:noProof/>
                <w:lang w:val="lt-LT"/>
              </w:rPr>
            </w:pPr>
          </w:p>
        </w:tc>
        <w:tc>
          <w:tcPr>
            <w:tcW w:w="1742" w:type="dxa"/>
            <w:vMerge/>
          </w:tcPr>
          <w:p w14:paraId="5A9E9740" w14:textId="77777777" w:rsidR="00957259" w:rsidRPr="00EE5187" w:rsidRDefault="00957259" w:rsidP="00B96C5E">
            <w:pPr>
              <w:spacing w:line="240" w:lineRule="auto"/>
              <w:jc w:val="both"/>
              <w:rPr>
                <w:rFonts w:eastAsia="Calibri"/>
                <w:b/>
                <w:bCs/>
                <w:iCs/>
                <w:noProof/>
                <w:lang w:val="lt-LT"/>
              </w:rPr>
            </w:pPr>
          </w:p>
        </w:tc>
        <w:tc>
          <w:tcPr>
            <w:tcW w:w="708" w:type="dxa"/>
          </w:tcPr>
          <w:p w14:paraId="65998231"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111D5708" w14:textId="5E07A032" w:rsidR="00957259" w:rsidRPr="00EE5187" w:rsidRDefault="00957259" w:rsidP="00D64B08">
            <w:pPr>
              <w:spacing w:after="120" w:line="240" w:lineRule="auto"/>
              <w:ind w:left="-14"/>
              <w:jc w:val="both"/>
              <w:rPr>
                <w:rFonts w:eastAsia="Calibri"/>
                <w:iCs/>
                <w:noProof/>
                <w:lang w:val="lt-LT"/>
              </w:rPr>
            </w:pPr>
            <w:r w:rsidRPr="00EE5187">
              <w:rPr>
                <w:b/>
                <w:bCs/>
                <w:noProof/>
                <w:lang w:val="lt-LT"/>
              </w:rPr>
              <w:t>Amended Tender</w:t>
            </w:r>
            <w:r w:rsidRPr="00EE5187">
              <w:rPr>
                <w:noProof/>
                <w:lang w:val="lt-LT"/>
              </w:rPr>
              <w:t xml:space="preserve"> means a tender submitted by the supplier during the Negotiation, at the request of the KC, which revises the Initial Tender.</w:t>
            </w:r>
          </w:p>
        </w:tc>
      </w:tr>
      <w:tr w:rsidR="00F6019C" w:rsidRPr="00EE5187" w14:paraId="069B84AB" w14:textId="77777777" w:rsidTr="003E151D">
        <w:tc>
          <w:tcPr>
            <w:tcW w:w="1699" w:type="dxa"/>
            <w:vMerge/>
            <w:tcMar>
              <w:top w:w="28" w:type="dxa"/>
              <w:bottom w:w="28" w:type="dxa"/>
            </w:tcMar>
          </w:tcPr>
          <w:p w14:paraId="18A17A15" w14:textId="77777777" w:rsidR="00F6019C" w:rsidRPr="00EE5187" w:rsidRDefault="00F6019C" w:rsidP="00B96C5E">
            <w:pPr>
              <w:spacing w:line="240" w:lineRule="auto"/>
              <w:rPr>
                <w:b/>
                <w:bCs/>
                <w:noProof/>
                <w:lang w:val="lt-LT"/>
              </w:rPr>
            </w:pPr>
          </w:p>
        </w:tc>
        <w:tc>
          <w:tcPr>
            <w:tcW w:w="710" w:type="dxa"/>
          </w:tcPr>
          <w:p w14:paraId="05D5361F" w14:textId="77777777" w:rsidR="00F6019C" w:rsidRPr="00EE5187" w:rsidRDefault="00F6019C" w:rsidP="00384044">
            <w:pPr>
              <w:pStyle w:val="ListParagraph"/>
              <w:numPr>
                <w:ilvl w:val="1"/>
                <w:numId w:val="2"/>
              </w:numPr>
              <w:spacing w:after="120" w:line="240" w:lineRule="auto"/>
              <w:ind w:left="718" w:hanging="718"/>
              <w:contextualSpacing w:val="0"/>
              <w:jc w:val="both"/>
              <w:rPr>
                <w:rFonts w:eastAsia="Calibri"/>
                <w:b/>
                <w:bCs/>
                <w:iCs/>
                <w:noProof/>
                <w:lang w:val="lt-LT"/>
              </w:rPr>
            </w:pPr>
          </w:p>
        </w:tc>
        <w:tc>
          <w:tcPr>
            <w:tcW w:w="4780" w:type="dxa"/>
            <w:gridSpan w:val="5"/>
            <w:tcMar>
              <w:top w:w="28" w:type="dxa"/>
              <w:bottom w:w="28" w:type="dxa"/>
            </w:tcMar>
          </w:tcPr>
          <w:p w14:paraId="5F8A0978" w14:textId="173D3731" w:rsidR="00F6019C" w:rsidRPr="00EE5187" w:rsidRDefault="00F6019C" w:rsidP="00816155">
            <w:pPr>
              <w:spacing w:after="120" w:line="240" w:lineRule="auto"/>
              <w:jc w:val="both"/>
              <w:rPr>
                <w:rFonts w:eastAsia="Calibri"/>
                <w:b/>
                <w:bCs/>
                <w:iCs/>
                <w:noProof/>
                <w:lang w:val="lt-LT"/>
              </w:rPr>
            </w:pPr>
            <w:r w:rsidRPr="00EE5187">
              <w:rPr>
                <w:rFonts w:eastAsia="Calibri"/>
                <w:b/>
                <w:bCs/>
                <w:iCs/>
                <w:noProof/>
                <w:lang w:val="lt-LT"/>
              </w:rPr>
              <w:t xml:space="preserve">Paraiška </w:t>
            </w:r>
            <w:r w:rsidRPr="00EE5187">
              <w:rPr>
                <w:noProof/>
                <w:lang w:val="lt-LT"/>
              </w:rPr>
              <w:t>– tiekėjo pateiktų pirminių dokumentų ir duomenų visuma. Pagal KC nustatytas sąlygas bei terminus tiekėjo raštu pateikiamų dokumentų ir duomenų visuma, kartu su Europos bendruoju viešųjų pirkimų dokumentu (EBVPD), kuria reiškiamas pageidavimas dalyvauti Pirkime.</w:t>
            </w:r>
          </w:p>
        </w:tc>
        <w:tc>
          <w:tcPr>
            <w:tcW w:w="283" w:type="dxa"/>
          </w:tcPr>
          <w:p w14:paraId="4D9A2200" w14:textId="77777777" w:rsidR="00F6019C" w:rsidRPr="00EE5187" w:rsidRDefault="00F6019C" w:rsidP="00B96C5E">
            <w:pPr>
              <w:spacing w:line="240" w:lineRule="auto"/>
              <w:jc w:val="both"/>
              <w:rPr>
                <w:rFonts w:eastAsia="Calibri"/>
                <w:b/>
                <w:bCs/>
                <w:iCs/>
                <w:noProof/>
                <w:lang w:val="lt-LT"/>
              </w:rPr>
            </w:pPr>
          </w:p>
        </w:tc>
        <w:tc>
          <w:tcPr>
            <w:tcW w:w="1742" w:type="dxa"/>
            <w:vMerge/>
          </w:tcPr>
          <w:p w14:paraId="2D1738F0" w14:textId="77777777" w:rsidR="00F6019C" w:rsidRPr="00EE5187" w:rsidRDefault="00F6019C" w:rsidP="00B96C5E">
            <w:pPr>
              <w:spacing w:line="240" w:lineRule="auto"/>
              <w:jc w:val="both"/>
              <w:rPr>
                <w:rFonts w:eastAsia="Calibri"/>
                <w:b/>
                <w:bCs/>
                <w:iCs/>
                <w:noProof/>
                <w:lang w:val="lt-LT"/>
              </w:rPr>
            </w:pPr>
          </w:p>
        </w:tc>
        <w:tc>
          <w:tcPr>
            <w:tcW w:w="708" w:type="dxa"/>
          </w:tcPr>
          <w:p w14:paraId="6EF007FB" w14:textId="77777777" w:rsidR="00F6019C" w:rsidRPr="00EE5187" w:rsidRDefault="00F6019C"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096F1C40" w14:textId="7E8CE96B" w:rsidR="00F6019C" w:rsidRPr="00EE5187" w:rsidRDefault="00F3386A" w:rsidP="00D64B08">
            <w:pPr>
              <w:spacing w:after="120" w:line="240" w:lineRule="auto"/>
              <w:ind w:left="-14"/>
              <w:jc w:val="both"/>
              <w:rPr>
                <w:b/>
                <w:bCs/>
                <w:noProof/>
                <w:lang w:val="lt-LT"/>
              </w:rPr>
            </w:pPr>
            <w:r w:rsidRPr="00EE5187">
              <w:rPr>
                <w:b/>
                <w:bCs/>
                <w:noProof/>
                <w:lang w:val="lt-LT"/>
              </w:rPr>
              <w:t>Application</w:t>
            </w:r>
            <w:r w:rsidRPr="00EE5187">
              <w:rPr>
                <w:noProof/>
                <w:lang w:val="lt-LT"/>
              </w:rPr>
              <w:t xml:space="preserve"> means a set of initial documents and data submitted by the supplier. The set of documents and data submitted in writing by the supplier, in accordance with the conditions and time limits laid down by the KC, together with the European Single Procurement Document (ESPD), expressing their wish to participate in the Procurement.</w:t>
            </w:r>
          </w:p>
        </w:tc>
      </w:tr>
      <w:tr w:rsidR="00957259" w:rsidRPr="00EE5187" w14:paraId="753500B9" w14:textId="77777777" w:rsidTr="003E151D">
        <w:tc>
          <w:tcPr>
            <w:tcW w:w="1699" w:type="dxa"/>
            <w:vMerge/>
            <w:tcMar>
              <w:top w:w="28" w:type="dxa"/>
              <w:bottom w:w="28" w:type="dxa"/>
            </w:tcMar>
          </w:tcPr>
          <w:p w14:paraId="24B7EEF3" w14:textId="77777777" w:rsidR="00957259" w:rsidRPr="00EE5187" w:rsidRDefault="00957259" w:rsidP="00CA549C">
            <w:pPr>
              <w:spacing w:line="240" w:lineRule="auto"/>
              <w:rPr>
                <w:b/>
                <w:bCs/>
                <w:noProof/>
                <w:lang w:val="lt-LT"/>
              </w:rPr>
            </w:pPr>
          </w:p>
        </w:tc>
        <w:tc>
          <w:tcPr>
            <w:tcW w:w="710" w:type="dxa"/>
          </w:tcPr>
          <w:p w14:paraId="2980FB7C" w14:textId="77777777" w:rsidR="00957259" w:rsidRPr="00EE5187" w:rsidRDefault="00957259" w:rsidP="00B836CE">
            <w:pPr>
              <w:pStyle w:val="ListParagraph"/>
              <w:numPr>
                <w:ilvl w:val="1"/>
                <w:numId w:val="2"/>
              </w:numPr>
              <w:spacing w:after="120" w:line="240" w:lineRule="auto"/>
              <w:ind w:left="718" w:hanging="718"/>
              <w:contextualSpacing w:val="0"/>
              <w:jc w:val="both"/>
              <w:rPr>
                <w:b/>
                <w:bCs/>
                <w:noProof/>
                <w:lang w:val="lt-LT"/>
              </w:rPr>
            </w:pPr>
          </w:p>
        </w:tc>
        <w:tc>
          <w:tcPr>
            <w:tcW w:w="4780" w:type="dxa"/>
            <w:gridSpan w:val="5"/>
            <w:tcMar>
              <w:top w:w="28" w:type="dxa"/>
              <w:bottom w:w="28" w:type="dxa"/>
            </w:tcMar>
          </w:tcPr>
          <w:p w14:paraId="3F569BFF" w14:textId="39E4D16E" w:rsidR="00957259" w:rsidRPr="00EE5187" w:rsidRDefault="00957259" w:rsidP="00816155">
            <w:pPr>
              <w:spacing w:after="120" w:line="240" w:lineRule="auto"/>
              <w:jc w:val="both"/>
              <w:rPr>
                <w:rFonts w:eastAsia="Calibri"/>
                <w:b/>
                <w:bCs/>
                <w:iCs/>
                <w:noProof/>
                <w:lang w:val="lt-LT"/>
              </w:rPr>
            </w:pPr>
            <w:r w:rsidRPr="00EE5187">
              <w:rPr>
                <w:b/>
                <w:bCs/>
                <w:noProof/>
                <w:lang w:val="lt-LT"/>
              </w:rPr>
              <w:t>Pasiūlymas</w:t>
            </w:r>
            <w:r w:rsidRPr="00EE5187">
              <w:rPr>
                <w:noProof/>
                <w:lang w:val="lt-LT"/>
              </w:rPr>
              <w:t xml:space="preserve"> – </w:t>
            </w:r>
            <w:r w:rsidR="0032518C" w:rsidRPr="00EE5187">
              <w:rPr>
                <w:noProof/>
                <w:lang w:val="lt-LT"/>
              </w:rPr>
              <w:t>šiose BPS sąvoka Pasiūlymas apima Pirminio ir Galutinio, bei Pakeisto pasiūlymo sąvoką, taikomą bendriesiems dokumentų pateikimo reikalavimams. Pažymėtina, kad Derybų atveju Pasiūlymas reiškia Galutinį pasiūlymą, jei nėra nurodyta, kad Pasiūlymas reiškia Pirminį pasiūlymą.</w:t>
            </w:r>
          </w:p>
        </w:tc>
        <w:tc>
          <w:tcPr>
            <w:tcW w:w="283" w:type="dxa"/>
          </w:tcPr>
          <w:p w14:paraId="78AB568E" w14:textId="77777777" w:rsidR="00957259" w:rsidRPr="00EE5187" w:rsidRDefault="00957259" w:rsidP="00CA549C">
            <w:pPr>
              <w:spacing w:line="240" w:lineRule="auto"/>
              <w:jc w:val="both"/>
              <w:rPr>
                <w:rFonts w:eastAsia="Calibri"/>
                <w:b/>
                <w:bCs/>
                <w:iCs/>
                <w:noProof/>
                <w:lang w:val="lt-LT"/>
              </w:rPr>
            </w:pPr>
          </w:p>
        </w:tc>
        <w:tc>
          <w:tcPr>
            <w:tcW w:w="1742" w:type="dxa"/>
            <w:vMerge/>
          </w:tcPr>
          <w:p w14:paraId="60248C61" w14:textId="77777777" w:rsidR="00957259" w:rsidRPr="00EE5187" w:rsidRDefault="00957259" w:rsidP="00CA549C">
            <w:pPr>
              <w:spacing w:line="240" w:lineRule="auto"/>
              <w:jc w:val="both"/>
              <w:rPr>
                <w:rFonts w:eastAsia="Calibri"/>
                <w:b/>
                <w:bCs/>
                <w:iCs/>
                <w:noProof/>
                <w:lang w:val="lt-LT"/>
              </w:rPr>
            </w:pPr>
          </w:p>
        </w:tc>
        <w:tc>
          <w:tcPr>
            <w:tcW w:w="708" w:type="dxa"/>
          </w:tcPr>
          <w:p w14:paraId="0B15E3A8"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752A5CBF" w14:textId="03AC7BCC" w:rsidR="00957259" w:rsidRPr="00EE5187" w:rsidRDefault="00957259" w:rsidP="00D64B08">
            <w:pPr>
              <w:spacing w:after="120" w:line="240" w:lineRule="auto"/>
              <w:ind w:left="-14"/>
              <w:jc w:val="both"/>
              <w:rPr>
                <w:rFonts w:eastAsia="Calibri"/>
                <w:b/>
                <w:bCs/>
                <w:iCs/>
                <w:noProof/>
                <w:lang w:val="lt-LT"/>
              </w:rPr>
            </w:pPr>
            <w:r w:rsidRPr="00EE5187">
              <w:rPr>
                <w:b/>
                <w:bCs/>
                <w:noProof/>
                <w:lang w:val="lt-LT"/>
              </w:rPr>
              <w:t>Tender</w:t>
            </w:r>
            <w:r w:rsidRPr="00EE5187">
              <w:rPr>
                <w:noProof/>
                <w:lang w:val="lt-LT"/>
              </w:rPr>
              <w:t>, for the purposes of this GPC, the term “Tender” includes the terms “Tender” (Initial and Final, and Amended (if any)) and “Application”, as applicable to the general submission requirements. It should be noted that in the case of Negotiations, the Tender means the Final Tender, unless it is specified that the Tender means the Initial Tender.</w:t>
            </w:r>
          </w:p>
        </w:tc>
      </w:tr>
      <w:tr w:rsidR="00957259" w:rsidRPr="00EE5187" w14:paraId="718B60C6" w14:textId="77777777" w:rsidTr="003E151D">
        <w:tc>
          <w:tcPr>
            <w:tcW w:w="1699" w:type="dxa"/>
            <w:vMerge/>
            <w:tcMar>
              <w:top w:w="28" w:type="dxa"/>
              <w:bottom w:w="28" w:type="dxa"/>
            </w:tcMar>
          </w:tcPr>
          <w:p w14:paraId="0D69A46F" w14:textId="77777777" w:rsidR="00957259" w:rsidRPr="00EE5187" w:rsidRDefault="00957259" w:rsidP="00CA549C">
            <w:pPr>
              <w:spacing w:line="240" w:lineRule="auto"/>
              <w:rPr>
                <w:b/>
                <w:bCs/>
                <w:noProof/>
                <w:lang w:val="lt-LT"/>
              </w:rPr>
            </w:pPr>
          </w:p>
        </w:tc>
        <w:tc>
          <w:tcPr>
            <w:tcW w:w="710" w:type="dxa"/>
          </w:tcPr>
          <w:p w14:paraId="66C935F9" w14:textId="77777777" w:rsidR="00957259" w:rsidRPr="00EE5187" w:rsidRDefault="00957259" w:rsidP="000A2947">
            <w:pPr>
              <w:pStyle w:val="ListParagraph"/>
              <w:numPr>
                <w:ilvl w:val="1"/>
                <w:numId w:val="2"/>
              </w:numPr>
              <w:spacing w:after="120" w:line="240" w:lineRule="auto"/>
              <w:ind w:left="718" w:hanging="718"/>
              <w:contextualSpacing w:val="0"/>
              <w:jc w:val="both"/>
              <w:rPr>
                <w:b/>
                <w:bCs/>
                <w:noProof/>
                <w:lang w:val="lt-LT"/>
              </w:rPr>
            </w:pPr>
          </w:p>
        </w:tc>
        <w:tc>
          <w:tcPr>
            <w:tcW w:w="4780" w:type="dxa"/>
            <w:gridSpan w:val="5"/>
            <w:tcMar>
              <w:top w:w="28" w:type="dxa"/>
              <w:bottom w:w="28" w:type="dxa"/>
            </w:tcMar>
          </w:tcPr>
          <w:p w14:paraId="28D5E71B" w14:textId="777F3961" w:rsidR="00957259" w:rsidRPr="00EE5187" w:rsidRDefault="00957259" w:rsidP="00816155">
            <w:pPr>
              <w:spacing w:after="120" w:line="240" w:lineRule="auto"/>
              <w:jc w:val="both"/>
              <w:rPr>
                <w:rFonts w:eastAsia="Calibri"/>
                <w:b/>
                <w:bCs/>
                <w:iCs/>
                <w:noProof/>
                <w:lang w:val="lt-LT"/>
              </w:rPr>
            </w:pPr>
            <w:r w:rsidRPr="00EE5187">
              <w:rPr>
                <w:b/>
                <w:bCs/>
                <w:noProof/>
                <w:lang w:val="lt-LT"/>
              </w:rPr>
              <w:t xml:space="preserve">Pirminis pasiūlymas </w:t>
            </w:r>
            <w:r w:rsidRPr="00EE5187">
              <w:rPr>
                <w:noProof/>
                <w:lang w:val="lt-LT"/>
              </w:rPr>
              <w:t>– pagal nustatytas sąlygas bei terminus tiekėjo pirmąjį kartą pateiktas pasiūlymas.</w:t>
            </w:r>
          </w:p>
        </w:tc>
        <w:tc>
          <w:tcPr>
            <w:tcW w:w="283" w:type="dxa"/>
          </w:tcPr>
          <w:p w14:paraId="310FB3CD" w14:textId="77777777" w:rsidR="00957259" w:rsidRPr="00EE5187" w:rsidRDefault="00957259" w:rsidP="00CA549C">
            <w:pPr>
              <w:spacing w:line="240" w:lineRule="auto"/>
              <w:jc w:val="both"/>
              <w:rPr>
                <w:rFonts w:eastAsia="Calibri"/>
                <w:b/>
                <w:bCs/>
                <w:iCs/>
                <w:noProof/>
                <w:lang w:val="lt-LT"/>
              </w:rPr>
            </w:pPr>
          </w:p>
        </w:tc>
        <w:tc>
          <w:tcPr>
            <w:tcW w:w="1742" w:type="dxa"/>
            <w:vMerge/>
          </w:tcPr>
          <w:p w14:paraId="427193C4" w14:textId="77777777" w:rsidR="00957259" w:rsidRPr="00EE5187" w:rsidRDefault="00957259" w:rsidP="00CA549C">
            <w:pPr>
              <w:spacing w:line="240" w:lineRule="auto"/>
              <w:jc w:val="both"/>
              <w:rPr>
                <w:rFonts w:eastAsia="Calibri"/>
                <w:b/>
                <w:bCs/>
                <w:iCs/>
                <w:noProof/>
                <w:lang w:val="lt-LT"/>
              </w:rPr>
            </w:pPr>
          </w:p>
        </w:tc>
        <w:tc>
          <w:tcPr>
            <w:tcW w:w="708" w:type="dxa"/>
          </w:tcPr>
          <w:p w14:paraId="166B35C5"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1A3EAD4F" w14:textId="6AF364B4" w:rsidR="00957259" w:rsidRPr="00EE5187" w:rsidRDefault="00957259" w:rsidP="00D64B08">
            <w:pPr>
              <w:spacing w:after="120" w:line="240" w:lineRule="auto"/>
              <w:ind w:left="-14"/>
              <w:jc w:val="both"/>
              <w:rPr>
                <w:rFonts w:eastAsia="Calibri"/>
                <w:b/>
                <w:bCs/>
                <w:iCs/>
                <w:noProof/>
                <w:lang w:val="lt-LT"/>
              </w:rPr>
            </w:pPr>
            <w:r w:rsidRPr="00EE5187">
              <w:rPr>
                <w:b/>
                <w:bCs/>
                <w:noProof/>
                <w:lang w:val="lt-LT"/>
              </w:rPr>
              <w:t>Initial Tender</w:t>
            </w:r>
            <w:r w:rsidRPr="00EE5187">
              <w:rPr>
                <w:noProof/>
                <w:lang w:val="lt-LT"/>
              </w:rPr>
              <w:t xml:space="preserve"> means the first tender submitted by the supplier in accordance with the established conditions.</w:t>
            </w:r>
          </w:p>
        </w:tc>
      </w:tr>
      <w:tr w:rsidR="00957259" w:rsidRPr="00EE5187" w14:paraId="6C9BC537" w14:textId="77777777" w:rsidTr="003E151D">
        <w:tc>
          <w:tcPr>
            <w:tcW w:w="1699" w:type="dxa"/>
            <w:vMerge/>
            <w:tcMar>
              <w:top w:w="28" w:type="dxa"/>
              <w:bottom w:w="28" w:type="dxa"/>
            </w:tcMar>
          </w:tcPr>
          <w:p w14:paraId="0B0C8B29" w14:textId="77777777" w:rsidR="00957259" w:rsidRPr="00EE5187" w:rsidRDefault="00957259" w:rsidP="00CA549C">
            <w:pPr>
              <w:spacing w:line="240" w:lineRule="auto"/>
              <w:rPr>
                <w:b/>
                <w:bCs/>
                <w:noProof/>
                <w:lang w:val="lt-LT"/>
              </w:rPr>
            </w:pPr>
          </w:p>
        </w:tc>
        <w:tc>
          <w:tcPr>
            <w:tcW w:w="710" w:type="dxa"/>
          </w:tcPr>
          <w:p w14:paraId="3AF94FA9" w14:textId="77777777" w:rsidR="00957259" w:rsidRPr="00EE5187" w:rsidRDefault="00957259" w:rsidP="00D20645">
            <w:pPr>
              <w:pStyle w:val="ListParagraph"/>
              <w:numPr>
                <w:ilvl w:val="1"/>
                <w:numId w:val="2"/>
              </w:numPr>
              <w:spacing w:after="120" w:line="240" w:lineRule="auto"/>
              <w:ind w:left="718" w:hanging="718"/>
              <w:contextualSpacing w:val="0"/>
              <w:jc w:val="both"/>
              <w:rPr>
                <w:rFonts w:eastAsia="Calibri"/>
                <w:b/>
                <w:bCs/>
                <w:iCs/>
                <w:noProof/>
                <w:lang w:val="lt-LT"/>
              </w:rPr>
            </w:pPr>
          </w:p>
        </w:tc>
        <w:tc>
          <w:tcPr>
            <w:tcW w:w="4780" w:type="dxa"/>
            <w:gridSpan w:val="5"/>
            <w:tcMar>
              <w:top w:w="28" w:type="dxa"/>
              <w:bottom w:w="28" w:type="dxa"/>
            </w:tcMar>
          </w:tcPr>
          <w:p w14:paraId="7B4367DA" w14:textId="0F4BEA7E" w:rsidR="00957259" w:rsidRPr="00EE5187" w:rsidRDefault="00957259" w:rsidP="00816155">
            <w:pPr>
              <w:spacing w:after="120" w:line="240" w:lineRule="auto"/>
              <w:jc w:val="both"/>
              <w:rPr>
                <w:rFonts w:eastAsia="Calibri"/>
                <w:b/>
                <w:bCs/>
                <w:iCs/>
                <w:noProof/>
                <w:lang w:val="lt-LT"/>
              </w:rPr>
            </w:pPr>
            <w:r w:rsidRPr="00EE5187">
              <w:rPr>
                <w:rFonts w:eastAsia="Calibri"/>
                <w:b/>
                <w:bCs/>
                <w:iCs/>
                <w:noProof/>
                <w:lang w:val="lt-LT"/>
              </w:rPr>
              <w:t xml:space="preserve">Pasiūlymų patikslinimo, papildymo ar paaiškinimo taisyklės </w:t>
            </w:r>
            <w:r w:rsidRPr="00EE5187">
              <w:rPr>
                <w:noProof/>
                <w:lang w:val="lt-LT"/>
              </w:rPr>
              <w:t xml:space="preserve">– </w:t>
            </w:r>
            <w:hyperlink r:id="rId12" w:history="1">
              <w:r w:rsidRPr="00EE5187">
                <w:rPr>
                  <w:rStyle w:val="Hyperlink"/>
                  <w:noProof/>
                  <w:color w:val="0070C0"/>
                  <w:lang w:val="lt-LT"/>
                </w:rPr>
                <w:t>Pasiūlymų patikslinimo, papildymo ar paaiškinimo taisyklės</w:t>
              </w:r>
            </w:hyperlink>
            <w:r w:rsidRPr="00EE5187">
              <w:rPr>
                <w:noProof/>
                <w:lang w:val="lt-LT"/>
              </w:rPr>
              <w:t xml:space="preserve">, patvirtintos Viešųjų pirkimų tarnybos direktoriaus 2022 m. gruodžio 30 d. įsakymu Nr. 1S-240 (aktuali redakcija), taikomos tiekėjui teikiant patikslinimus, o KC – vertinant </w:t>
            </w:r>
            <w:r w:rsidR="0096776E" w:rsidRPr="00EE5187">
              <w:rPr>
                <w:noProof/>
                <w:lang w:val="lt-LT"/>
              </w:rPr>
              <w:t>P</w:t>
            </w:r>
            <w:r w:rsidRPr="00EE5187">
              <w:rPr>
                <w:noProof/>
                <w:lang w:val="lt-LT"/>
              </w:rPr>
              <w:t>asiūlymus.</w:t>
            </w:r>
          </w:p>
        </w:tc>
        <w:tc>
          <w:tcPr>
            <w:tcW w:w="283" w:type="dxa"/>
          </w:tcPr>
          <w:p w14:paraId="63F40CBB" w14:textId="77777777" w:rsidR="00957259" w:rsidRPr="00EE5187" w:rsidRDefault="00957259" w:rsidP="00CA549C">
            <w:pPr>
              <w:spacing w:line="240" w:lineRule="auto"/>
              <w:jc w:val="both"/>
              <w:rPr>
                <w:rFonts w:eastAsia="Calibri"/>
                <w:b/>
                <w:bCs/>
                <w:iCs/>
                <w:noProof/>
                <w:lang w:val="lt-LT"/>
              </w:rPr>
            </w:pPr>
          </w:p>
        </w:tc>
        <w:tc>
          <w:tcPr>
            <w:tcW w:w="1742" w:type="dxa"/>
            <w:vMerge/>
          </w:tcPr>
          <w:p w14:paraId="24994990" w14:textId="77777777" w:rsidR="00957259" w:rsidRPr="00EE5187" w:rsidRDefault="00957259" w:rsidP="00CA549C">
            <w:pPr>
              <w:spacing w:line="240" w:lineRule="auto"/>
              <w:jc w:val="both"/>
              <w:rPr>
                <w:rFonts w:eastAsia="Calibri"/>
                <w:b/>
                <w:bCs/>
                <w:iCs/>
                <w:noProof/>
                <w:lang w:val="lt-LT"/>
              </w:rPr>
            </w:pPr>
          </w:p>
        </w:tc>
        <w:tc>
          <w:tcPr>
            <w:tcW w:w="708" w:type="dxa"/>
          </w:tcPr>
          <w:p w14:paraId="20A798A8"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27A7D4CF" w14:textId="49244E45" w:rsidR="00957259" w:rsidRPr="00EE5187" w:rsidRDefault="00957259" w:rsidP="00D64B08">
            <w:pPr>
              <w:spacing w:after="120" w:line="240" w:lineRule="auto"/>
              <w:ind w:left="-14"/>
              <w:jc w:val="both"/>
              <w:rPr>
                <w:rFonts w:eastAsia="Calibri"/>
                <w:b/>
                <w:bCs/>
                <w:iCs/>
                <w:noProof/>
                <w:lang w:val="lt-LT"/>
              </w:rPr>
            </w:pPr>
            <w:r w:rsidRPr="00EE5187">
              <w:rPr>
                <w:b/>
                <w:bCs/>
                <w:noProof/>
                <w:lang w:val="lt-LT"/>
              </w:rPr>
              <w:t>Rules for the clarification, supplementation or explanation of tenders</w:t>
            </w:r>
            <w:r w:rsidRPr="00EE5187">
              <w:rPr>
                <w:noProof/>
                <w:lang w:val="lt-LT"/>
              </w:rPr>
              <w:t xml:space="preserve"> means the </w:t>
            </w:r>
            <w:hyperlink r:id="rId13" w:history="1">
              <w:r w:rsidRPr="00EE5187">
                <w:rPr>
                  <w:rStyle w:val="Hyperlink"/>
                  <w:noProof/>
                  <w:color w:val="0070C0"/>
                  <w:lang w:val="lt-LT"/>
                </w:rPr>
                <w:t>Rules for the clarification, supplementation or explanation of tenders</w:t>
              </w:r>
            </w:hyperlink>
            <w:r w:rsidRPr="00EE5187">
              <w:rPr>
                <w:noProof/>
                <w:lang w:val="lt-LT"/>
              </w:rPr>
              <w:t xml:space="preserve">, approved by Order No 1S-240 of the Director of the Public Procurement Office of 30 December 2022 (current version), applied when the supplier provides clarifications and by the KC during the evaluation of </w:t>
            </w:r>
            <w:r w:rsidR="0096776E" w:rsidRPr="00EE5187">
              <w:rPr>
                <w:noProof/>
                <w:lang w:val="lt-LT"/>
              </w:rPr>
              <w:t>T</w:t>
            </w:r>
            <w:r w:rsidRPr="00EE5187">
              <w:rPr>
                <w:noProof/>
                <w:lang w:val="lt-LT"/>
              </w:rPr>
              <w:t>enders.</w:t>
            </w:r>
          </w:p>
        </w:tc>
      </w:tr>
      <w:tr w:rsidR="00957259" w:rsidRPr="00EE5187" w14:paraId="017396C1" w14:textId="77777777" w:rsidTr="003E151D">
        <w:tc>
          <w:tcPr>
            <w:tcW w:w="1699" w:type="dxa"/>
            <w:vMerge/>
            <w:tcMar>
              <w:top w:w="28" w:type="dxa"/>
              <w:bottom w:w="28" w:type="dxa"/>
            </w:tcMar>
          </w:tcPr>
          <w:p w14:paraId="2EE9BBC7" w14:textId="77777777" w:rsidR="00957259" w:rsidRPr="00EE5187" w:rsidRDefault="00957259" w:rsidP="00CA549C">
            <w:pPr>
              <w:spacing w:line="240" w:lineRule="auto"/>
              <w:rPr>
                <w:b/>
                <w:bCs/>
                <w:noProof/>
                <w:lang w:val="lt-LT"/>
              </w:rPr>
            </w:pPr>
          </w:p>
        </w:tc>
        <w:tc>
          <w:tcPr>
            <w:tcW w:w="710" w:type="dxa"/>
          </w:tcPr>
          <w:p w14:paraId="18B14C43" w14:textId="77777777" w:rsidR="00957259" w:rsidRPr="00EE5187" w:rsidRDefault="00957259" w:rsidP="001F0ECB">
            <w:pPr>
              <w:pStyle w:val="ListParagraph"/>
              <w:numPr>
                <w:ilvl w:val="1"/>
                <w:numId w:val="2"/>
              </w:numPr>
              <w:spacing w:after="120" w:line="240" w:lineRule="auto"/>
              <w:ind w:left="718" w:hanging="718"/>
              <w:contextualSpacing w:val="0"/>
              <w:jc w:val="both"/>
              <w:rPr>
                <w:rFonts w:eastAsia="Calibri"/>
                <w:b/>
                <w:bCs/>
                <w:iCs/>
                <w:noProof/>
                <w:lang w:val="lt-LT"/>
              </w:rPr>
            </w:pPr>
          </w:p>
        </w:tc>
        <w:tc>
          <w:tcPr>
            <w:tcW w:w="4780" w:type="dxa"/>
            <w:gridSpan w:val="5"/>
            <w:tcMar>
              <w:top w:w="28" w:type="dxa"/>
              <w:bottom w:w="28" w:type="dxa"/>
            </w:tcMar>
          </w:tcPr>
          <w:p w14:paraId="57D5913E" w14:textId="087557AD" w:rsidR="00957259" w:rsidRPr="00EE5187" w:rsidRDefault="00957259" w:rsidP="00A161ED">
            <w:pPr>
              <w:spacing w:after="40" w:line="240" w:lineRule="auto"/>
              <w:jc w:val="both"/>
              <w:rPr>
                <w:rFonts w:eastAsia="Calibri"/>
                <w:b/>
                <w:bCs/>
                <w:iCs/>
                <w:noProof/>
                <w:lang w:val="lt-LT"/>
              </w:rPr>
            </w:pPr>
            <w:r w:rsidRPr="00EE5187">
              <w:rPr>
                <w:rFonts w:eastAsia="Calibri"/>
                <w:b/>
                <w:bCs/>
                <w:iCs/>
                <w:noProof/>
                <w:lang w:val="lt-LT"/>
              </w:rPr>
              <w:t xml:space="preserve">Pirkimo sąlygos arba Pirkimo dokumentai – </w:t>
            </w:r>
            <w:r w:rsidRPr="00EE5187">
              <w:rPr>
                <w:rFonts w:eastAsia="Calibri"/>
                <w:iCs/>
                <w:noProof/>
                <w:lang w:val="lt-LT"/>
              </w:rPr>
              <w:t>Pirkimo sąlygos apima BPS ir SPS bei jų priedus.</w:t>
            </w:r>
          </w:p>
        </w:tc>
        <w:tc>
          <w:tcPr>
            <w:tcW w:w="283" w:type="dxa"/>
          </w:tcPr>
          <w:p w14:paraId="3731CA18" w14:textId="77777777" w:rsidR="00957259" w:rsidRPr="00EE5187" w:rsidRDefault="00957259" w:rsidP="00A161ED">
            <w:pPr>
              <w:spacing w:after="40" w:line="240" w:lineRule="auto"/>
              <w:jc w:val="both"/>
              <w:rPr>
                <w:rFonts w:eastAsia="Calibri"/>
                <w:b/>
                <w:bCs/>
                <w:iCs/>
                <w:noProof/>
                <w:lang w:val="lt-LT"/>
              </w:rPr>
            </w:pPr>
          </w:p>
        </w:tc>
        <w:tc>
          <w:tcPr>
            <w:tcW w:w="1742" w:type="dxa"/>
            <w:vMerge/>
          </w:tcPr>
          <w:p w14:paraId="0C22DB01" w14:textId="77777777" w:rsidR="00957259" w:rsidRPr="00EE5187" w:rsidRDefault="00957259" w:rsidP="00A161ED">
            <w:pPr>
              <w:spacing w:after="40" w:line="240" w:lineRule="auto"/>
              <w:jc w:val="both"/>
              <w:rPr>
                <w:rFonts w:eastAsia="Calibri"/>
                <w:b/>
                <w:bCs/>
                <w:iCs/>
                <w:noProof/>
                <w:lang w:val="lt-LT"/>
              </w:rPr>
            </w:pPr>
          </w:p>
        </w:tc>
        <w:tc>
          <w:tcPr>
            <w:tcW w:w="708" w:type="dxa"/>
          </w:tcPr>
          <w:p w14:paraId="7A810A3A" w14:textId="77777777" w:rsidR="00957259" w:rsidRPr="00EE5187" w:rsidRDefault="00957259" w:rsidP="00A161ED">
            <w:pPr>
              <w:pStyle w:val="ListParagraph"/>
              <w:numPr>
                <w:ilvl w:val="1"/>
                <w:numId w:val="4"/>
              </w:numPr>
              <w:spacing w:after="40" w:line="240" w:lineRule="auto"/>
              <w:ind w:left="636" w:hanging="650"/>
              <w:contextualSpacing w:val="0"/>
              <w:jc w:val="both"/>
              <w:rPr>
                <w:b/>
                <w:bCs/>
                <w:noProof/>
                <w:lang w:val="lt-LT"/>
              </w:rPr>
            </w:pPr>
          </w:p>
        </w:tc>
        <w:tc>
          <w:tcPr>
            <w:tcW w:w="5181" w:type="dxa"/>
            <w:gridSpan w:val="5"/>
          </w:tcPr>
          <w:p w14:paraId="30387880" w14:textId="2F4B657C" w:rsidR="00957259" w:rsidRPr="00EE5187" w:rsidRDefault="00957259" w:rsidP="00A161ED">
            <w:pPr>
              <w:spacing w:after="40" w:line="240" w:lineRule="auto"/>
              <w:ind w:left="-14"/>
              <w:jc w:val="both"/>
              <w:rPr>
                <w:rFonts w:eastAsia="Calibri"/>
                <w:b/>
                <w:bCs/>
                <w:iCs/>
                <w:noProof/>
                <w:lang w:val="lt-LT"/>
              </w:rPr>
            </w:pPr>
            <w:r w:rsidRPr="00EE5187">
              <w:rPr>
                <w:b/>
                <w:bCs/>
                <w:noProof/>
                <w:lang w:val="lt-LT"/>
              </w:rPr>
              <w:t>Procurement Conditions or Procurement Documents</w:t>
            </w:r>
            <w:r w:rsidRPr="00EE5187">
              <w:rPr>
                <w:noProof/>
                <w:lang w:val="lt-LT"/>
              </w:rPr>
              <w:t xml:space="preserve"> means the Procurement Conditions comprising the GPC and the SPC and their Annexes.</w:t>
            </w:r>
          </w:p>
        </w:tc>
      </w:tr>
      <w:tr w:rsidR="00957259" w:rsidRPr="00EE5187" w14:paraId="4C894193" w14:textId="77777777" w:rsidTr="003E151D">
        <w:tc>
          <w:tcPr>
            <w:tcW w:w="1699" w:type="dxa"/>
            <w:vMerge/>
            <w:tcMar>
              <w:top w:w="28" w:type="dxa"/>
              <w:bottom w:w="28" w:type="dxa"/>
            </w:tcMar>
          </w:tcPr>
          <w:p w14:paraId="2D06F304" w14:textId="77777777" w:rsidR="00957259" w:rsidRPr="00EE5187" w:rsidRDefault="00957259" w:rsidP="00CA549C">
            <w:pPr>
              <w:spacing w:line="240" w:lineRule="auto"/>
              <w:rPr>
                <w:b/>
                <w:bCs/>
                <w:noProof/>
                <w:lang w:val="lt-LT"/>
              </w:rPr>
            </w:pPr>
          </w:p>
        </w:tc>
        <w:tc>
          <w:tcPr>
            <w:tcW w:w="710" w:type="dxa"/>
          </w:tcPr>
          <w:p w14:paraId="4DC243DA" w14:textId="77777777" w:rsidR="00957259" w:rsidRPr="00EE5187" w:rsidRDefault="00957259" w:rsidP="00875C65">
            <w:pPr>
              <w:pStyle w:val="ListParagraph"/>
              <w:numPr>
                <w:ilvl w:val="1"/>
                <w:numId w:val="2"/>
              </w:numPr>
              <w:spacing w:after="120" w:line="240" w:lineRule="auto"/>
              <w:ind w:left="718" w:hanging="718"/>
              <w:contextualSpacing w:val="0"/>
              <w:jc w:val="both"/>
              <w:rPr>
                <w:b/>
                <w:bCs/>
                <w:noProof/>
                <w:lang w:val="lt-LT"/>
              </w:rPr>
            </w:pPr>
          </w:p>
        </w:tc>
        <w:tc>
          <w:tcPr>
            <w:tcW w:w="4780" w:type="dxa"/>
            <w:gridSpan w:val="5"/>
            <w:tcMar>
              <w:top w:w="28" w:type="dxa"/>
              <w:bottom w:w="28" w:type="dxa"/>
            </w:tcMar>
          </w:tcPr>
          <w:p w14:paraId="7EA5AF80" w14:textId="7AC40A0B" w:rsidR="00957259" w:rsidRPr="00EE5187" w:rsidRDefault="00957259" w:rsidP="00816155">
            <w:pPr>
              <w:spacing w:after="120" w:line="240" w:lineRule="auto"/>
              <w:jc w:val="both"/>
              <w:rPr>
                <w:rFonts w:eastAsia="Calibri"/>
                <w:iCs/>
                <w:noProof/>
                <w:lang w:val="lt-LT"/>
              </w:rPr>
            </w:pPr>
            <w:r w:rsidRPr="00EE5187">
              <w:rPr>
                <w:b/>
                <w:bCs/>
                <w:noProof/>
                <w:lang w:val="lt-LT"/>
              </w:rPr>
              <w:t>PĮ</w:t>
            </w:r>
            <w:r w:rsidRPr="00EE5187">
              <w:rPr>
                <w:rFonts w:eastAsia="Calibri"/>
                <w:iCs/>
                <w:noProof/>
                <w:lang w:val="lt-LT"/>
              </w:rPr>
              <w:t xml:space="preserve"> </w:t>
            </w:r>
            <w:r w:rsidRPr="00EE5187">
              <w:rPr>
                <w:noProof/>
                <w:lang w:val="lt-LT"/>
              </w:rPr>
              <w:t xml:space="preserve">– </w:t>
            </w:r>
            <w:hyperlink r:id="rId14" w:history="1">
              <w:r w:rsidRPr="00EE5187">
                <w:rPr>
                  <w:rStyle w:val="Hyperlink"/>
                  <w:noProof/>
                  <w:color w:val="0070C0"/>
                  <w:lang w:val="lt-LT"/>
                </w:rPr>
                <w:t>Lietuvos Respublikos pirkimų, atliekamų vandentvarkos, energetikos, transporto ar pašto paslaugų srities perkančiųjų subjektų, įstatymas</w:t>
              </w:r>
            </w:hyperlink>
            <w:r w:rsidRPr="00EE5187">
              <w:rPr>
                <w:noProof/>
                <w:lang w:val="lt-LT"/>
              </w:rPr>
              <w:t xml:space="preserve"> (pradedant pirkimą galiojanti redakcija, jei teisės aktai nenumato kitokio taikymo).</w:t>
            </w:r>
          </w:p>
        </w:tc>
        <w:tc>
          <w:tcPr>
            <w:tcW w:w="283" w:type="dxa"/>
          </w:tcPr>
          <w:p w14:paraId="354AB38B" w14:textId="77777777" w:rsidR="00957259" w:rsidRPr="00EE5187" w:rsidRDefault="00957259" w:rsidP="00CA549C">
            <w:pPr>
              <w:spacing w:line="240" w:lineRule="auto"/>
              <w:jc w:val="both"/>
              <w:rPr>
                <w:rFonts w:eastAsia="Calibri"/>
                <w:b/>
                <w:bCs/>
                <w:iCs/>
                <w:noProof/>
                <w:lang w:val="lt-LT"/>
              </w:rPr>
            </w:pPr>
          </w:p>
        </w:tc>
        <w:tc>
          <w:tcPr>
            <w:tcW w:w="1742" w:type="dxa"/>
            <w:vMerge/>
          </w:tcPr>
          <w:p w14:paraId="0DD6A0A9" w14:textId="77777777" w:rsidR="00957259" w:rsidRPr="00EE5187" w:rsidRDefault="00957259" w:rsidP="00CA549C">
            <w:pPr>
              <w:spacing w:line="240" w:lineRule="auto"/>
              <w:jc w:val="both"/>
              <w:rPr>
                <w:rFonts w:eastAsia="Calibri"/>
                <w:b/>
                <w:bCs/>
                <w:iCs/>
                <w:noProof/>
                <w:lang w:val="lt-LT"/>
              </w:rPr>
            </w:pPr>
          </w:p>
        </w:tc>
        <w:tc>
          <w:tcPr>
            <w:tcW w:w="708" w:type="dxa"/>
          </w:tcPr>
          <w:p w14:paraId="4026F446"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7DDE199B" w14:textId="4E91884E" w:rsidR="00957259" w:rsidRPr="00EE5187" w:rsidRDefault="00957259" w:rsidP="00D64B08">
            <w:pPr>
              <w:spacing w:after="120" w:line="240" w:lineRule="auto"/>
              <w:ind w:left="-14"/>
              <w:jc w:val="both"/>
              <w:rPr>
                <w:rFonts w:eastAsia="Calibri"/>
                <w:b/>
                <w:bCs/>
                <w:iCs/>
                <w:noProof/>
                <w:lang w:val="lt-LT"/>
              </w:rPr>
            </w:pPr>
            <w:r w:rsidRPr="00EE5187">
              <w:rPr>
                <w:b/>
                <w:bCs/>
                <w:noProof/>
                <w:lang w:val="lt-LT"/>
              </w:rPr>
              <w:t>PL</w:t>
            </w:r>
            <w:r w:rsidRPr="00EE5187">
              <w:rPr>
                <w:noProof/>
                <w:lang w:val="lt-LT"/>
              </w:rPr>
              <w:t xml:space="preserve"> means the </w:t>
            </w:r>
            <w:hyperlink r:id="rId15" w:history="1">
              <w:r w:rsidRPr="00EE5187">
                <w:rPr>
                  <w:rStyle w:val="Hyperlink"/>
                  <w:noProof/>
                  <w:color w:val="0070C0"/>
                  <w:lang w:val="lt-LT"/>
                </w:rPr>
                <w:t>Republic of Lithuania Law on Procurement by Contracting Entities in the Water Management, Energy, Transport and Postal Services Sectors</w:t>
              </w:r>
            </w:hyperlink>
            <w:r w:rsidRPr="00EE5187">
              <w:rPr>
                <w:noProof/>
                <w:lang w:val="lt-LT"/>
              </w:rPr>
              <w:t xml:space="preserve"> (the version in force at the start of the procurement, unless the legislation provides otherwise).</w:t>
            </w:r>
          </w:p>
        </w:tc>
      </w:tr>
      <w:tr w:rsidR="00957259" w:rsidRPr="00EE5187" w14:paraId="4437E237" w14:textId="77777777" w:rsidTr="003E151D">
        <w:tc>
          <w:tcPr>
            <w:tcW w:w="1699" w:type="dxa"/>
            <w:vMerge/>
            <w:tcMar>
              <w:top w:w="28" w:type="dxa"/>
              <w:bottom w:w="28" w:type="dxa"/>
            </w:tcMar>
          </w:tcPr>
          <w:p w14:paraId="48A57E64" w14:textId="77777777" w:rsidR="00957259" w:rsidRPr="00EE5187" w:rsidRDefault="00957259" w:rsidP="00CA549C">
            <w:pPr>
              <w:spacing w:line="240" w:lineRule="auto"/>
              <w:rPr>
                <w:b/>
                <w:bCs/>
                <w:noProof/>
                <w:lang w:val="lt-LT"/>
              </w:rPr>
            </w:pPr>
          </w:p>
        </w:tc>
        <w:tc>
          <w:tcPr>
            <w:tcW w:w="710" w:type="dxa"/>
          </w:tcPr>
          <w:p w14:paraId="31B94A23" w14:textId="77777777" w:rsidR="00957259" w:rsidRPr="00EE5187" w:rsidRDefault="00957259" w:rsidP="001218B4">
            <w:pPr>
              <w:pStyle w:val="ListParagraph"/>
              <w:numPr>
                <w:ilvl w:val="1"/>
                <w:numId w:val="2"/>
              </w:numPr>
              <w:spacing w:after="120" w:line="240" w:lineRule="auto"/>
              <w:ind w:left="718" w:hanging="718"/>
              <w:contextualSpacing w:val="0"/>
              <w:jc w:val="both"/>
              <w:rPr>
                <w:b/>
                <w:bCs/>
                <w:noProof/>
                <w:lang w:val="lt-LT"/>
              </w:rPr>
            </w:pPr>
          </w:p>
        </w:tc>
        <w:tc>
          <w:tcPr>
            <w:tcW w:w="4780" w:type="dxa"/>
            <w:gridSpan w:val="5"/>
            <w:tcMar>
              <w:top w:w="28" w:type="dxa"/>
              <w:bottom w:w="28" w:type="dxa"/>
            </w:tcMar>
          </w:tcPr>
          <w:p w14:paraId="0FEEA1F1" w14:textId="3865BABA" w:rsidR="00957259" w:rsidRPr="00EE5187" w:rsidRDefault="00957259" w:rsidP="00A161ED">
            <w:pPr>
              <w:spacing w:after="60" w:line="240" w:lineRule="auto"/>
              <w:jc w:val="both"/>
              <w:rPr>
                <w:rFonts w:eastAsia="Calibri"/>
                <w:iCs/>
                <w:noProof/>
                <w:sz w:val="16"/>
                <w:szCs w:val="16"/>
                <w:lang w:val="lt-LT"/>
              </w:rPr>
            </w:pPr>
            <w:r w:rsidRPr="00EE5187">
              <w:rPr>
                <w:b/>
                <w:bCs/>
                <w:noProof/>
                <w:lang w:val="lt-LT"/>
              </w:rPr>
              <w:t>SPS</w:t>
            </w:r>
            <w:r w:rsidRPr="00EE5187">
              <w:rPr>
                <w:noProof/>
                <w:lang w:val="lt-LT"/>
              </w:rPr>
              <w:t xml:space="preserve"> – specialiosios pirkimo sąlygos.</w:t>
            </w:r>
          </w:p>
        </w:tc>
        <w:tc>
          <w:tcPr>
            <w:tcW w:w="283" w:type="dxa"/>
          </w:tcPr>
          <w:p w14:paraId="50C74556" w14:textId="77777777" w:rsidR="00957259" w:rsidRPr="00EE5187" w:rsidRDefault="00957259" w:rsidP="00A161ED">
            <w:pPr>
              <w:spacing w:after="60" w:line="240" w:lineRule="auto"/>
              <w:jc w:val="both"/>
              <w:rPr>
                <w:rFonts w:eastAsia="Calibri"/>
                <w:b/>
                <w:bCs/>
                <w:iCs/>
                <w:noProof/>
                <w:lang w:val="lt-LT"/>
              </w:rPr>
            </w:pPr>
          </w:p>
        </w:tc>
        <w:tc>
          <w:tcPr>
            <w:tcW w:w="1742" w:type="dxa"/>
            <w:vMerge/>
          </w:tcPr>
          <w:p w14:paraId="07BBC338" w14:textId="77777777" w:rsidR="00957259" w:rsidRPr="00EE5187" w:rsidRDefault="00957259" w:rsidP="00A161ED">
            <w:pPr>
              <w:spacing w:after="60" w:line="240" w:lineRule="auto"/>
              <w:jc w:val="both"/>
              <w:rPr>
                <w:rFonts w:eastAsia="Calibri"/>
                <w:b/>
                <w:bCs/>
                <w:iCs/>
                <w:noProof/>
                <w:lang w:val="lt-LT"/>
              </w:rPr>
            </w:pPr>
          </w:p>
        </w:tc>
        <w:tc>
          <w:tcPr>
            <w:tcW w:w="708" w:type="dxa"/>
          </w:tcPr>
          <w:p w14:paraId="7947AEC4" w14:textId="77777777" w:rsidR="00957259" w:rsidRPr="00EE5187" w:rsidRDefault="00957259" w:rsidP="00A161ED">
            <w:pPr>
              <w:pStyle w:val="ListParagraph"/>
              <w:numPr>
                <w:ilvl w:val="1"/>
                <w:numId w:val="4"/>
              </w:numPr>
              <w:spacing w:after="60" w:line="240" w:lineRule="auto"/>
              <w:ind w:left="636" w:hanging="650"/>
              <w:contextualSpacing w:val="0"/>
              <w:jc w:val="both"/>
              <w:rPr>
                <w:b/>
                <w:bCs/>
                <w:noProof/>
                <w:lang w:val="lt-LT"/>
              </w:rPr>
            </w:pPr>
          </w:p>
        </w:tc>
        <w:tc>
          <w:tcPr>
            <w:tcW w:w="5181" w:type="dxa"/>
            <w:gridSpan w:val="5"/>
          </w:tcPr>
          <w:p w14:paraId="493D000E" w14:textId="1792E429" w:rsidR="00957259" w:rsidRPr="00EE5187" w:rsidRDefault="00957259" w:rsidP="00A161ED">
            <w:pPr>
              <w:spacing w:after="60" w:line="240" w:lineRule="auto"/>
              <w:ind w:left="-11"/>
              <w:jc w:val="both"/>
              <w:rPr>
                <w:rFonts w:eastAsia="Calibri"/>
                <w:iCs/>
                <w:noProof/>
                <w:sz w:val="16"/>
                <w:szCs w:val="16"/>
                <w:lang w:val="lt-LT"/>
              </w:rPr>
            </w:pPr>
            <w:r w:rsidRPr="00EE5187">
              <w:rPr>
                <w:b/>
                <w:bCs/>
                <w:noProof/>
                <w:lang w:val="lt-LT"/>
              </w:rPr>
              <w:t>SPC</w:t>
            </w:r>
            <w:r w:rsidRPr="00EE5187">
              <w:rPr>
                <w:noProof/>
                <w:lang w:val="lt-LT"/>
              </w:rPr>
              <w:t xml:space="preserve"> means the Special Procurement Conditions.</w:t>
            </w:r>
          </w:p>
        </w:tc>
      </w:tr>
      <w:tr w:rsidR="00957259" w:rsidRPr="00EE5187" w14:paraId="484E7F91" w14:textId="77777777" w:rsidTr="003E151D">
        <w:tc>
          <w:tcPr>
            <w:tcW w:w="1699" w:type="dxa"/>
            <w:vMerge/>
            <w:tcMar>
              <w:top w:w="28" w:type="dxa"/>
              <w:bottom w:w="28" w:type="dxa"/>
            </w:tcMar>
          </w:tcPr>
          <w:p w14:paraId="0BEB3BB7" w14:textId="77777777" w:rsidR="00957259" w:rsidRPr="00EE5187" w:rsidRDefault="00957259" w:rsidP="00CA549C">
            <w:pPr>
              <w:spacing w:line="240" w:lineRule="auto"/>
              <w:rPr>
                <w:b/>
                <w:bCs/>
                <w:noProof/>
                <w:lang w:val="lt-LT"/>
              </w:rPr>
            </w:pPr>
          </w:p>
        </w:tc>
        <w:tc>
          <w:tcPr>
            <w:tcW w:w="710" w:type="dxa"/>
          </w:tcPr>
          <w:p w14:paraId="4EE3D126" w14:textId="77777777" w:rsidR="00957259" w:rsidRPr="00EE5187" w:rsidRDefault="00957259" w:rsidP="00C15EDB">
            <w:pPr>
              <w:pStyle w:val="ListParagraph"/>
              <w:numPr>
                <w:ilvl w:val="1"/>
                <w:numId w:val="2"/>
              </w:numPr>
              <w:spacing w:after="120" w:line="240" w:lineRule="auto"/>
              <w:ind w:left="718" w:hanging="718"/>
              <w:contextualSpacing w:val="0"/>
              <w:jc w:val="both"/>
              <w:rPr>
                <w:rFonts w:eastAsia="Calibri"/>
                <w:b/>
                <w:bCs/>
                <w:iCs/>
                <w:noProof/>
                <w:lang w:val="lt-LT"/>
              </w:rPr>
            </w:pPr>
          </w:p>
        </w:tc>
        <w:tc>
          <w:tcPr>
            <w:tcW w:w="4780" w:type="dxa"/>
            <w:gridSpan w:val="5"/>
            <w:tcMar>
              <w:top w:w="28" w:type="dxa"/>
              <w:bottom w:w="28" w:type="dxa"/>
            </w:tcMar>
          </w:tcPr>
          <w:p w14:paraId="5A5E8C1C" w14:textId="6D2F6934" w:rsidR="00957259" w:rsidRPr="00EE5187" w:rsidRDefault="00957259" w:rsidP="00816155">
            <w:pPr>
              <w:spacing w:after="120" w:line="240" w:lineRule="auto"/>
              <w:jc w:val="both"/>
              <w:rPr>
                <w:rFonts w:eastAsia="Calibri"/>
                <w:b/>
                <w:bCs/>
                <w:iCs/>
                <w:noProof/>
                <w:lang w:val="lt-LT"/>
              </w:rPr>
            </w:pPr>
            <w:r w:rsidRPr="00EE5187">
              <w:rPr>
                <w:rFonts w:eastAsia="Calibri"/>
                <w:b/>
                <w:bCs/>
                <w:iCs/>
                <w:noProof/>
                <w:lang w:val="lt-LT"/>
              </w:rPr>
              <w:t>Susijusi šalis</w:t>
            </w:r>
            <w:r w:rsidRPr="00EE5187">
              <w:rPr>
                <w:b/>
                <w:bCs/>
                <w:noProof/>
                <w:lang w:val="lt-LT"/>
              </w:rPr>
              <w:t xml:space="preserve"> </w:t>
            </w:r>
            <w:r w:rsidRPr="00EE5187">
              <w:rPr>
                <w:noProof/>
                <w:lang w:val="lt-LT"/>
              </w:rPr>
              <w:t xml:space="preserve">– </w:t>
            </w:r>
            <w:r w:rsidRPr="00EE5187">
              <w:rPr>
                <w:rStyle w:val="normaltextrun"/>
                <w:rFonts w:eastAsiaTheme="majorEastAsia"/>
                <w:noProof/>
                <w:color w:val="000000"/>
                <w:lang w:val="lt-LT"/>
              </w:rPr>
              <w:t>Šalys yra laikomos susijusiomis, kai viena šalis turi galimybę kontroliuoti kitą arba gali daryti reikšmingą įtaką kitai šaliai priimant finansinius ir veiklos sprendimus.</w:t>
            </w:r>
            <w:r w:rsidRPr="00EE5187">
              <w:rPr>
                <w:rStyle w:val="eop"/>
                <w:rFonts w:eastAsiaTheme="majorEastAsia"/>
                <w:noProof/>
                <w:color w:val="000000"/>
                <w:lang w:val="lt-LT"/>
              </w:rPr>
              <w:t xml:space="preserve">  </w:t>
            </w:r>
            <w:r w:rsidRPr="00EE5187">
              <w:rPr>
                <w:rStyle w:val="normaltextrun"/>
                <w:rFonts w:eastAsiaTheme="majorEastAsia"/>
                <w:noProof/>
                <w:color w:val="000000"/>
                <w:lang w:val="lt-LT"/>
              </w:rPr>
              <w:t>Susijusi šalis suprantama taip kaip apibrėžta 24-ajame TAS</w:t>
            </w:r>
            <w:r w:rsidRPr="00EE5187">
              <w:rPr>
                <w:rStyle w:val="FootnoteReference"/>
                <w:noProof/>
                <w:color w:val="000000"/>
                <w:lang w:val="lt-LT"/>
              </w:rPr>
              <w:footnoteReference w:id="3"/>
            </w:r>
            <w:r w:rsidRPr="00EE5187">
              <w:rPr>
                <w:rStyle w:val="normaltextrun"/>
                <w:rFonts w:eastAsiaTheme="majorEastAsia"/>
                <w:noProof/>
                <w:color w:val="000000"/>
                <w:lang w:val="lt-LT"/>
              </w:rPr>
              <w:t>.</w:t>
            </w:r>
          </w:p>
        </w:tc>
        <w:tc>
          <w:tcPr>
            <w:tcW w:w="283" w:type="dxa"/>
          </w:tcPr>
          <w:p w14:paraId="7831E396" w14:textId="77777777" w:rsidR="00957259" w:rsidRPr="00EE5187" w:rsidRDefault="00957259" w:rsidP="00CA549C">
            <w:pPr>
              <w:spacing w:line="240" w:lineRule="auto"/>
              <w:jc w:val="both"/>
              <w:rPr>
                <w:rFonts w:eastAsia="Calibri"/>
                <w:b/>
                <w:bCs/>
                <w:iCs/>
                <w:noProof/>
                <w:lang w:val="lt-LT"/>
              </w:rPr>
            </w:pPr>
          </w:p>
        </w:tc>
        <w:tc>
          <w:tcPr>
            <w:tcW w:w="1742" w:type="dxa"/>
            <w:vMerge/>
          </w:tcPr>
          <w:p w14:paraId="2CF4F465" w14:textId="77777777" w:rsidR="00957259" w:rsidRPr="00EE5187" w:rsidRDefault="00957259" w:rsidP="00CA549C">
            <w:pPr>
              <w:spacing w:line="240" w:lineRule="auto"/>
              <w:jc w:val="both"/>
              <w:rPr>
                <w:rFonts w:eastAsia="Calibri"/>
                <w:b/>
                <w:bCs/>
                <w:iCs/>
                <w:noProof/>
                <w:lang w:val="lt-LT"/>
              </w:rPr>
            </w:pPr>
          </w:p>
        </w:tc>
        <w:tc>
          <w:tcPr>
            <w:tcW w:w="708" w:type="dxa"/>
          </w:tcPr>
          <w:p w14:paraId="2603CE48"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4C5086C1" w14:textId="72FE6F61" w:rsidR="00957259" w:rsidRPr="00EE5187" w:rsidRDefault="00957259" w:rsidP="00D64B08">
            <w:pPr>
              <w:spacing w:after="120" w:line="240" w:lineRule="auto"/>
              <w:ind w:left="-14"/>
              <w:jc w:val="both"/>
              <w:rPr>
                <w:rFonts w:eastAsia="Calibri"/>
                <w:iCs/>
                <w:noProof/>
                <w:lang w:val="lt-LT"/>
              </w:rPr>
            </w:pPr>
            <w:r w:rsidRPr="00EE5187">
              <w:rPr>
                <w:b/>
                <w:bCs/>
                <w:noProof/>
                <w:lang w:val="lt-LT"/>
              </w:rPr>
              <w:t>Related Party</w:t>
            </w:r>
            <w:r w:rsidRPr="00EE5187">
              <w:rPr>
                <w:noProof/>
                <w:lang w:val="lt-LT"/>
              </w:rPr>
              <w:t xml:space="preserve"> </w:t>
            </w:r>
            <w:r w:rsidRPr="00EE5187">
              <w:rPr>
                <w:rStyle w:val="normaltextrun"/>
                <w:rFonts w:eastAsiaTheme="majorEastAsia"/>
                <w:noProof/>
                <w:color w:val="000000"/>
                <w:lang w:val="lt-LT"/>
              </w:rPr>
              <w:t>means parties considered to be related when one party has the ability to control the other party or to exercise significant influence over the other party in making financial and operational decisions.</w:t>
            </w:r>
            <w:r w:rsidRPr="00EE5187">
              <w:rPr>
                <w:rStyle w:val="eop"/>
                <w:rFonts w:eastAsiaTheme="majorEastAsia"/>
                <w:noProof/>
                <w:color w:val="000000"/>
                <w:lang w:val="lt-LT"/>
              </w:rPr>
              <w:t xml:space="preserve">  </w:t>
            </w:r>
            <w:r w:rsidRPr="00EE5187">
              <w:rPr>
                <w:rStyle w:val="normaltextrun"/>
                <w:rFonts w:eastAsiaTheme="majorEastAsia"/>
                <w:noProof/>
                <w:color w:val="000000"/>
                <w:lang w:val="lt-LT"/>
              </w:rPr>
              <w:t>A Related Party is understood as defined in IAS 24</w:t>
            </w:r>
            <w:r w:rsidRPr="00EE5187">
              <w:rPr>
                <w:rStyle w:val="FootnoteReference"/>
                <w:noProof/>
                <w:color w:val="000000"/>
                <w:lang w:val="lt-LT"/>
              </w:rPr>
              <w:footnoteReference w:id="4"/>
            </w:r>
            <w:r w:rsidRPr="00EE5187">
              <w:rPr>
                <w:rStyle w:val="normaltextrun"/>
                <w:rFonts w:eastAsiaTheme="majorEastAsia"/>
                <w:noProof/>
                <w:color w:val="000000"/>
                <w:lang w:val="lt-LT"/>
              </w:rPr>
              <w:t>.</w:t>
            </w:r>
          </w:p>
        </w:tc>
      </w:tr>
      <w:tr w:rsidR="00957259" w:rsidRPr="00EE5187" w14:paraId="1E2A23B3" w14:textId="77777777" w:rsidTr="003E151D">
        <w:tc>
          <w:tcPr>
            <w:tcW w:w="1699" w:type="dxa"/>
            <w:vMerge/>
            <w:tcMar>
              <w:top w:w="28" w:type="dxa"/>
              <w:bottom w:w="28" w:type="dxa"/>
            </w:tcMar>
          </w:tcPr>
          <w:p w14:paraId="00DA9C58" w14:textId="77777777" w:rsidR="00957259" w:rsidRPr="00EE5187" w:rsidRDefault="00957259" w:rsidP="00CA549C">
            <w:pPr>
              <w:spacing w:line="240" w:lineRule="auto"/>
              <w:rPr>
                <w:b/>
                <w:bCs/>
                <w:noProof/>
                <w:lang w:val="lt-LT"/>
              </w:rPr>
            </w:pPr>
          </w:p>
        </w:tc>
        <w:tc>
          <w:tcPr>
            <w:tcW w:w="710" w:type="dxa"/>
          </w:tcPr>
          <w:p w14:paraId="6222274D" w14:textId="77777777" w:rsidR="00957259" w:rsidRPr="00EE5187" w:rsidRDefault="00957259" w:rsidP="007C1572">
            <w:pPr>
              <w:pStyle w:val="ListParagraph"/>
              <w:numPr>
                <w:ilvl w:val="1"/>
                <w:numId w:val="2"/>
              </w:numPr>
              <w:spacing w:after="120" w:line="240" w:lineRule="auto"/>
              <w:ind w:left="718" w:hanging="718"/>
              <w:contextualSpacing w:val="0"/>
              <w:jc w:val="both"/>
              <w:rPr>
                <w:b/>
                <w:bCs/>
                <w:noProof/>
                <w:lang w:val="lt-LT"/>
              </w:rPr>
            </w:pPr>
          </w:p>
        </w:tc>
        <w:tc>
          <w:tcPr>
            <w:tcW w:w="4780" w:type="dxa"/>
            <w:gridSpan w:val="5"/>
            <w:tcMar>
              <w:top w:w="28" w:type="dxa"/>
              <w:bottom w:w="28" w:type="dxa"/>
            </w:tcMar>
          </w:tcPr>
          <w:p w14:paraId="5DAC81F5" w14:textId="026B1C1D" w:rsidR="00957259" w:rsidRPr="00EE5187" w:rsidRDefault="00957259" w:rsidP="00816155">
            <w:pPr>
              <w:spacing w:after="120" w:line="240" w:lineRule="auto"/>
              <w:jc w:val="both"/>
              <w:rPr>
                <w:rFonts w:eastAsia="Calibri"/>
                <w:iCs/>
                <w:noProof/>
                <w:lang w:val="lt-LT"/>
              </w:rPr>
            </w:pPr>
            <w:r w:rsidRPr="00EE5187">
              <w:rPr>
                <w:b/>
                <w:bCs/>
                <w:noProof/>
                <w:lang w:val="lt-LT"/>
              </w:rPr>
              <w:t>VPĮ</w:t>
            </w:r>
            <w:r w:rsidRPr="00EE5187">
              <w:rPr>
                <w:rFonts w:eastAsia="Calibri"/>
                <w:b/>
                <w:bCs/>
                <w:iCs/>
                <w:noProof/>
                <w:lang w:val="lt-LT"/>
              </w:rPr>
              <w:t xml:space="preserve"> </w:t>
            </w:r>
            <w:r w:rsidRPr="00EE5187">
              <w:rPr>
                <w:noProof/>
                <w:lang w:val="lt-LT"/>
              </w:rPr>
              <w:t xml:space="preserve">– </w:t>
            </w:r>
            <w:hyperlink r:id="rId16" w:history="1">
              <w:r w:rsidRPr="00EE5187">
                <w:rPr>
                  <w:rStyle w:val="Hyperlink"/>
                  <w:noProof/>
                  <w:color w:val="0070C0"/>
                  <w:lang w:val="lt-LT"/>
                </w:rPr>
                <w:t>Lietuvos Respublikos viešųjų pirkimų įstatymas</w:t>
              </w:r>
            </w:hyperlink>
            <w:r w:rsidRPr="00EE5187">
              <w:rPr>
                <w:noProof/>
                <w:lang w:val="lt-LT"/>
              </w:rPr>
              <w:t xml:space="preserve"> (pradedant pirkimą galiojanti redakcija, jei teisės aktai nenumato kitokio taikymo).</w:t>
            </w:r>
          </w:p>
        </w:tc>
        <w:tc>
          <w:tcPr>
            <w:tcW w:w="283" w:type="dxa"/>
          </w:tcPr>
          <w:p w14:paraId="3E02715E" w14:textId="77777777" w:rsidR="00957259" w:rsidRPr="00EE5187" w:rsidRDefault="00957259" w:rsidP="00CA549C">
            <w:pPr>
              <w:spacing w:line="240" w:lineRule="auto"/>
              <w:jc w:val="both"/>
              <w:rPr>
                <w:rFonts w:eastAsia="Calibri"/>
                <w:b/>
                <w:bCs/>
                <w:iCs/>
                <w:noProof/>
                <w:lang w:val="lt-LT"/>
              </w:rPr>
            </w:pPr>
          </w:p>
        </w:tc>
        <w:tc>
          <w:tcPr>
            <w:tcW w:w="1742" w:type="dxa"/>
            <w:vMerge/>
          </w:tcPr>
          <w:p w14:paraId="7EC3EE86" w14:textId="77777777" w:rsidR="00957259" w:rsidRPr="00EE5187" w:rsidRDefault="00957259" w:rsidP="00CA549C">
            <w:pPr>
              <w:spacing w:line="240" w:lineRule="auto"/>
              <w:jc w:val="both"/>
              <w:rPr>
                <w:rFonts w:eastAsia="Calibri"/>
                <w:b/>
                <w:bCs/>
                <w:iCs/>
                <w:noProof/>
                <w:lang w:val="lt-LT"/>
              </w:rPr>
            </w:pPr>
          </w:p>
        </w:tc>
        <w:tc>
          <w:tcPr>
            <w:tcW w:w="708" w:type="dxa"/>
          </w:tcPr>
          <w:p w14:paraId="37AC1D5C" w14:textId="77777777" w:rsidR="00957259" w:rsidRPr="00EE5187" w:rsidRDefault="00957259" w:rsidP="00F46887">
            <w:pPr>
              <w:pStyle w:val="ListParagraph"/>
              <w:numPr>
                <w:ilvl w:val="1"/>
                <w:numId w:val="4"/>
              </w:numPr>
              <w:spacing w:after="120" w:line="240" w:lineRule="auto"/>
              <w:ind w:left="636" w:hanging="650"/>
              <w:jc w:val="both"/>
              <w:rPr>
                <w:b/>
                <w:bCs/>
                <w:noProof/>
                <w:lang w:val="lt-LT"/>
              </w:rPr>
            </w:pPr>
          </w:p>
        </w:tc>
        <w:tc>
          <w:tcPr>
            <w:tcW w:w="5181" w:type="dxa"/>
            <w:gridSpan w:val="5"/>
          </w:tcPr>
          <w:p w14:paraId="3DA2808B" w14:textId="02D16F6B" w:rsidR="00957259" w:rsidRPr="00EE5187" w:rsidRDefault="00957259" w:rsidP="00D64B08">
            <w:pPr>
              <w:spacing w:after="120" w:line="240" w:lineRule="auto"/>
              <w:ind w:left="-14"/>
              <w:jc w:val="both"/>
              <w:rPr>
                <w:rFonts w:eastAsia="Calibri"/>
                <w:b/>
                <w:bCs/>
                <w:iCs/>
                <w:noProof/>
                <w:lang w:val="lt-LT"/>
              </w:rPr>
            </w:pPr>
            <w:r w:rsidRPr="00EE5187">
              <w:rPr>
                <w:b/>
                <w:bCs/>
                <w:noProof/>
                <w:lang w:val="lt-LT"/>
              </w:rPr>
              <w:t>PPL</w:t>
            </w:r>
            <w:r w:rsidRPr="00EE5187">
              <w:rPr>
                <w:noProof/>
                <w:lang w:val="lt-LT"/>
              </w:rPr>
              <w:t xml:space="preserve"> means the </w:t>
            </w:r>
            <w:hyperlink r:id="rId17" w:history="1">
              <w:r w:rsidRPr="00EE5187">
                <w:rPr>
                  <w:rStyle w:val="Hyperlink"/>
                  <w:noProof/>
                  <w:color w:val="0070C0"/>
                  <w:lang w:val="lt-LT"/>
                </w:rPr>
                <w:t>Republic of Lithuania Law on Public Procurement</w:t>
              </w:r>
            </w:hyperlink>
            <w:r w:rsidRPr="00EE5187">
              <w:rPr>
                <w:noProof/>
                <w:lang w:val="lt-LT"/>
              </w:rPr>
              <w:t xml:space="preserve"> (the version in force at the start of the procurement, unless the legislation provides otherwise).</w:t>
            </w:r>
          </w:p>
        </w:tc>
      </w:tr>
      <w:tr w:rsidR="00957259" w:rsidRPr="00EE5187" w14:paraId="30BDD515" w14:textId="77777777" w:rsidTr="003E151D">
        <w:tc>
          <w:tcPr>
            <w:tcW w:w="1699" w:type="dxa"/>
            <w:vMerge/>
            <w:tcMar>
              <w:top w:w="28" w:type="dxa"/>
              <w:bottom w:w="28" w:type="dxa"/>
            </w:tcMar>
          </w:tcPr>
          <w:p w14:paraId="71B6C27C" w14:textId="77777777" w:rsidR="00957259" w:rsidRPr="00EE5187" w:rsidRDefault="00957259" w:rsidP="00CA549C">
            <w:pPr>
              <w:spacing w:line="240" w:lineRule="auto"/>
              <w:rPr>
                <w:b/>
                <w:bCs/>
                <w:noProof/>
                <w:lang w:val="lt-LT"/>
              </w:rPr>
            </w:pPr>
          </w:p>
        </w:tc>
        <w:tc>
          <w:tcPr>
            <w:tcW w:w="710" w:type="dxa"/>
          </w:tcPr>
          <w:p w14:paraId="45029F4B" w14:textId="77777777" w:rsidR="00957259" w:rsidRPr="00EE5187" w:rsidRDefault="00957259" w:rsidP="007C1572">
            <w:pPr>
              <w:pStyle w:val="ListParagraph"/>
              <w:numPr>
                <w:ilvl w:val="1"/>
                <w:numId w:val="2"/>
              </w:numPr>
              <w:spacing w:after="120" w:line="240" w:lineRule="auto"/>
              <w:ind w:left="718" w:hanging="718"/>
              <w:contextualSpacing w:val="0"/>
              <w:jc w:val="both"/>
              <w:rPr>
                <w:noProof/>
                <w:lang w:val="lt-LT"/>
              </w:rPr>
            </w:pPr>
          </w:p>
        </w:tc>
        <w:tc>
          <w:tcPr>
            <w:tcW w:w="4780" w:type="dxa"/>
            <w:gridSpan w:val="5"/>
            <w:tcMar>
              <w:top w:w="28" w:type="dxa"/>
              <w:bottom w:w="28" w:type="dxa"/>
            </w:tcMar>
          </w:tcPr>
          <w:p w14:paraId="0B500DFB" w14:textId="6F0C46BC" w:rsidR="00957259" w:rsidRPr="00EE5187" w:rsidRDefault="00957259" w:rsidP="00400A92">
            <w:pPr>
              <w:spacing w:line="240" w:lineRule="auto"/>
              <w:jc w:val="both"/>
              <w:rPr>
                <w:rFonts w:eastAsia="Calibri"/>
                <w:b/>
                <w:bCs/>
                <w:iCs/>
                <w:noProof/>
                <w:lang w:val="lt-LT"/>
              </w:rPr>
            </w:pPr>
            <w:r w:rsidRPr="00EE5187">
              <w:rPr>
                <w:noProof/>
                <w:lang w:val="lt-LT"/>
              </w:rPr>
              <w:t>Pirkimo dokumentuose neapibrėžtos sąvokos suprantamos ir aiškinamos taip, kaip jas apibrėžia VPĮ, PĮ ir kiti įstatymai bei teisės aktai.</w:t>
            </w:r>
          </w:p>
        </w:tc>
        <w:tc>
          <w:tcPr>
            <w:tcW w:w="283" w:type="dxa"/>
          </w:tcPr>
          <w:p w14:paraId="1934FE46" w14:textId="77777777" w:rsidR="00957259" w:rsidRPr="00EE5187" w:rsidRDefault="00957259" w:rsidP="00CA549C">
            <w:pPr>
              <w:spacing w:line="240" w:lineRule="auto"/>
              <w:jc w:val="both"/>
              <w:rPr>
                <w:rFonts w:eastAsia="Calibri"/>
                <w:b/>
                <w:bCs/>
                <w:iCs/>
                <w:noProof/>
                <w:lang w:val="lt-LT"/>
              </w:rPr>
            </w:pPr>
          </w:p>
        </w:tc>
        <w:tc>
          <w:tcPr>
            <w:tcW w:w="1742" w:type="dxa"/>
            <w:vMerge/>
          </w:tcPr>
          <w:p w14:paraId="210B7DBA" w14:textId="77777777" w:rsidR="00957259" w:rsidRPr="00EE5187" w:rsidRDefault="00957259" w:rsidP="00CA549C">
            <w:pPr>
              <w:spacing w:line="240" w:lineRule="auto"/>
              <w:jc w:val="both"/>
              <w:rPr>
                <w:rFonts w:eastAsia="Calibri"/>
                <w:b/>
                <w:bCs/>
                <w:iCs/>
                <w:noProof/>
                <w:lang w:val="lt-LT"/>
              </w:rPr>
            </w:pPr>
          </w:p>
        </w:tc>
        <w:tc>
          <w:tcPr>
            <w:tcW w:w="708" w:type="dxa"/>
          </w:tcPr>
          <w:p w14:paraId="5387F3CB" w14:textId="77777777" w:rsidR="00957259" w:rsidRPr="00EE5187" w:rsidRDefault="00957259" w:rsidP="00F46887">
            <w:pPr>
              <w:pStyle w:val="ListParagraph"/>
              <w:numPr>
                <w:ilvl w:val="1"/>
                <w:numId w:val="4"/>
              </w:numPr>
              <w:spacing w:after="120" w:line="240" w:lineRule="auto"/>
              <w:ind w:left="636" w:hanging="650"/>
              <w:jc w:val="both"/>
              <w:rPr>
                <w:noProof/>
                <w:lang w:val="lt-LT"/>
              </w:rPr>
            </w:pPr>
          </w:p>
        </w:tc>
        <w:tc>
          <w:tcPr>
            <w:tcW w:w="5181" w:type="dxa"/>
            <w:gridSpan w:val="5"/>
          </w:tcPr>
          <w:p w14:paraId="50E3082F" w14:textId="17131E8E" w:rsidR="00957259" w:rsidRPr="00EE5187" w:rsidRDefault="00957259" w:rsidP="00400A92">
            <w:pPr>
              <w:spacing w:line="240" w:lineRule="auto"/>
              <w:ind w:left="-11"/>
              <w:jc w:val="both"/>
              <w:rPr>
                <w:rFonts w:eastAsia="Calibri"/>
                <w:b/>
                <w:bCs/>
                <w:iCs/>
                <w:noProof/>
                <w:lang w:val="lt-LT"/>
              </w:rPr>
            </w:pPr>
            <w:r w:rsidRPr="00EE5187">
              <w:rPr>
                <w:noProof/>
                <w:lang w:val="lt-LT"/>
              </w:rPr>
              <w:t>The terms not defined in the procurement documents shall be understood and interpreted as defined in the PPL, PL and other laws and regulations.</w:t>
            </w:r>
          </w:p>
        </w:tc>
      </w:tr>
      <w:tr w:rsidR="00957259" w:rsidRPr="00EE5187" w14:paraId="2069FEFD" w14:textId="54743948" w:rsidTr="003E151D">
        <w:tc>
          <w:tcPr>
            <w:tcW w:w="1699" w:type="dxa"/>
            <w:tcMar>
              <w:top w:w="28" w:type="dxa"/>
              <w:bottom w:w="28" w:type="dxa"/>
            </w:tcMar>
          </w:tcPr>
          <w:p w14:paraId="011DC9C7" w14:textId="77777777" w:rsidR="00957259" w:rsidRPr="00EE5187" w:rsidRDefault="00957259" w:rsidP="00CA549C">
            <w:pPr>
              <w:spacing w:line="240" w:lineRule="auto"/>
              <w:rPr>
                <w:b/>
                <w:bCs/>
                <w:noProof/>
                <w:sz w:val="12"/>
                <w:szCs w:val="12"/>
                <w:lang w:val="lt-LT"/>
              </w:rPr>
            </w:pPr>
          </w:p>
        </w:tc>
        <w:tc>
          <w:tcPr>
            <w:tcW w:w="710" w:type="dxa"/>
          </w:tcPr>
          <w:p w14:paraId="3F201904" w14:textId="77777777" w:rsidR="00957259" w:rsidRPr="00EE5187" w:rsidRDefault="00957259" w:rsidP="00CA549C">
            <w:pPr>
              <w:spacing w:line="240" w:lineRule="auto"/>
              <w:jc w:val="both"/>
              <w:rPr>
                <w:rFonts w:eastAsia="Calibri"/>
                <w:b/>
                <w:bCs/>
                <w:iCs/>
                <w:noProof/>
                <w:sz w:val="12"/>
                <w:szCs w:val="12"/>
                <w:lang w:val="lt-LT"/>
              </w:rPr>
            </w:pPr>
          </w:p>
        </w:tc>
        <w:tc>
          <w:tcPr>
            <w:tcW w:w="4780" w:type="dxa"/>
            <w:gridSpan w:val="5"/>
            <w:tcMar>
              <w:top w:w="28" w:type="dxa"/>
              <w:bottom w:w="28" w:type="dxa"/>
            </w:tcMar>
          </w:tcPr>
          <w:p w14:paraId="6ED299FA" w14:textId="50C8B6F8" w:rsidR="00957259" w:rsidRPr="00EE5187" w:rsidRDefault="00957259" w:rsidP="00CA549C">
            <w:pPr>
              <w:spacing w:line="240" w:lineRule="auto"/>
              <w:jc w:val="both"/>
              <w:rPr>
                <w:rFonts w:eastAsia="Calibri"/>
                <w:b/>
                <w:bCs/>
                <w:iCs/>
                <w:noProof/>
                <w:sz w:val="12"/>
                <w:szCs w:val="12"/>
                <w:lang w:val="lt-LT"/>
              </w:rPr>
            </w:pPr>
          </w:p>
        </w:tc>
        <w:tc>
          <w:tcPr>
            <w:tcW w:w="283" w:type="dxa"/>
          </w:tcPr>
          <w:p w14:paraId="14A65D4B" w14:textId="77777777" w:rsidR="00957259" w:rsidRPr="00EE5187" w:rsidRDefault="00957259" w:rsidP="00CA549C">
            <w:pPr>
              <w:spacing w:line="240" w:lineRule="auto"/>
              <w:jc w:val="both"/>
              <w:rPr>
                <w:rFonts w:eastAsia="Calibri"/>
                <w:b/>
                <w:bCs/>
                <w:iCs/>
                <w:noProof/>
                <w:sz w:val="12"/>
                <w:szCs w:val="12"/>
                <w:lang w:val="lt-LT"/>
              </w:rPr>
            </w:pPr>
          </w:p>
        </w:tc>
        <w:tc>
          <w:tcPr>
            <w:tcW w:w="1742" w:type="dxa"/>
          </w:tcPr>
          <w:p w14:paraId="58B10BB2" w14:textId="77777777" w:rsidR="00957259" w:rsidRPr="00EE5187" w:rsidRDefault="00957259" w:rsidP="00CA549C">
            <w:pPr>
              <w:spacing w:line="240" w:lineRule="auto"/>
              <w:jc w:val="both"/>
              <w:rPr>
                <w:rFonts w:eastAsia="Calibri"/>
                <w:b/>
                <w:bCs/>
                <w:iCs/>
                <w:noProof/>
                <w:sz w:val="12"/>
                <w:szCs w:val="12"/>
                <w:lang w:val="lt-LT"/>
              </w:rPr>
            </w:pPr>
          </w:p>
        </w:tc>
        <w:tc>
          <w:tcPr>
            <w:tcW w:w="708" w:type="dxa"/>
          </w:tcPr>
          <w:p w14:paraId="20E2CF03" w14:textId="77777777" w:rsidR="00957259" w:rsidRPr="00EE5187" w:rsidRDefault="00957259" w:rsidP="00CA549C">
            <w:pPr>
              <w:spacing w:line="240" w:lineRule="auto"/>
              <w:jc w:val="both"/>
              <w:rPr>
                <w:rFonts w:eastAsia="Calibri"/>
                <w:b/>
                <w:bCs/>
                <w:iCs/>
                <w:noProof/>
                <w:sz w:val="12"/>
                <w:szCs w:val="12"/>
                <w:lang w:val="lt-LT"/>
              </w:rPr>
            </w:pPr>
          </w:p>
        </w:tc>
        <w:tc>
          <w:tcPr>
            <w:tcW w:w="5181" w:type="dxa"/>
            <w:gridSpan w:val="5"/>
          </w:tcPr>
          <w:p w14:paraId="09C65A7F" w14:textId="185F739B" w:rsidR="00957259" w:rsidRPr="00EE5187" w:rsidRDefault="00957259" w:rsidP="00CA549C">
            <w:pPr>
              <w:spacing w:line="240" w:lineRule="auto"/>
              <w:jc w:val="both"/>
              <w:rPr>
                <w:rFonts w:eastAsia="Calibri"/>
                <w:b/>
                <w:bCs/>
                <w:iCs/>
                <w:noProof/>
                <w:sz w:val="12"/>
                <w:szCs w:val="12"/>
                <w:lang w:val="lt-LT"/>
              </w:rPr>
            </w:pPr>
          </w:p>
        </w:tc>
      </w:tr>
      <w:tr w:rsidR="00957259" w:rsidRPr="00EE5187" w14:paraId="605658C2" w14:textId="0CB774A4" w:rsidTr="003E151D">
        <w:trPr>
          <w:trHeight w:val="491"/>
        </w:trPr>
        <w:tc>
          <w:tcPr>
            <w:tcW w:w="1699" w:type="dxa"/>
            <w:vMerge w:val="restart"/>
            <w:tcMar>
              <w:top w:w="28" w:type="dxa"/>
              <w:bottom w:w="28" w:type="dxa"/>
            </w:tcMar>
          </w:tcPr>
          <w:p w14:paraId="7C4ED89E" w14:textId="169A6686" w:rsidR="00957259" w:rsidRPr="00EE5187" w:rsidRDefault="00957259" w:rsidP="00CA549C">
            <w:pPr>
              <w:pStyle w:val="ListParagraph"/>
              <w:numPr>
                <w:ilvl w:val="0"/>
                <w:numId w:val="1"/>
              </w:numPr>
              <w:ind w:left="316" w:right="186" w:hanging="284"/>
              <w:rPr>
                <w:noProof/>
                <w:lang w:val="lt-LT"/>
              </w:rPr>
            </w:pPr>
            <w:r w:rsidRPr="00EE5187">
              <w:rPr>
                <w:b/>
                <w:bCs/>
                <w:noProof/>
                <w:lang w:val="lt-LT"/>
              </w:rPr>
              <w:t>Pirkimo pagrindas</w:t>
            </w:r>
          </w:p>
        </w:tc>
        <w:tc>
          <w:tcPr>
            <w:tcW w:w="710" w:type="dxa"/>
          </w:tcPr>
          <w:p w14:paraId="1FD30EE9" w14:textId="77777777" w:rsidR="00957259" w:rsidRPr="00EE5187" w:rsidRDefault="00957259" w:rsidP="00395622">
            <w:pPr>
              <w:pStyle w:val="ListParagraph"/>
              <w:numPr>
                <w:ilvl w:val="1"/>
                <w:numId w:val="1"/>
              </w:numPr>
              <w:ind w:left="739" w:hanging="709"/>
              <w:jc w:val="both"/>
              <w:rPr>
                <w:noProof/>
                <w:lang w:val="lt-LT"/>
              </w:rPr>
            </w:pPr>
          </w:p>
        </w:tc>
        <w:tc>
          <w:tcPr>
            <w:tcW w:w="4780" w:type="dxa"/>
            <w:gridSpan w:val="5"/>
            <w:tcMar>
              <w:top w:w="28" w:type="dxa"/>
              <w:bottom w:w="28" w:type="dxa"/>
            </w:tcMar>
          </w:tcPr>
          <w:p w14:paraId="77D92466" w14:textId="28389F93" w:rsidR="00957259" w:rsidRPr="00EE5187" w:rsidRDefault="00957259" w:rsidP="003E5150">
            <w:pPr>
              <w:spacing w:after="120" w:line="240" w:lineRule="auto"/>
              <w:jc w:val="both"/>
              <w:rPr>
                <w:noProof/>
                <w:lang w:val="lt-LT"/>
              </w:rPr>
            </w:pPr>
            <w:r w:rsidRPr="00EE5187">
              <w:rPr>
                <w:noProof/>
                <w:lang w:val="lt-LT"/>
              </w:rPr>
              <w:t>Pirkimas atliekamas vadovaujantis šiais pirkimo dokumentais, VPĮ, PĮ,  Lietuvos Respublikos civiliniu kodeksu, kitais pirkimus reglamentuojančiais teisės aktais. Taikytinas pirkimo teisinis pagrindas nurodomas SPS.</w:t>
            </w:r>
          </w:p>
        </w:tc>
        <w:tc>
          <w:tcPr>
            <w:tcW w:w="283" w:type="dxa"/>
          </w:tcPr>
          <w:p w14:paraId="6D25F221" w14:textId="77777777" w:rsidR="00957259" w:rsidRPr="00EE5187" w:rsidRDefault="00957259" w:rsidP="00CA549C">
            <w:pPr>
              <w:ind w:left="36"/>
              <w:jc w:val="both"/>
              <w:rPr>
                <w:noProof/>
                <w:lang w:val="lt-LT"/>
              </w:rPr>
            </w:pPr>
          </w:p>
        </w:tc>
        <w:tc>
          <w:tcPr>
            <w:tcW w:w="1742" w:type="dxa"/>
            <w:vMerge w:val="restart"/>
          </w:tcPr>
          <w:p w14:paraId="24628D64" w14:textId="7082CC78" w:rsidR="00957259" w:rsidRPr="00EE5187" w:rsidRDefault="00957259" w:rsidP="003E151D">
            <w:pPr>
              <w:pStyle w:val="ListParagraph"/>
              <w:numPr>
                <w:ilvl w:val="0"/>
                <w:numId w:val="4"/>
              </w:numPr>
              <w:spacing w:line="240" w:lineRule="auto"/>
              <w:ind w:left="215" w:right="-104" w:hanging="215"/>
              <w:contextualSpacing w:val="0"/>
              <w:rPr>
                <w:noProof/>
                <w:lang w:val="lt-LT"/>
              </w:rPr>
            </w:pPr>
            <w:r w:rsidRPr="00EE5187">
              <w:rPr>
                <w:b/>
                <w:bCs/>
                <w:noProof/>
                <w:lang w:val="lt-LT"/>
              </w:rPr>
              <w:t>Basis for the Procurement</w:t>
            </w:r>
          </w:p>
        </w:tc>
        <w:tc>
          <w:tcPr>
            <w:tcW w:w="708" w:type="dxa"/>
          </w:tcPr>
          <w:p w14:paraId="15AD38F2" w14:textId="77777777" w:rsidR="00957259" w:rsidRPr="00EE5187" w:rsidRDefault="00957259" w:rsidP="00F46887">
            <w:pPr>
              <w:pStyle w:val="ListParagraph"/>
              <w:numPr>
                <w:ilvl w:val="1"/>
                <w:numId w:val="4"/>
              </w:numPr>
              <w:spacing w:after="120" w:line="240" w:lineRule="auto"/>
              <w:ind w:left="636" w:hanging="650"/>
              <w:jc w:val="both"/>
              <w:rPr>
                <w:noProof/>
                <w:lang w:val="lt-LT"/>
              </w:rPr>
            </w:pPr>
          </w:p>
        </w:tc>
        <w:tc>
          <w:tcPr>
            <w:tcW w:w="5181" w:type="dxa"/>
            <w:gridSpan w:val="5"/>
          </w:tcPr>
          <w:p w14:paraId="75026342" w14:textId="668E137F" w:rsidR="00957259" w:rsidRPr="00EE5187" w:rsidRDefault="00957259" w:rsidP="00D64B08">
            <w:pPr>
              <w:spacing w:after="120" w:line="240" w:lineRule="auto"/>
              <w:ind w:left="-14"/>
              <w:jc w:val="both"/>
              <w:rPr>
                <w:noProof/>
                <w:lang w:val="lt-LT"/>
              </w:rPr>
            </w:pPr>
            <w:r w:rsidRPr="00EE5187">
              <w:rPr>
                <w:noProof/>
                <w:lang w:val="lt-LT"/>
              </w:rPr>
              <w:t>The Procurement shall be carried out in accordance with the documents of this procurement, the PPL, PL, the Civil Code of the Republic of Lithuania and other legal acts regulating procurement.</w:t>
            </w:r>
            <w:r w:rsidR="00D64B08" w:rsidRPr="00EE5187">
              <w:rPr>
                <w:noProof/>
                <w:lang w:val="lt-LT"/>
              </w:rPr>
              <w:t xml:space="preserve"> </w:t>
            </w:r>
            <w:r w:rsidRPr="00EE5187">
              <w:rPr>
                <w:noProof/>
                <w:lang w:val="lt-LT"/>
              </w:rPr>
              <w:t>The applicable legal basis for the procurement is specified in the SPC.</w:t>
            </w:r>
          </w:p>
        </w:tc>
      </w:tr>
      <w:tr w:rsidR="00957259" w:rsidRPr="00EE5187" w14:paraId="04075E08" w14:textId="77777777" w:rsidTr="003E151D">
        <w:trPr>
          <w:trHeight w:val="491"/>
        </w:trPr>
        <w:tc>
          <w:tcPr>
            <w:tcW w:w="1699" w:type="dxa"/>
            <w:vMerge/>
            <w:tcMar>
              <w:top w:w="28" w:type="dxa"/>
              <w:bottom w:w="28" w:type="dxa"/>
            </w:tcMar>
          </w:tcPr>
          <w:p w14:paraId="22907DEE" w14:textId="77777777" w:rsidR="00957259" w:rsidRPr="00EE5187" w:rsidRDefault="00957259" w:rsidP="007C1572">
            <w:pPr>
              <w:pStyle w:val="ListParagraph"/>
              <w:ind w:left="316" w:right="186"/>
              <w:rPr>
                <w:b/>
                <w:bCs/>
                <w:noProof/>
                <w:lang w:val="lt-LT"/>
              </w:rPr>
            </w:pPr>
          </w:p>
        </w:tc>
        <w:tc>
          <w:tcPr>
            <w:tcW w:w="710" w:type="dxa"/>
          </w:tcPr>
          <w:p w14:paraId="27CFB189" w14:textId="77777777" w:rsidR="00957259" w:rsidRPr="00EE5187" w:rsidRDefault="00957259" w:rsidP="006B05B4">
            <w:pPr>
              <w:pStyle w:val="ListParagraph"/>
              <w:numPr>
                <w:ilvl w:val="1"/>
                <w:numId w:val="1"/>
              </w:numPr>
              <w:ind w:left="739" w:hanging="709"/>
              <w:jc w:val="both"/>
              <w:rPr>
                <w:noProof/>
                <w:lang w:val="lt-LT"/>
              </w:rPr>
            </w:pPr>
          </w:p>
        </w:tc>
        <w:tc>
          <w:tcPr>
            <w:tcW w:w="4780" w:type="dxa"/>
            <w:gridSpan w:val="5"/>
            <w:tcMar>
              <w:top w:w="28" w:type="dxa"/>
              <w:bottom w:w="28" w:type="dxa"/>
            </w:tcMar>
          </w:tcPr>
          <w:p w14:paraId="1C3BC90A" w14:textId="4C425550" w:rsidR="00957259" w:rsidRPr="00EE5187" w:rsidRDefault="00957259" w:rsidP="00400A92">
            <w:pPr>
              <w:spacing w:line="240" w:lineRule="auto"/>
              <w:jc w:val="both"/>
              <w:rPr>
                <w:noProof/>
                <w:lang w:val="lt-LT"/>
              </w:rPr>
            </w:pPr>
            <w:r w:rsidRPr="00EE5187">
              <w:rPr>
                <w:noProof/>
                <w:lang w:val="lt-LT"/>
              </w:rPr>
              <w:t>Dėl šio pirkimo reguliarus orientacinis skelbimas nebuvo paskelbtas. Šiame pirkime KC nenumato skelbti pranešimo dėl savanoriško išankstinio (lot. ex ante) skaidrumo.</w:t>
            </w:r>
          </w:p>
        </w:tc>
        <w:tc>
          <w:tcPr>
            <w:tcW w:w="283" w:type="dxa"/>
          </w:tcPr>
          <w:p w14:paraId="3C9C3EBE" w14:textId="77777777" w:rsidR="00957259" w:rsidRPr="00EE5187" w:rsidRDefault="00957259" w:rsidP="00CA549C">
            <w:pPr>
              <w:ind w:left="36"/>
              <w:jc w:val="both"/>
              <w:rPr>
                <w:noProof/>
                <w:lang w:val="lt-LT"/>
              </w:rPr>
            </w:pPr>
          </w:p>
        </w:tc>
        <w:tc>
          <w:tcPr>
            <w:tcW w:w="1742" w:type="dxa"/>
            <w:vMerge/>
          </w:tcPr>
          <w:p w14:paraId="511FC066" w14:textId="77777777" w:rsidR="00957259" w:rsidRPr="00EE5187" w:rsidRDefault="00957259" w:rsidP="007C1572">
            <w:pPr>
              <w:pStyle w:val="ListParagraph"/>
              <w:spacing w:line="240" w:lineRule="auto"/>
              <w:ind w:left="215" w:right="278"/>
              <w:contextualSpacing w:val="0"/>
              <w:rPr>
                <w:b/>
                <w:bCs/>
                <w:noProof/>
                <w:lang w:val="lt-LT"/>
              </w:rPr>
            </w:pPr>
          </w:p>
        </w:tc>
        <w:tc>
          <w:tcPr>
            <w:tcW w:w="708" w:type="dxa"/>
          </w:tcPr>
          <w:p w14:paraId="650B3C39" w14:textId="77777777" w:rsidR="00957259" w:rsidRPr="00EE5187" w:rsidRDefault="00957259" w:rsidP="00F46887">
            <w:pPr>
              <w:pStyle w:val="ListParagraph"/>
              <w:numPr>
                <w:ilvl w:val="1"/>
                <w:numId w:val="4"/>
              </w:numPr>
              <w:spacing w:after="120" w:line="240" w:lineRule="auto"/>
              <w:ind w:left="636" w:hanging="650"/>
              <w:jc w:val="both"/>
              <w:rPr>
                <w:noProof/>
                <w:lang w:val="lt-LT"/>
              </w:rPr>
            </w:pPr>
          </w:p>
        </w:tc>
        <w:tc>
          <w:tcPr>
            <w:tcW w:w="5181" w:type="dxa"/>
            <w:gridSpan w:val="5"/>
          </w:tcPr>
          <w:p w14:paraId="4A24E238" w14:textId="374173FB" w:rsidR="00957259" w:rsidRPr="00EE5187" w:rsidRDefault="00957259" w:rsidP="00400A92">
            <w:pPr>
              <w:spacing w:line="240" w:lineRule="auto"/>
              <w:ind w:left="-11"/>
              <w:jc w:val="both"/>
              <w:rPr>
                <w:noProof/>
                <w:lang w:val="lt-LT"/>
              </w:rPr>
            </w:pPr>
            <w:r w:rsidRPr="00EE5187">
              <w:rPr>
                <w:noProof/>
                <w:lang w:val="lt-LT"/>
              </w:rPr>
              <w:t>For this procurement, the regular indicative notice was not published. For this procurement, the KC does not foresee the publication of a notice for voluntary ex ante transparency.</w:t>
            </w:r>
          </w:p>
        </w:tc>
      </w:tr>
      <w:tr w:rsidR="00957259" w:rsidRPr="00EE5187" w14:paraId="7EFC9F97" w14:textId="106B6D9B" w:rsidTr="003E151D">
        <w:tc>
          <w:tcPr>
            <w:tcW w:w="1699" w:type="dxa"/>
            <w:tcMar>
              <w:top w:w="28" w:type="dxa"/>
              <w:bottom w:w="28" w:type="dxa"/>
            </w:tcMar>
          </w:tcPr>
          <w:p w14:paraId="376FEF35" w14:textId="77777777" w:rsidR="00957259" w:rsidRPr="00EE5187" w:rsidRDefault="00957259" w:rsidP="00CA549C">
            <w:pPr>
              <w:pStyle w:val="ListParagraph"/>
              <w:ind w:left="316"/>
              <w:rPr>
                <w:b/>
                <w:bCs/>
                <w:noProof/>
                <w:sz w:val="12"/>
                <w:szCs w:val="12"/>
                <w:lang w:val="lt-LT"/>
              </w:rPr>
            </w:pPr>
          </w:p>
        </w:tc>
        <w:tc>
          <w:tcPr>
            <w:tcW w:w="710" w:type="dxa"/>
          </w:tcPr>
          <w:p w14:paraId="18DFE0ED" w14:textId="77777777" w:rsidR="00957259" w:rsidRPr="00EE5187" w:rsidRDefault="00957259" w:rsidP="00CA549C">
            <w:pPr>
              <w:pStyle w:val="ListParagraph"/>
              <w:ind w:left="745"/>
              <w:jc w:val="both"/>
              <w:rPr>
                <w:noProof/>
                <w:sz w:val="12"/>
                <w:szCs w:val="12"/>
                <w:lang w:val="lt-LT"/>
              </w:rPr>
            </w:pPr>
          </w:p>
        </w:tc>
        <w:tc>
          <w:tcPr>
            <w:tcW w:w="4780" w:type="dxa"/>
            <w:gridSpan w:val="5"/>
            <w:tcMar>
              <w:top w:w="28" w:type="dxa"/>
              <w:bottom w:w="28" w:type="dxa"/>
            </w:tcMar>
          </w:tcPr>
          <w:p w14:paraId="5C3882BE" w14:textId="33F6A9E1" w:rsidR="00957259" w:rsidRPr="00EE5187" w:rsidRDefault="00957259" w:rsidP="00CA549C">
            <w:pPr>
              <w:pStyle w:val="ListParagraph"/>
              <w:ind w:left="745"/>
              <w:jc w:val="both"/>
              <w:rPr>
                <w:noProof/>
                <w:sz w:val="12"/>
                <w:szCs w:val="12"/>
                <w:lang w:val="lt-LT"/>
              </w:rPr>
            </w:pPr>
          </w:p>
        </w:tc>
        <w:tc>
          <w:tcPr>
            <w:tcW w:w="283" w:type="dxa"/>
          </w:tcPr>
          <w:p w14:paraId="53EA94F2" w14:textId="77777777" w:rsidR="00957259" w:rsidRPr="00EE5187" w:rsidRDefault="00957259" w:rsidP="00CA549C">
            <w:pPr>
              <w:pStyle w:val="ListParagraph"/>
              <w:ind w:left="745"/>
              <w:jc w:val="both"/>
              <w:rPr>
                <w:noProof/>
                <w:sz w:val="12"/>
                <w:szCs w:val="12"/>
                <w:lang w:val="lt-LT"/>
              </w:rPr>
            </w:pPr>
          </w:p>
        </w:tc>
        <w:tc>
          <w:tcPr>
            <w:tcW w:w="1742" w:type="dxa"/>
          </w:tcPr>
          <w:p w14:paraId="5972AC4E" w14:textId="77777777" w:rsidR="00957259" w:rsidRPr="00EE5187" w:rsidRDefault="00957259" w:rsidP="00CA549C">
            <w:pPr>
              <w:pStyle w:val="ListParagraph"/>
              <w:ind w:left="745"/>
              <w:jc w:val="both"/>
              <w:rPr>
                <w:noProof/>
                <w:sz w:val="12"/>
                <w:szCs w:val="12"/>
                <w:lang w:val="lt-LT"/>
              </w:rPr>
            </w:pPr>
          </w:p>
        </w:tc>
        <w:tc>
          <w:tcPr>
            <w:tcW w:w="708" w:type="dxa"/>
          </w:tcPr>
          <w:p w14:paraId="59250A9C" w14:textId="77777777" w:rsidR="00957259" w:rsidRPr="00EE5187" w:rsidRDefault="00957259" w:rsidP="00CA549C">
            <w:pPr>
              <w:pStyle w:val="ListParagraph"/>
              <w:ind w:left="745"/>
              <w:jc w:val="both"/>
              <w:rPr>
                <w:noProof/>
                <w:sz w:val="12"/>
                <w:szCs w:val="12"/>
                <w:lang w:val="lt-LT"/>
              </w:rPr>
            </w:pPr>
          </w:p>
        </w:tc>
        <w:tc>
          <w:tcPr>
            <w:tcW w:w="5181" w:type="dxa"/>
            <w:gridSpan w:val="5"/>
          </w:tcPr>
          <w:p w14:paraId="04588C68" w14:textId="2FA49CED" w:rsidR="00957259" w:rsidRPr="00EE5187" w:rsidRDefault="00957259" w:rsidP="00CA549C">
            <w:pPr>
              <w:pStyle w:val="ListParagraph"/>
              <w:ind w:left="745"/>
              <w:jc w:val="both"/>
              <w:rPr>
                <w:noProof/>
                <w:sz w:val="12"/>
                <w:szCs w:val="12"/>
                <w:lang w:val="lt-LT"/>
              </w:rPr>
            </w:pPr>
          </w:p>
        </w:tc>
      </w:tr>
      <w:tr w:rsidR="00957259" w:rsidRPr="00EE5187" w14:paraId="4E823BC3" w14:textId="103B64BD" w:rsidTr="003E151D">
        <w:tc>
          <w:tcPr>
            <w:tcW w:w="1699" w:type="dxa"/>
            <w:vMerge w:val="restart"/>
            <w:tcMar>
              <w:top w:w="28" w:type="dxa"/>
              <w:bottom w:w="28" w:type="dxa"/>
            </w:tcMar>
          </w:tcPr>
          <w:p w14:paraId="6B98067B" w14:textId="545562A5" w:rsidR="00957259" w:rsidRPr="00EE5187" w:rsidRDefault="00957259" w:rsidP="00533D56">
            <w:pPr>
              <w:pStyle w:val="ListParagraph"/>
              <w:numPr>
                <w:ilvl w:val="0"/>
                <w:numId w:val="1"/>
              </w:numPr>
              <w:ind w:left="316" w:hanging="284"/>
              <w:rPr>
                <w:noProof/>
                <w:lang w:val="lt-LT"/>
              </w:rPr>
            </w:pPr>
            <w:r w:rsidRPr="00EE5187">
              <w:rPr>
                <w:b/>
                <w:bCs/>
                <w:noProof/>
                <w:lang w:val="lt-LT"/>
              </w:rPr>
              <w:t>Pirkimo nutraukimas</w:t>
            </w:r>
          </w:p>
        </w:tc>
        <w:tc>
          <w:tcPr>
            <w:tcW w:w="710" w:type="dxa"/>
          </w:tcPr>
          <w:p w14:paraId="0C4F07E4" w14:textId="77777777" w:rsidR="00957259" w:rsidRPr="00EE5187" w:rsidRDefault="00957259" w:rsidP="00533D56">
            <w:pPr>
              <w:pStyle w:val="ListParagraph"/>
              <w:numPr>
                <w:ilvl w:val="1"/>
                <w:numId w:val="1"/>
              </w:numPr>
              <w:ind w:left="739" w:hanging="709"/>
              <w:jc w:val="both"/>
              <w:rPr>
                <w:rFonts w:eastAsia="Calibri"/>
                <w:noProof/>
                <w:lang w:val="lt-LT"/>
              </w:rPr>
            </w:pPr>
          </w:p>
        </w:tc>
        <w:tc>
          <w:tcPr>
            <w:tcW w:w="4780" w:type="dxa"/>
            <w:gridSpan w:val="5"/>
            <w:tcMar>
              <w:top w:w="28" w:type="dxa"/>
              <w:bottom w:w="28" w:type="dxa"/>
            </w:tcMar>
          </w:tcPr>
          <w:p w14:paraId="423D8E20" w14:textId="3E0621E4" w:rsidR="00957259" w:rsidRPr="00EE5187" w:rsidRDefault="00957259" w:rsidP="004D0B63">
            <w:pPr>
              <w:spacing w:after="120" w:line="240" w:lineRule="auto"/>
              <w:jc w:val="both"/>
              <w:rPr>
                <w:noProof/>
                <w:lang w:val="lt-LT"/>
              </w:rPr>
            </w:pPr>
            <w:r w:rsidRPr="00EE5187">
              <w:rPr>
                <w:rFonts w:eastAsia="Calibri"/>
                <w:noProof/>
                <w:lang w:val="lt-LT"/>
              </w:rPr>
              <w:t xml:space="preserve">KC </w:t>
            </w:r>
            <w:r w:rsidRPr="00EE5187">
              <w:rPr>
                <w:noProof/>
                <w:lang w:val="lt-LT"/>
              </w:rPr>
              <w:t xml:space="preserve">privalo nutraukti pradėtas pirkimo procedūras, jeigu buvo pažeisti VPĮ 17 str. 1 d. ar PĮ 29 str. 1 d. nustatyti principai ir atitinkamos padėties negalima ištaisyti. </w:t>
            </w:r>
          </w:p>
        </w:tc>
        <w:tc>
          <w:tcPr>
            <w:tcW w:w="283" w:type="dxa"/>
          </w:tcPr>
          <w:p w14:paraId="300BE381" w14:textId="77777777" w:rsidR="00957259" w:rsidRPr="00EE5187" w:rsidRDefault="00957259" w:rsidP="00533D56">
            <w:pPr>
              <w:ind w:left="36"/>
              <w:jc w:val="both"/>
              <w:rPr>
                <w:b/>
                <w:bCs/>
                <w:noProof/>
                <w:lang w:val="lt-LT"/>
              </w:rPr>
            </w:pPr>
          </w:p>
        </w:tc>
        <w:tc>
          <w:tcPr>
            <w:tcW w:w="1742" w:type="dxa"/>
            <w:vMerge w:val="restart"/>
          </w:tcPr>
          <w:p w14:paraId="79A7BE75" w14:textId="39A6D013" w:rsidR="00957259" w:rsidRPr="00EE5187" w:rsidRDefault="00957259" w:rsidP="003E151D">
            <w:pPr>
              <w:pStyle w:val="ListParagraph"/>
              <w:numPr>
                <w:ilvl w:val="0"/>
                <w:numId w:val="4"/>
              </w:numPr>
              <w:spacing w:line="240" w:lineRule="auto"/>
              <w:ind w:left="215" w:right="-104" w:hanging="215"/>
              <w:contextualSpacing w:val="0"/>
              <w:rPr>
                <w:b/>
                <w:bCs/>
                <w:noProof/>
                <w:lang w:val="lt-LT"/>
              </w:rPr>
            </w:pPr>
            <w:r w:rsidRPr="00EE5187">
              <w:rPr>
                <w:b/>
                <w:bCs/>
                <w:noProof/>
                <w:lang w:val="lt-LT"/>
              </w:rPr>
              <w:t>Termination of the Procurement</w:t>
            </w:r>
          </w:p>
        </w:tc>
        <w:tc>
          <w:tcPr>
            <w:tcW w:w="708" w:type="dxa"/>
          </w:tcPr>
          <w:p w14:paraId="403E4DB3" w14:textId="77777777" w:rsidR="00957259" w:rsidRPr="00EE5187" w:rsidRDefault="00957259" w:rsidP="00F46887">
            <w:pPr>
              <w:pStyle w:val="ListParagraph"/>
              <w:numPr>
                <w:ilvl w:val="1"/>
                <w:numId w:val="4"/>
              </w:numPr>
              <w:spacing w:after="120" w:line="240" w:lineRule="auto"/>
              <w:ind w:left="636" w:hanging="650"/>
              <w:jc w:val="both"/>
              <w:rPr>
                <w:noProof/>
                <w:lang w:val="lt-LT"/>
              </w:rPr>
            </w:pPr>
          </w:p>
        </w:tc>
        <w:tc>
          <w:tcPr>
            <w:tcW w:w="5181" w:type="dxa"/>
            <w:gridSpan w:val="5"/>
          </w:tcPr>
          <w:p w14:paraId="51945078" w14:textId="1228BF44" w:rsidR="00957259" w:rsidRPr="00EE5187" w:rsidRDefault="00957259" w:rsidP="00D64B08">
            <w:pPr>
              <w:spacing w:after="120" w:line="240" w:lineRule="auto"/>
              <w:ind w:left="-14"/>
              <w:jc w:val="both"/>
              <w:rPr>
                <w:noProof/>
                <w:lang w:val="lt-LT"/>
              </w:rPr>
            </w:pPr>
            <w:r w:rsidRPr="00EE5187">
              <w:rPr>
                <w:noProof/>
                <w:lang w:val="lt-LT"/>
              </w:rPr>
              <w:t xml:space="preserve">The KC shall terminate the procurement procedure commenced if the principles set out in Article 17(1) of the PPL or Article 29(1) of the PL have been infringed and the situation cannot be remedied. </w:t>
            </w:r>
          </w:p>
        </w:tc>
      </w:tr>
      <w:tr w:rsidR="00957259" w:rsidRPr="00EE5187" w14:paraId="41739DD0" w14:textId="19E2EC21" w:rsidTr="003E151D">
        <w:tc>
          <w:tcPr>
            <w:tcW w:w="1699" w:type="dxa"/>
            <w:vMerge/>
            <w:tcMar>
              <w:top w:w="28" w:type="dxa"/>
              <w:bottom w:w="28" w:type="dxa"/>
            </w:tcMar>
          </w:tcPr>
          <w:p w14:paraId="753B9562" w14:textId="77777777" w:rsidR="00957259" w:rsidRPr="00EE5187" w:rsidRDefault="00957259" w:rsidP="00533D56">
            <w:pPr>
              <w:rPr>
                <w:noProof/>
                <w:lang w:val="lt-LT"/>
              </w:rPr>
            </w:pPr>
          </w:p>
        </w:tc>
        <w:tc>
          <w:tcPr>
            <w:tcW w:w="710" w:type="dxa"/>
          </w:tcPr>
          <w:p w14:paraId="2F864BEE" w14:textId="77777777" w:rsidR="00957259" w:rsidRPr="00EE5187" w:rsidRDefault="00957259" w:rsidP="00533D56">
            <w:pPr>
              <w:pStyle w:val="ListParagraph"/>
              <w:numPr>
                <w:ilvl w:val="1"/>
                <w:numId w:val="1"/>
              </w:numPr>
              <w:ind w:left="745" w:hanging="709"/>
              <w:jc w:val="both"/>
              <w:rPr>
                <w:rFonts w:eastAsia="Calibri"/>
                <w:noProof/>
                <w:lang w:val="lt-LT"/>
              </w:rPr>
            </w:pPr>
          </w:p>
        </w:tc>
        <w:tc>
          <w:tcPr>
            <w:tcW w:w="4780" w:type="dxa"/>
            <w:gridSpan w:val="5"/>
            <w:tcMar>
              <w:top w:w="28" w:type="dxa"/>
              <w:bottom w:w="28" w:type="dxa"/>
            </w:tcMar>
          </w:tcPr>
          <w:p w14:paraId="09DEBFE0" w14:textId="42B4DCC5" w:rsidR="00957259" w:rsidRPr="00EE5187" w:rsidRDefault="00957259" w:rsidP="00400A92">
            <w:pPr>
              <w:widowControl w:val="0"/>
              <w:spacing w:after="120" w:line="240" w:lineRule="auto"/>
              <w:jc w:val="both"/>
              <w:rPr>
                <w:noProof/>
                <w:lang w:val="lt-LT"/>
              </w:rPr>
            </w:pPr>
            <w:r w:rsidRPr="00EE5187">
              <w:rPr>
                <w:rFonts w:eastAsia="Calibri"/>
                <w:noProof/>
                <w:lang w:val="lt-LT"/>
              </w:rPr>
              <w:t xml:space="preserve">KC </w:t>
            </w:r>
            <w:r w:rsidRPr="00EE5187">
              <w:rPr>
                <w:noProof/>
                <w:lang w:val="lt-LT"/>
              </w:rPr>
              <w:t xml:space="preserve">turi teisę savo iniciatyva nutraukti pradėtas pirkimo procedūras, jeigu atsirado aplinkybių, kurių nebuvo galima numatyti, arba </w:t>
            </w:r>
            <w:r w:rsidRPr="00EE5187">
              <w:rPr>
                <w:noProof/>
                <w:lang w:val="lt-LT" w:eastAsia="lt-LT"/>
              </w:rPr>
              <w:t xml:space="preserve">pirkimo dokumentuose padaryta esminių klaidų, dėl kurių pirkimas tampa nebetikslingas ar jį įvykdžius būtų įsigytas </w:t>
            </w:r>
            <w:r w:rsidRPr="00EE5187">
              <w:rPr>
                <w:rFonts w:eastAsia="Calibri"/>
                <w:noProof/>
                <w:lang w:val="lt-LT"/>
              </w:rPr>
              <w:t xml:space="preserve">KC </w:t>
            </w:r>
            <w:r w:rsidRPr="00EE5187">
              <w:rPr>
                <w:noProof/>
                <w:lang w:val="lt-LT" w:eastAsia="lt-LT"/>
              </w:rPr>
              <w:t>poreikių neatitinkantis pirkimo objektas.</w:t>
            </w:r>
          </w:p>
        </w:tc>
        <w:tc>
          <w:tcPr>
            <w:tcW w:w="283" w:type="dxa"/>
          </w:tcPr>
          <w:p w14:paraId="482AEF99" w14:textId="77777777" w:rsidR="00957259" w:rsidRPr="00EE5187" w:rsidRDefault="00957259" w:rsidP="00400A92">
            <w:pPr>
              <w:widowControl w:val="0"/>
              <w:ind w:left="36"/>
              <w:jc w:val="both"/>
              <w:rPr>
                <w:noProof/>
                <w:lang w:val="lt-LT"/>
              </w:rPr>
            </w:pPr>
          </w:p>
        </w:tc>
        <w:tc>
          <w:tcPr>
            <w:tcW w:w="1742" w:type="dxa"/>
            <w:vMerge/>
          </w:tcPr>
          <w:p w14:paraId="240F3361" w14:textId="77777777" w:rsidR="00957259" w:rsidRPr="00EE5187" w:rsidRDefault="00957259" w:rsidP="00400A92">
            <w:pPr>
              <w:widowControl w:val="0"/>
              <w:ind w:left="36"/>
              <w:jc w:val="both"/>
              <w:rPr>
                <w:noProof/>
                <w:lang w:val="lt-LT"/>
              </w:rPr>
            </w:pPr>
          </w:p>
        </w:tc>
        <w:tc>
          <w:tcPr>
            <w:tcW w:w="708" w:type="dxa"/>
          </w:tcPr>
          <w:p w14:paraId="2F391E5B" w14:textId="77777777" w:rsidR="00957259" w:rsidRPr="00EE5187" w:rsidRDefault="00957259" w:rsidP="00400A92">
            <w:pPr>
              <w:pStyle w:val="ListParagraph"/>
              <w:widowControl w:val="0"/>
              <w:numPr>
                <w:ilvl w:val="1"/>
                <w:numId w:val="4"/>
              </w:numPr>
              <w:spacing w:after="120" w:line="240" w:lineRule="auto"/>
              <w:ind w:left="636" w:hanging="650"/>
              <w:jc w:val="both"/>
              <w:rPr>
                <w:noProof/>
                <w:lang w:val="lt-LT"/>
              </w:rPr>
            </w:pPr>
          </w:p>
        </w:tc>
        <w:tc>
          <w:tcPr>
            <w:tcW w:w="5181" w:type="dxa"/>
            <w:gridSpan w:val="5"/>
          </w:tcPr>
          <w:p w14:paraId="318973AC" w14:textId="30D9D124" w:rsidR="00957259" w:rsidRPr="00EE5187" w:rsidRDefault="00957259" w:rsidP="00400A92">
            <w:pPr>
              <w:widowControl w:val="0"/>
              <w:spacing w:after="120" w:line="240" w:lineRule="auto"/>
              <w:ind w:left="-11"/>
              <w:jc w:val="both"/>
              <w:rPr>
                <w:noProof/>
                <w:lang w:val="lt-LT"/>
              </w:rPr>
            </w:pPr>
            <w:r w:rsidRPr="00EE5187">
              <w:rPr>
                <w:noProof/>
                <w:lang w:val="lt-LT"/>
              </w:rPr>
              <w:t>The KC shall have the right, on its own initiative, to terminate the procurement procedure if circumstances have arisen which could not have been foreseen or if material errors have been made in the procurement documents which render the procurement impracticable or which would lead to the acquisition of the subject of the contract which does not meet the needs of the KC.</w:t>
            </w:r>
          </w:p>
        </w:tc>
      </w:tr>
      <w:tr w:rsidR="00957259" w:rsidRPr="00EE5187" w14:paraId="73B00036" w14:textId="2C863C33" w:rsidTr="003E151D">
        <w:tc>
          <w:tcPr>
            <w:tcW w:w="1699" w:type="dxa"/>
            <w:tcMar>
              <w:top w:w="28" w:type="dxa"/>
              <w:bottom w:w="28" w:type="dxa"/>
            </w:tcMar>
          </w:tcPr>
          <w:p w14:paraId="4DD5F69C" w14:textId="77777777" w:rsidR="00957259" w:rsidRPr="00EE5187" w:rsidRDefault="00957259" w:rsidP="00CA549C">
            <w:pPr>
              <w:rPr>
                <w:noProof/>
                <w:lang w:val="lt-LT"/>
              </w:rPr>
            </w:pPr>
          </w:p>
        </w:tc>
        <w:tc>
          <w:tcPr>
            <w:tcW w:w="710" w:type="dxa"/>
          </w:tcPr>
          <w:p w14:paraId="04B49A31" w14:textId="77777777" w:rsidR="00957259" w:rsidRPr="00EE5187" w:rsidRDefault="00957259" w:rsidP="00CA549C">
            <w:pPr>
              <w:pStyle w:val="ListParagraph"/>
              <w:ind w:left="745"/>
              <w:jc w:val="both"/>
              <w:rPr>
                <w:noProof/>
                <w:lang w:val="lt-LT"/>
              </w:rPr>
            </w:pPr>
          </w:p>
        </w:tc>
        <w:tc>
          <w:tcPr>
            <w:tcW w:w="4780" w:type="dxa"/>
            <w:gridSpan w:val="5"/>
            <w:tcMar>
              <w:top w:w="28" w:type="dxa"/>
              <w:bottom w:w="28" w:type="dxa"/>
            </w:tcMar>
          </w:tcPr>
          <w:p w14:paraId="24628C60" w14:textId="4C84260D" w:rsidR="00957259" w:rsidRPr="00EE5187" w:rsidRDefault="00957259" w:rsidP="00CA549C">
            <w:pPr>
              <w:pStyle w:val="ListParagraph"/>
              <w:ind w:left="745"/>
              <w:jc w:val="both"/>
              <w:rPr>
                <w:noProof/>
                <w:lang w:val="lt-LT"/>
              </w:rPr>
            </w:pPr>
          </w:p>
        </w:tc>
        <w:tc>
          <w:tcPr>
            <w:tcW w:w="283" w:type="dxa"/>
          </w:tcPr>
          <w:p w14:paraId="100592E3" w14:textId="77777777" w:rsidR="00957259" w:rsidRPr="00EE5187" w:rsidRDefault="00957259" w:rsidP="00CA549C">
            <w:pPr>
              <w:pStyle w:val="ListParagraph"/>
              <w:ind w:left="745"/>
              <w:jc w:val="both"/>
              <w:rPr>
                <w:noProof/>
                <w:lang w:val="lt-LT"/>
              </w:rPr>
            </w:pPr>
          </w:p>
        </w:tc>
        <w:tc>
          <w:tcPr>
            <w:tcW w:w="1742" w:type="dxa"/>
          </w:tcPr>
          <w:p w14:paraId="273C64BD" w14:textId="77777777" w:rsidR="00957259" w:rsidRPr="00EE5187" w:rsidRDefault="00957259" w:rsidP="00CA549C">
            <w:pPr>
              <w:pStyle w:val="ListParagraph"/>
              <w:ind w:left="745"/>
              <w:jc w:val="both"/>
              <w:rPr>
                <w:noProof/>
                <w:lang w:val="lt-LT"/>
              </w:rPr>
            </w:pPr>
          </w:p>
        </w:tc>
        <w:tc>
          <w:tcPr>
            <w:tcW w:w="708" w:type="dxa"/>
          </w:tcPr>
          <w:p w14:paraId="79D470C4" w14:textId="77777777" w:rsidR="00957259" w:rsidRPr="00EE5187" w:rsidRDefault="00957259" w:rsidP="00CA549C">
            <w:pPr>
              <w:pStyle w:val="ListParagraph"/>
              <w:ind w:left="745"/>
              <w:jc w:val="both"/>
              <w:rPr>
                <w:noProof/>
                <w:lang w:val="lt-LT"/>
              </w:rPr>
            </w:pPr>
          </w:p>
        </w:tc>
        <w:tc>
          <w:tcPr>
            <w:tcW w:w="5181" w:type="dxa"/>
            <w:gridSpan w:val="5"/>
          </w:tcPr>
          <w:p w14:paraId="34C03BFB" w14:textId="4E56FA7D" w:rsidR="00957259" w:rsidRPr="00EE5187" w:rsidRDefault="00957259" w:rsidP="00CA549C">
            <w:pPr>
              <w:pStyle w:val="ListParagraph"/>
              <w:ind w:left="745"/>
              <w:jc w:val="both"/>
              <w:rPr>
                <w:noProof/>
                <w:lang w:val="lt-LT"/>
              </w:rPr>
            </w:pPr>
          </w:p>
        </w:tc>
      </w:tr>
      <w:tr w:rsidR="00D64B08" w:rsidRPr="00EE5187" w14:paraId="4F4DD7B0" w14:textId="5245F881" w:rsidTr="003E151D">
        <w:tc>
          <w:tcPr>
            <w:tcW w:w="1699" w:type="dxa"/>
            <w:vMerge w:val="restart"/>
            <w:tcMar>
              <w:top w:w="28" w:type="dxa"/>
              <w:bottom w:w="28" w:type="dxa"/>
            </w:tcMar>
          </w:tcPr>
          <w:p w14:paraId="41B589A9" w14:textId="77777777" w:rsidR="00D64B08" w:rsidRPr="00EE5187" w:rsidRDefault="00D64B08" w:rsidP="0075096D">
            <w:pPr>
              <w:pStyle w:val="ListParagraph"/>
              <w:numPr>
                <w:ilvl w:val="0"/>
                <w:numId w:val="1"/>
              </w:numPr>
              <w:ind w:left="316" w:hanging="284"/>
              <w:rPr>
                <w:b/>
                <w:bCs/>
                <w:noProof/>
                <w:lang w:val="lt-LT"/>
              </w:rPr>
            </w:pPr>
            <w:r w:rsidRPr="00EE5187">
              <w:rPr>
                <w:b/>
                <w:bCs/>
                <w:noProof/>
                <w:lang w:val="lt-LT"/>
              </w:rPr>
              <w:t>Pirkimo procedūrų santrauka</w:t>
            </w:r>
          </w:p>
          <w:p w14:paraId="0B79F933" w14:textId="4F892CF0" w:rsidR="00D64B08" w:rsidRPr="00EE5187" w:rsidRDefault="00D64B08" w:rsidP="0075096D">
            <w:pPr>
              <w:pStyle w:val="ListParagraph"/>
              <w:ind w:left="360" w:right="173"/>
              <w:rPr>
                <w:noProof/>
                <w:lang w:val="lt-LT"/>
              </w:rPr>
            </w:pPr>
          </w:p>
        </w:tc>
        <w:tc>
          <w:tcPr>
            <w:tcW w:w="710" w:type="dxa"/>
            <w:vMerge w:val="restart"/>
          </w:tcPr>
          <w:p w14:paraId="1AD2396B" w14:textId="77777777" w:rsidR="00D64B08" w:rsidRPr="00EE5187" w:rsidRDefault="00D64B08" w:rsidP="00CA549C">
            <w:pPr>
              <w:pStyle w:val="ListParagraph"/>
              <w:numPr>
                <w:ilvl w:val="1"/>
                <w:numId w:val="1"/>
              </w:numPr>
              <w:ind w:left="745" w:hanging="709"/>
              <w:jc w:val="both"/>
              <w:rPr>
                <w:rFonts w:eastAsia="Calibri"/>
                <w:noProof/>
                <w:u w:val="single"/>
                <w:lang w:val="lt-LT"/>
              </w:rPr>
            </w:pPr>
          </w:p>
        </w:tc>
        <w:tc>
          <w:tcPr>
            <w:tcW w:w="4780" w:type="dxa"/>
            <w:gridSpan w:val="5"/>
            <w:tcMar>
              <w:top w:w="28" w:type="dxa"/>
              <w:bottom w:w="28" w:type="dxa"/>
            </w:tcMar>
          </w:tcPr>
          <w:p w14:paraId="6159DBB0" w14:textId="1AA72F67" w:rsidR="00D64B08" w:rsidRPr="00EE5187" w:rsidRDefault="00D64B08" w:rsidP="004D0B63">
            <w:pPr>
              <w:spacing w:after="120" w:line="240" w:lineRule="auto"/>
              <w:jc w:val="both"/>
              <w:rPr>
                <w:noProof/>
                <w:lang w:val="lt-LT"/>
              </w:rPr>
            </w:pPr>
            <w:r w:rsidRPr="00EE5187">
              <w:rPr>
                <w:rFonts w:eastAsia="Calibri"/>
                <w:noProof/>
                <w:u w:val="single"/>
                <w:lang w:val="lt-LT"/>
              </w:rPr>
              <w:t>Paskelbus pirkimą procedūros vyksta tokiu eiliškumu:</w:t>
            </w:r>
          </w:p>
        </w:tc>
        <w:tc>
          <w:tcPr>
            <w:tcW w:w="283" w:type="dxa"/>
          </w:tcPr>
          <w:p w14:paraId="416D8C76" w14:textId="77777777" w:rsidR="00D64B08" w:rsidRPr="00EE5187" w:rsidRDefault="00D64B08" w:rsidP="00CA549C">
            <w:pPr>
              <w:ind w:left="36"/>
              <w:jc w:val="both"/>
              <w:rPr>
                <w:noProof/>
                <w:lang w:val="lt-LT"/>
              </w:rPr>
            </w:pPr>
          </w:p>
        </w:tc>
        <w:tc>
          <w:tcPr>
            <w:tcW w:w="1742" w:type="dxa"/>
            <w:vMerge w:val="restart"/>
          </w:tcPr>
          <w:p w14:paraId="10031847" w14:textId="77777777" w:rsidR="00D64B08" w:rsidRPr="00EE5187" w:rsidRDefault="00D64B08" w:rsidP="003E151D">
            <w:pPr>
              <w:pStyle w:val="ListParagraph"/>
              <w:numPr>
                <w:ilvl w:val="0"/>
                <w:numId w:val="4"/>
              </w:numPr>
              <w:spacing w:line="240" w:lineRule="auto"/>
              <w:ind w:right="-246"/>
              <w:rPr>
                <w:b/>
                <w:bCs/>
                <w:noProof/>
                <w:lang w:val="lt-LT"/>
              </w:rPr>
            </w:pPr>
            <w:r w:rsidRPr="00EE5187">
              <w:rPr>
                <w:b/>
                <w:bCs/>
                <w:noProof/>
                <w:lang w:val="lt-LT"/>
              </w:rPr>
              <w:t>Summary of procurement procedures</w:t>
            </w:r>
          </w:p>
          <w:p w14:paraId="031AE68C" w14:textId="5C8DCA54" w:rsidR="00D64B08" w:rsidRPr="00EE5187" w:rsidRDefault="00D64B08" w:rsidP="00485937">
            <w:pPr>
              <w:pStyle w:val="ListParagraph"/>
              <w:spacing w:line="240" w:lineRule="auto"/>
              <w:ind w:left="360" w:right="278"/>
              <w:contextualSpacing w:val="0"/>
              <w:rPr>
                <w:noProof/>
                <w:lang w:val="lt-LT"/>
              </w:rPr>
            </w:pPr>
          </w:p>
        </w:tc>
        <w:tc>
          <w:tcPr>
            <w:tcW w:w="708" w:type="dxa"/>
            <w:vMerge w:val="restart"/>
          </w:tcPr>
          <w:p w14:paraId="5296600F" w14:textId="77777777" w:rsidR="00D64B08" w:rsidRPr="00EE5187" w:rsidRDefault="00D64B08" w:rsidP="00F46887">
            <w:pPr>
              <w:pStyle w:val="ListParagraph"/>
              <w:numPr>
                <w:ilvl w:val="1"/>
                <w:numId w:val="4"/>
              </w:numPr>
              <w:spacing w:after="120" w:line="240" w:lineRule="auto"/>
              <w:ind w:left="636" w:hanging="650"/>
              <w:jc w:val="both"/>
              <w:rPr>
                <w:rFonts w:eastAsia="Calibri"/>
                <w:noProof/>
                <w:u w:val="single"/>
                <w:lang w:val="lt-LT"/>
              </w:rPr>
            </w:pPr>
          </w:p>
        </w:tc>
        <w:tc>
          <w:tcPr>
            <w:tcW w:w="5181" w:type="dxa"/>
            <w:gridSpan w:val="5"/>
          </w:tcPr>
          <w:p w14:paraId="615B5097" w14:textId="230A060A" w:rsidR="00D64B08" w:rsidRPr="00EE5187" w:rsidRDefault="00D64B08" w:rsidP="00D64B08">
            <w:pPr>
              <w:spacing w:after="120" w:line="240" w:lineRule="auto"/>
              <w:ind w:left="-14"/>
              <w:jc w:val="both"/>
              <w:rPr>
                <w:noProof/>
                <w:lang w:val="lt-LT"/>
              </w:rPr>
            </w:pPr>
            <w:r w:rsidRPr="00EE5187">
              <w:rPr>
                <w:rFonts w:eastAsia="Calibri"/>
                <w:noProof/>
                <w:u w:val="single"/>
                <w:lang w:val="lt-LT"/>
              </w:rPr>
              <w:t>Once the procurement has been published, the procedures follow the following sequence:</w:t>
            </w:r>
          </w:p>
        </w:tc>
      </w:tr>
      <w:tr w:rsidR="00D64B08" w:rsidRPr="00EE5187" w14:paraId="2503FB66" w14:textId="75E797E1" w:rsidTr="003E151D">
        <w:tc>
          <w:tcPr>
            <w:tcW w:w="1699" w:type="dxa"/>
            <w:vMerge/>
            <w:tcMar>
              <w:top w:w="28" w:type="dxa"/>
              <w:bottom w:w="28" w:type="dxa"/>
            </w:tcMar>
          </w:tcPr>
          <w:p w14:paraId="04DC88A6" w14:textId="77777777" w:rsidR="00D64B08" w:rsidRPr="00EE5187" w:rsidRDefault="00D64B08" w:rsidP="001A7483">
            <w:pPr>
              <w:pStyle w:val="ListParagraph"/>
              <w:ind w:left="316"/>
              <w:rPr>
                <w:b/>
                <w:bCs/>
                <w:noProof/>
                <w:lang w:val="lt-LT"/>
              </w:rPr>
            </w:pPr>
          </w:p>
        </w:tc>
        <w:tc>
          <w:tcPr>
            <w:tcW w:w="710" w:type="dxa"/>
            <w:vMerge/>
          </w:tcPr>
          <w:p w14:paraId="7848FBFF" w14:textId="77777777" w:rsidR="00D64B08" w:rsidRPr="00EE5187" w:rsidRDefault="00D64B08" w:rsidP="00F46887">
            <w:pPr>
              <w:pStyle w:val="ListParagraph"/>
              <w:numPr>
                <w:ilvl w:val="0"/>
                <w:numId w:val="5"/>
              </w:numPr>
              <w:ind w:left="1164" w:hanging="425"/>
              <w:jc w:val="both"/>
              <w:rPr>
                <w:rFonts w:eastAsia="Calibri"/>
                <w:noProof/>
                <w:lang w:val="lt-LT"/>
              </w:rPr>
            </w:pPr>
          </w:p>
        </w:tc>
        <w:tc>
          <w:tcPr>
            <w:tcW w:w="4780" w:type="dxa"/>
            <w:gridSpan w:val="5"/>
            <w:tcMar>
              <w:top w:w="28" w:type="dxa"/>
              <w:bottom w:w="28" w:type="dxa"/>
            </w:tcMar>
          </w:tcPr>
          <w:p w14:paraId="1B72FA96" w14:textId="5924EA9A" w:rsidR="00D64B08" w:rsidRPr="00EE5187" w:rsidRDefault="00D64B08" w:rsidP="00A161ED">
            <w:pPr>
              <w:pStyle w:val="ListParagraph"/>
              <w:numPr>
                <w:ilvl w:val="0"/>
                <w:numId w:val="5"/>
              </w:numPr>
              <w:spacing w:after="40"/>
              <w:ind w:left="322" w:hanging="290"/>
              <w:contextualSpacing w:val="0"/>
              <w:jc w:val="both"/>
              <w:rPr>
                <w:noProof/>
                <w:lang w:val="lt-LT"/>
              </w:rPr>
            </w:pPr>
            <w:r w:rsidRPr="00EE5187">
              <w:rPr>
                <w:rFonts w:eastAsia="Calibri"/>
                <w:noProof/>
                <w:lang w:val="lt-LT"/>
              </w:rPr>
              <w:t>Tiekėjai teikia Paraiškas.</w:t>
            </w:r>
          </w:p>
        </w:tc>
        <w:tc>
          <w:tcPr>
            <w:tcW w:w="283" w:type="dxa"/>
          </w:tcPr>
          <w:p w14:paraId="19CE07A3" w14:textId="77777777" w:rsidR="00D64B08" w:rsidRPr="00EE5187" w:rsidRDefault="00D64B08" w:rsidP="00A161ED">
            <w:pPr>
              <w:spacing w:after="40"/>
              <w:ind w:left="36"/>
              <w:jc w:val="both"/>
              <w:rPr>
                <w:noProof/>
                <w:lang w:val="lt-LT"/>
              </w:rPr>
            </w:pPr>
          </w:p>
        </w:tc>
        <w:tc>
          <w:tcPr>
            <w:tcW w:w="1742" w:type="dxa"/>
            <w:vMerge/>
          </w:tcPr>
          <w:p w14:paraId="1B129B46" w14:textId="77777777" w:rsidR="00D64B08" w:rsidRPr="00EE5187" w:rsidRDefault="00D64B08" w:rsidP="00A161ED">
            <w:pPr>
              <w:spacing w:after="40"/>
              <w:ind w:left="36"/>
              <w:jc w:val="both"/>
              <w:rPr>
                <w:noProof/>
                <w:lang w:val="lt-LT"/>
              </w:rPr>
            </w:pPr>
          </w:p>
        </w:tc>
        <w:tc>
          <w:tcPr>
            <w:tcW w:w="708" w:type="dxa"/>
            <w:vMerge/>
          </w:tcPr>
          <w:p w14:paraId="02E2F344" w14:textId="77777777" w:rsidR="00D64B08" w:rsidRPr="00EE5187" w:rsidRDefault="00D64B08" w:rsidP="00A161ED">
            <w:pPr>
              <w:pStyle w:val="ListParagraph"/>
              <w:numPr>
                <w:ilvl w:val="0"/>
                <w:numId w:val="6"/>
              </w:numPr>
              <w:spacing w:after="40" w:line="240" w:lineRule="auto"/>
              <w:ind w:left="1023" w:hanging="425"/>
              <w:contextualSpacing w:val="0"/>
              <w:jc w:val="both"/>
              <w:rPr>
                <w:rFonts w:eastAsia="Calibri"/>
                <w:noProof/>
                <w:lang w:val="lt-LT"/>
              </w:rPr>
            </w:pPr>
          </w:p>
        </w:tc>
        <w:tc>
          <w:tcPr>
            <w:tcW w:w="5181" w:type="dxa"/>
            <w:gridSpan w:val="5"/>
          </w:tcPr>
          <w:p w14:paraId="50BA805C" w14:textId="1AE29E63" w:rsidR="00D64B08" w:rsidRPr="00EE5187" w:rsidRDefault="00D64B08" w:rsidP="00A161ED">
            <w:pPr>
              <w:pStyle w:val="ListParagraph"/>
              <w:numPr>
                <w:ilvl w:val="0"/>
                <w:numId w:val="6"/>
              </w:numPr>
              <w:spacing w:after="40" w:line="240" w:lineRule="auto"/>
              <w:ind w:left="317" w:hanging="283"/>
              <w:contextualSpacing w:val="0"/>
              <w:jc w:val="both"/>
              <w:rPr>
                <w:noProof/>
                <w:lang w:val="lt-LT"/>
              </w:rPr>
            </w:pPr>
            <w:r w:rsidRPr="00EE5187">
              <w:rPr>
                <w:rFonts w:eastAsia="Calibri"/>
                <w:noProof/>
                <w:lang w:val="lt-LT"/>
              </w:rPr>
              <w:t>Suppliers submit Applications.</w:t>
            </w:r>
          </w:p>
        </w:tc>
      </w:tr>
      <w:tr w:rsidR="00D64B08" w:rsidRPr="00EE5187" w14:paraId="2B453FDD" w14:textId="77777777" w:rsidTr="003E151D">
        <w:tc>
          <w:tcPr>
            <w:tcW w:w="1699" w:type="dxa"/>
            <w:vMerge/>
            <w:tcMar>
              <w:top w:w="28" w:type="dxa"/>
              <w:bottom w:w="28" w:type="dxa"/>
            </w:tcMar>
          </w:tcPr>
          <w:p w14:paraId="408149DE" w14:textId="77777777" w:rsidR="00D64B08" w:rsidRPr="00EE5187" w:rsidRDefault="00D64B08" w:rsidP="001A7483">
            <w:pPr>
              <w:pStyle w:val="ListParagraph"/>
              <w:ind w:left="316"/>
              <w:rPr>
                <w:b/>
                <w:bCs/>
                <w:noProof/>
                <w:lang w:val="lt-LT"/>
              </w:rPr>
            </w:pPr>
          </w:p>
        </w:tc>
        <w:tc>
          <w:tcPr>
            <w:tcW w:w="710" w:type="dxa"/>
            <w:vMerge/>
          </w:tcPr>
          <w:p w14:paraId="08A97BD6" w14:textId="77777777" w:rsidR="00D64B08" w:rsidRPr="00EE5187" w:rsidRDefault="00D64B08" w:rsidP="00F46887">
            <w:pPr>
              <w:pStyle w:val="ListParagraph"/>
              <w:numPr>
                <w:ilvl w:val="0"/>
                <w:numId w:val="5"/>
              </w:numPr>
              <w:ind w:left="1164" w:hanging="425"/>
              <w:jc w:val="both"/>
              <w:rPr>
                <w:rFonts w:eastAsia="Calibri"/>
                <w:noProof/>
                <w:lang w:val="lt-LT"/>
              </w:rPr>
            </w:pPr>
          </w:p>
        </w:tc>
        <w:tc>
          <w:tcPr>
            <w:tcW w:w="4780" w:type="dxa"/>
            <w:gridSpan w:val="5"/>
            <w:tcMar>
              <w:top w:w="28" w:type="dxa"/>
              <w:bottom w:w="28" w:type="dxa"/>
            </w:tcMar>
          </w:tcPr>
          <w:p w14:paraId="3AFBAB6E" w14:textId="5333E372" w:rsidR="00D64B08" w:rsidRPr="00EE5187" w:rsidRDefault="00D64B08" w:rsidP="00A161ED">
            <w:pPr>
              <w:pStyle w:val="ListParagraph"/>
              <w:numPr>
                <w:ilvl w:val="0"/>
                <w:numId w:val="5"/>
              </w:numPr>
              <w:spacing w:after="40"/>
              <w:ind w:left="322" w:hanging="290"/>
              <w:contextualSpacing w:val="0"/>
              <w:jc w:val="both"/>
              <w:rPr>
                <w:rFonts w:eastAsia="Calibri"/>
                <w:noProof/>
                <w:lang w:val="lt-LT"/>
              </w:rPr>
            </w:pPr>
            <w:r w:rsidRPr="00EE5187">
              <w:rPr>
                <w:rFonts w:eastAsia="Calibri"/>
                <w:noProof/>
                <w:lang w:val="lt-LT"/>
              </w:rPr>
              <w:t>Vertinamos tiekėjų Paraiškos, EBVPD, kiti privalomi dokumentai.</w:t>
            </w:r>
          </w:p>
        </w:tc>
        <w:tc>
          <w:tcPr>
            <w:tcW w:w="283" w:type="dxa"/>
          </w:tcPr>
          <w:p w14:paraId="63EC765F" w14:textId="77777777" w:rsidR="00D64B08" w:rsidRPr="00EE5187" w:rsidRDefault="00D64B08" w:rsidP="00A161ED">
            <w:pPr>
              <w:spacing w:after="40"/>
              <w:ind w:left="36"/>
              <w:jc w:val="both"/>
              <w:rPr>
                <w:noProof/>
                <w:lang w:val="lt-LT"/>
              </w:rPr>
            </w:pPr>
          </w:p>
        </w:tc>
        <w:tc>
          <w:tcPr>
            <w:tcW w:w="1742" w:type="dxa"/>
            <w:vMerge/>
          </w:tcPr>
          <w:p w14:paraId="01860B6F" w14:textId="77777777" w:rsidR="00D64B08" w:rsidRPr="00EE5187" w:rsidRDefault="00D64B08" w:rsidP="00A161ED">
            <w:pPr>
              <w:spacing w:after="40"/>
              <w:ind w:left="36"/>
              <w:jc w:val="both"/>
              <w:rPr>
                <w:noProof/>
                <w:lang w:val="lt-LT"/>
              </w:rPr>
            </w:pPr>
          </w:p>
        </w:tc>
        <w:tc>
          <w:tcPr>
            <w:tcW w:w="708" w:type="dxa"/>
            <w:vMerge/>
          </w:tcPr>
          <w:p w14:paraId="5E0DA137" w14:textId="77777777" w:rsidR="00D64B08" w:rsidRPr="00EE5187" w:rsidRDefault="00D64B08" w:rsidP="00A161ED">
            <w:pPr>
              <w:pStyle w:val="ListParagraph"/>
              <w:numPr>
                <w:ilvl w:val="0"/>
                <w:numId w:val="6"/>
              </w:numPr>
              <w:spacing w:after="40" w:line="240" w:lineRule="auto"/>
              <w:ind w:left="1023" w:hanging="425"/>
              <w:contextualSpacing w:val="0"/>
              <w:jc w:val="both"/>
              <w:rPr>
                <w:rFonts w:eastAsia="Calibri"/>
                <w:noProof/>
                <w:lang w:val="lt-LT"/>
              </w:rPr>
            </w:pPr>
          </w:p>
        </w:tc>
        <w:tc>
          <w:tcPr>
            <w:tcW w:w="5181" w:type="dxa"/>
            <w:gridSpan w:val="5"/>
          </w:tcPr>
          <w:p w14:paraId="0E714A8A" w14:textId="7E034226" w:rsidR="00D64B08" w:rsidRPr="00EE5187" w:rsidRDefault="00D64B08" w:rsidP="00A161ED">
            <w:pPr>
              <w:pStyle w:val="ListParagraph"/>
              <w:numPr>
                <w:ilvl w:val="0"/>
                <w:numId w:val="6"/>
              </w:numPr>
              <w:spacing w:after="40" w:line="240" w:lineRule="auto"/>
              <w:ind w:left="317" w:hanging="283"/>
              <w:contextualSpacing w:val="0"/>
              <w:jc w:val="both"/>
              <w:rPr>
                <w:rFonts w:eastAsia="Calibri"/>
                <w:noProof/>
                <w:lang w:val="lt-LT"/>
              </w:rPr>
            </w:pPr>
            <w:r w:rsidRPr="00EE5187">
              <w:rPr>
                <w:rFonts w:eastAsia="Calibri"/>
                <w:noProof/>
                <w:lang w:val="lt-LT"/>
              </w:rPr>
              <w:t>Suppliers' Applications, ESPD and other required documents are evaluated.</w:t>
            </w:r>
          </w:p>
        </w:tc>
      </w:tr>
      <w:tr w:rsidR="00D64B08" w:rsidRPr="00EE5187" w14:paraId="333EF2E3" w14:textId="77777777" w:rsidTr="003E151D">
        <w:tc>
          <w:tcPr>
            <w:tcW w:w="1699" w:type="dxa"/>
            <w:vMerge/>
            <w:tcMar>
              <w:top w:w="28" w:type="dxa"/>
              <w:bottom w:w="28" w:type="dxa"/>
            </w:tcMar>
          </w:tcPr>
          <w:p w14:paraId="44B1C3F3" w14:textId="77777777" w:rsidR="00D64B08" w:rsidRPr="00EE5187" w:rsidRDefault="00D64B08" w:rsidP="001A7483">
            <w:pPr>
              <w:pStyle w:val="ListParagraph"/>
              <w:ind w:left="316"/>
              <w:rPr>
                <w:b/>
                <w:bCs/>
                <w:noProof/>
                <w:lang w:val="lt-LT"/>
              </w:rPr>
            </w:pPr>
          </w:p>
        </w:tc>
        <w:tc>
          <w:tcPr>
            <w:tcW w:w="710" w:type="dxa"/>
            <w:vMerge/>
          </w:tcPr>
          <w:p w14:paraId="50573B09" w14:textId="77777777" w:rsidR="00D64B08" w:rsidRPr="00EE5187" w:rsidRDefault="00D64B08" w:rsidP="00F46887">
            <w:pPr>
              <w:pStyle w:val="ListParagraph"/>
              <w:numPr>
                <w:ilvl w:val="0"/>
                <w:numId w:val="5"/>
              </w:numPr>
              <w:ind w:left="1164" w:hanging="425"/>
              <w:jc w:val="both"/>
              <w:rPr>
                <w:rFonts w:eastAsia="Calibri"/>
                <w:noProof/>
                <w:lang w:val="lt-LT"/>
              </w:rPr>
            </w:pPr>
          </w:p>
        </w:tc>
        <w:tc>
          <w:tcPr>
            <w:tcW w:w="4780" w:type="dxa"/>
            <w:gridSpan w:val="5"/>
            <w:tcMar>
              <w:top w:w="28" w:type="dxa"/>
              <w:bottom w:w="28" w:type="dxa"/>
            </w:tcMar>
          </w:tcPr>
          <w:p w14:paraId="72B726A7" w14:textId="62CC3D44" w:rsidR="00D64B08" w:rsidRPr="00EE5187" w:rsidRDefault="00D64B08" w:rsidP="00A161ED">
            <w:pPr>
              <w:pStyle w:val="ListParagraph"/>
              <w:numPr>
                <w:ilvl w:val="0"/>
                <w:numId w:val="5"/>
              </w:numPr>
              <w:spacing w:after="40"/>
              <w:ind w:left="322" w:hanging="290"/>
              <w:contextualSpacing w:val="0"/>
              <w:jc w:val="both"/>
              <w:rPr>
                <w:rFonts w:eastAsia="Calibri"/>
                <w:noProof/>
                <w:lang w:val="lt-LT"/>
              </w:rPr>
            </w:pPr>
            <w:r w:rsidRPr="00EE5187">
              <w:rPr>
                <w:rFonts w:eastAsia="Calibri"/>
                <w:noProof/>
                <w:lang w:val="lt-LT"/>
              </w:rPr>
              <w:t>Tiekėjai, kurių Paraiškos su pateiktais dokumentais atitinka nustatytus reikalavimus, kviečiami teikti Pirminius pasiūlymus.</w:t>
            </w:r>
          </w:p>
        </w:tc>
        <w:tc>
          <w:tcPr>
            <w:tcW w:w="283" w:type="dxa"/>
          </w:tcPr>
          <w:p w14:paraId="7752CBA7" w14:textId="77777777" w:rsidR="00D64B08" w:rsidRPr="00EE5187" w:rsidRDefault="00D64B08" w:rsidP="00A161ED">
            <w:pPr>
              <w:spacing w:after="40"/>
              <w:ind w:left="36"/>
              <w:jc w:val="both"/>
              <w:rPr>
                <w:noProof/>
                <w:lang w:val="lt-LT"/>
              </w:rPr>
            </w:pPr>
          </w:p>
        </w:tc>
        <w:tc>
          <w:tcPr>
            <w:tcW w:w="1742" w:type="dxa"/>
            <w:vMerge/>
          </w:tcPr>
          <w:p w14:paraId="3E5BB097" w14:textId="77777777" w:rsidR="00D64B08" w:rsidRPr="00EE5187" w:rsidRDefault="00D64B08" w:rsidP="00A161ED">
            <w:pPr>
              <w:spacing w:after="40"/>
              <w:ind w:left="36"/>
              <w:jc w:val="both"/>
              <w:rPr>
                <w:noProof/>
                <w:lang w:val="lt-LT"/>
              </w:rPr>
            </w:pPr>
          </w:p>
        </w:tc>
        <w:tc>
          <w:tcPr>
            <w:tcW w:w="708" w:type="dxa"/>
            <w:vMerge/>
          </w:tcPr>
          <w:p w14:paraId="63C5B565" w14:textId="77777777" w:rsidR="00D64B08" w:rsidRPr="00EE5187" w:rsidRDefault="00D64B08" w:rsidP="00A161ED">
            <w:pPr>
              <w:pStyle w:val="ListParagraph"/>
              <w:numPr>
                <w:ilvl w:val="0"/>
                <w:numId w:val="6"/>
              </w:numPr>
              <w:spacing w:after="40" w:line="240" w:lineRule="auto"/>
              <w:ind w:left="1023" w:hanging="425"/>
              <w:contextualSpacing w:val="0"/>
              <w:jc w:val="both"/>
              <w:rPr>
                <w:rFonts w:eastAsia="Calibri"/>
                <w:noProof/>
                <w:lang w:val="lt-LT"/>
              </w:rPr>
            </w:pPr>
          </w:p>
        </w:tc>
        <w:tc>
          <w:tcPr>
            <w:tcW w:w="5181" w:type="dxa"/>
            <w:gridSpan w:val="5"/>
          </w:tcPr>
          <w:p w14:paraId="5E92727C" w14:textId="4BD27455" w:rsidR="00D64B08" w:rsidRPr="00EE5187" w:rsidRDefault="00D64B08" w:rsidP="00A161ED">
            <w:pPr>
              <w:pStyle w:val="ListParagraph"/>
              <w:numPr>
                <w:ilvl w:val="0"/>
                <w:numId w:val="6"/>
              </w:numPr>
              <w:spacing w:after="40" w:line="240" w:lineRule="auto"/>
              <w:ind w:left="317" w:hanging="283"/>
              <w:contextualSpacing w:val="0"/>
              <w:jc w:val="both"/>
              <w:rPr>
                <w:rFonts w:eastAsia="Calibri"/>
                <w:noProof/>
                <w:lang w:val="lt-LT"/>
              </w:rPr>
            </w:pPr>
            <w:r w:rsidRPr="00EE5187">
              <w:rPr>
                <w:rFonts w:eastAsia="Calibri"/>
                <w:noProof/>
                <w:lang w:val="lt-LT"/>
              </w:rPr>
              <w:t>Suppliers whose Applications, together with the documents provided, comply with the requirements are invited to submit Initial Tenders.</w:t>
            </w:r>
          </w:p>
        </w:tc>
      </w:tr>
      <w:tr w:rsidR="00D64B08" w:rsidRPr="00EE5187" w14:paraId="243E1C03" w14:textId="77777777" w:rsidTr="003E151D">
        <w:tc>
          <w:tcPr>
            <w:tcW w:w="1699" w:type="dxa"/>
            <w:vMerge/>
            <w:tcMar>
              <w:top w:w="28" w:type="dxa"/>
              <w:bottom w:w="28" w:type="dxa"/>
            </w:tcMar>
          </w:tcPr>
          <w:p w14:paraId="10F8C144" w14:textId="77777777" w:rsidR="00D64B08" w:rsidRPr="00EE5187" w:rsidRDefault="00D64B08" w:rsidP="001A7483">
            <w:pPr>
              <w:pStyle w:val="ListParagraph"/>
              <w:ind w:left="316"/>
              <w:rPr>
                <w:b/>
                <w:bCs/>
                <w:noProof/>
                <w:lang w:val="lt-LT"/>
              </w:rPr>
            </w:pPr>
          </w:p>
        </w:tc>
        <w:tc>
          <w:tcPr>
            <w:tcW w:w="710" w:type="dxa"/>
            <w:vMerge/>
          </w:tcPr>
          <w:p w14:paraId="22F67114" w14:textId="77777777" w:rsidR="00D64B08" w:rsidRPr="00EE5187" w:rsidRDefault="00D64B08" w:rsidP="00F46887">
            <w:pPr>
              <w:pStyle w:val="ListParagraph"/>
              <w:numPr>
                <w:ilvl w:val="0"/>
                <w:numId w:val="5"/>
              </w:numPr>
              <w:ind w:left="1164" w:hanging="425"/>
              <w:jc w:val="both"/>
              <w:rPr>
                <w:rFonts w:eastAsia="Calibri"/>
                <w:noProof/>
                <w:lang w:val="lt-LT"/>
              </w:rPr>
            </w:pPr>
          </w:p>
        </w:tc>
        <w:tc>
          <w:tcPr>
            <w:tcW w:w="4780" w:type="dxa"/>
            <w:gridSpan w:val="5"/>
            <w:tcMar>
              <w:top w:w="28" w:type="dxa"/>
              <w:bottom w:w="28" w:type="dxa"/>
            </w:tcMar>
          </w:tcPr>
          <w:p w14:paraId="321AF62A" w14:textId="51862997" w:rsidR="00D64B08" w:rsidRPr="00EE5187" w:rsidRDefault="00D64B08" w:rsidP="00A161ED">
            <w:pPr>
              <w:pStyle w:val="ListParagraph"/>
              <w:numPr>
                <w:ilvl w:val="0"/>
                <w:numId w:val="5"/>
              </w:numPr>
              <w:spacing w:after="40"/>
              <w:ind w:left="322" w:hanging="290"/>
              <w:contextualSpacing w:val="0"/>
              <w:jc w:val="both"/>
              <w:rPr>
                <w:rFonts w:eastAsia="Calibri"/>
                <w:noProof/>
                <w:lang w:val="lt-LT"/>
              </w:rPr>
            </w:pPr>
            <w:r w:rsidRPr="00EE5187">
              <w:rPr>
                <w:rFonts w:eastAsia="Calibri"/>
                <w:noProof/>
                <w:lang w:val="lt-LT"/>
              </w:rPr>
              <w:t>Vertinami tiekėjų Pirminiai pasiūlymai.</w:t>
            </w:r>
          </w:p>
        </w:tc>
        <w:tc>
          <w:tcPr>
            <w:tcW w:w="283" w:type="dxa"/>
          </w:tcPr>
          <w:p w14:paraId="4F628665" w14:textId="77777777" w:rsidR="00D64B08" w:rsidRPr="00EE5187" w:rsidRDefault="00D64B08" w:rsidP="00A161ED">
            <w:pPr>
              <w:spacing w:after="40"/>
              <w:ind w:left="36"/>
              <w:jc w:val="both"/>
              <w:rPr>
                <w:noProof/>
                <w:lang w:val="lt-LT"/>
              </w:rPr>
            </w:pPr>
          </w:p>
        </w:tc>
        <w:tc>
          <w:tcPr>
            <w:tcW w:w="1742" w:type="dxa"/>
            <w:vMerge/>
          </w:tcPr>
          <w:p w14:paraId="11CAA211" w14:textId="77777777" w:rsidR="00D64B08" w:rsidRPr="00EE5187" w:rsidRDefault="00D64B08" w:rsidP="00A161ED">
            <w:pPr>
              <w:spacing w:after="40"/>
              <w:ind w:left="36"/>
              <w:jc w:val="both"/>
              <w:rPr>
                <w:noProof/>
                <w:lang w:val="lt-LT"/>
              </w:rPr>
            </w:pPr>
          </w:p>
        </w:tc>
        <w:tc>
          <w:tcPr>
            <w:tcW w:w="708" w:type="dxa"/>
            <w:vMerge/>
          </w:tcPr>
          <w:p w14:paraId="3F460BCB" w14:textId="77777777" w:rsidR="00D64B08" w:rsidRPr="00EE5187" w:rsidRDefault="00D64B08" w:rsidP="00A161ED">
            <w:pPr>
              <w:pStyle w:val="ListParagraph"/>
              <w:numPr>
                <w:ilvl w:val="0"/>
                <w:numId w:val="6"/>
              </w:numPr>
              <w:spacing w:after="40" w:line="240" w:lineRule="auto"/>
              <w:ind w:left="1023" w:hanging="425"/>
              <w:contextualSpacing w:val="0"/>
              <w:jc w:val="both"/>
              <w:rPr>
                <w:rFonts w:eastAsia="Calibri"/>
                <w:noProof/>
                <w:lang w:val="lt-LT"/>
              </w:rPr>
            </w:pPr>
          </w:p>
        </w:tc>
        <w:tc>
          <w:tcPr>
            <w:tcW w:w="5181" w:type="dxa"/>
            <w:gridSpan w:val="5"/>
          </w:tcPr>
          <w:p w14:paraId="25B823B2" w14:textId="5E6762CC" w:rsidR="00D64B08" w:rsidRPr="00EE5187" w:rsidRDefault="00D64B08" w:rsidP="00A161ED">
            <w:pPr>
              <w:pStyle w:val="ListParagraph"/>
              <w:numPr>
                <w:ilvl w:val="0"/>
                <w:numId w:val="6"/>
              </w:numPr>
              <w:spacing w:after="40" w:line="240" w:lineRule="auto"/>
              <w:ind w:left="317" w:hanging="283"/>
              <w:contextualSpacing w:val="0"/>
              <w:jc w:val="both"/>
              <w:rPr>
                <w:rFonts w:eastAsia="Calibri"/>
                <w:noProof/>
                <w:lang w:val="lt-LT"/>
              </w:rPr>
            </w:pPr>
            <w:r w:rsidRPr="00EE5187">
              <w:rPr>
                <w:rFonts w:eastAsia="Calibri"/>
                <w:noProof/>
                <w:lang w:val="lt-LT"/>
              </w:rPr>
              <w:t>Suppliers' Initial tenders are evaluated.</w:t>
            </w:r>
          </w:p>
        </w:tc>
      </w:tr>
      <w:tr w:rsidR="00D64B08" w:rsidRPr="00EE5187" w14:paraId="074A1C8F" w14:textId="77777777" w:rsidTr="003E151D">
        <w:tc>
          <w:tcPr>
            <w:tcW w:w="1699" w:type="dxa"/>
            <w:vMerge/>
            <w:tcMar>
              <w:top w:w="28" w:type="dxa"/>
              <w:bottom w:w="28" w:type="dxa"/>
            </w:tcMar>
          </w:tcPr>
          <w:p w14:paraId="2541F535" w14:textId="77777777" w:rsidR="00D64B08" w:rsidRPr="00EE5187" w:rsidRDefault="00D64B08" w:rsidP="001A7483">
            <w:pPr>
              <w:pStyle w:val="ListParagraph"/>
              <w:ind w:left="316"/>
              <w:rPr>
                <w:b/>
                <w:bCs/>
                <w:noProof/>
                <w:lang w:val="lt-LT"/>
              </w:rPr>
            </w:pPr>
          </w:p>
        </w:tc>
        <w:tc>
          <w:tcPr>
            <w:tcW w:w="710" w:type="dxa"/>
            <w:vMerge/>
          </w:tcPr>
          <w:p w14:paraId="4CFC3AA0" w14:textId="77777777" w:rsidR="00D64B08" w:rsidRPr="00EE5187" w:rsidRDefault="00D64B08" w:rsidP="00F46887">
            <w:pPr>
              <w:pStyle w:val="ListParagraph"/>
              <w:numPr>
                <w:ilvl w:val="0"/>
                <w:numId w:val="5"/>
              </w:numPr>
              <w:ind w:left="1164" w:hanging="425"/>
              <w:jc w:val="both"/>
              <w:rPr>
                <w:rFonts w:eastAsia="Calibri"/>
                <w:noProof/>
                <w:lang w:val="lt-LT"/>
              </w:rPr>
            </w:pPr>
          </w:p>
        </w:tc>
        <w:tc>
          <w:tcPr>
            <w:tcW w:w="4780" w:type="dxa"/>
            <w:gridSpan w:val="5"/>
            <w:tcMar>
              <w:top w:w="28" w:type="dxa"/>
              <w:bottom w:w="28" w:type="dxa"/>
            </w:tcMar>
          </w:tcPr>
          <w:p w14:paraId="6E68C619" w14:textId="349ED91F" w:rsidR="00D64B08" w:rsidRPr="00EE5187" w:rsidRDefault="00D64B08" w:rsidP="00A161ED">
            <w:pPr>
              <w:pStyle w:val="ListParagraph"/>
              <w:numPr>
                <w:ilvl w:val="0"/>
                <w:numId w:val="5"/>
              </w:numPr>
              <w:spacing w:after="40"/>
              <w:ind w:left="322" w:hanging="290"/>
              <w:contextualSpacing w:val="0"/>
              <w:jc w:val="both"/>
              <w:rPr>
                <w:rFonts w:eastAsia="Calibri"/>
                <w:noProof/>
                <w:lang w:val="lt-LT"/>
              </w:rPr>
            </w:pPr>
            <w:r w:rsidRPr="00EE5187">
              <w:rPr>
                <w:rFonts w:eastAsia="Calibri"/>
                <w:noProof/>
                <w:lang w:val="lt-LT"/>
              </w:rPr>
              <w:t>Vykdomos Derybos (gali būti prašoma pateikti Pakeistus pasiūlymus).</w:t>
            </w:r>
          </w:p>
        </w:tc>
        <w:tc>
          <w:tcPr>
            <w:tcW w:w="283" w:type="dxa"/>
          </w:tcPr>
          <w:p w14:paraId="448490BD" w14:textId="77777777" w:rsidR="00D64B08" w:rsidRPr="00EE5187" w:rsidRDefault="00D64B08" w:rsidP="00A161ED">
            <w:pPr>
              <w:spacing w:after="40"/>
              <w:ind w:left="36"/>
              <w:jc w:val="both"/>
              <w:rPr>
                <w:noProof/>
                <w:lang w:val="lt-LT"/>
              </w:rPr>
            </w:pPr>
          </w:p>
        </w:tc>
        <w:tc>
          <w:tcPr>
            <w:tcW w:w="1742" w:type="dxa"/>
            <w:vMerge/>
          </w:tcPr>
          <w:p w14:paraId="2CB16C9E" w14:textId="77777777" w:rsidR="00D64B08" w:rsidRPr="00EE5187" w:rsidRDefault="00D64B08" w:rsidP="00A161ED">
            <w:pPr>
              <w:spacing w:after="40"/>
              <w:ind w:left="36"/>
              <w:jc w:val="both"/>
              <w:rPr>
                <w:noProof/>
                <w:lang w:val="lt-LT"/>
              </w:rPr>
            </w:pPr>
          </w:p>
        </w:tc>
        <w:tc>
          <w:tcPr>
            <w:tcW w:w="708" w:type="dxa"/>
            <w:vMerge/>
          </w:tcPr>
          <w:p w14:paraId="79C86DCF" w14:textId="77777777" w:rsidR="00D64B08" w:rsidRPr="00EE5187" w:rsidRDefault="00D64B08" w:rsidP="00A161ED">
            <w:pPr>
              <w:pStyle w:val="ListParagraph"/>
              <w:numPr>
                <w:ilvl w:val="0"/>
                <w:numId w:val="6"/>
              </w:numPr>
              <w:spacing w:after="40" w:line="240" w:lineRule="auto"/>
              <w:ind w:left="1023" w:hanging="425"/>
              <w:contextualSpacing w:val="0"/>
              <w:jc w:val="both"/>
              <w:rPr>
                <w:rFonts w:eastAsia="Calibri"/>
                <w:noProof/>
                <w:lang w:val="lt-LT"/>
              </w:rPr>
            </w:pPr>
          </w:p>
        </w:tc>
        <w:tc>
          <w:tcPr>
            <w:tcW w:w="5181" w:type="dxa"/>
            <w:gridSpan w:val="5"/>
          </w:tcPr>
          <w:p w14:paraId="2DA0A797" w14:textId="13BAA13D" w:rsidR="00D64B08" w:rsidRPr="00EE5187" w:rsidRDefault="00D64B08" w:rsidP="00A161ED">
            <w:pPr>
              <w:pStyle w:val="ListParagraph"/>
              <w:numPr>
                <w:ilvl w:val="0"/>
                <w:numId w:val="6"/>
              </w:numPr>
              <w:spacing w:after="40" w:line="240" w:lineRule="auto"/>
              <w:ind w:left="317" w:hanging="283"/>
              <w:contextualSpacing w:val="0"/>
              <w:jc w:val="both"/>
              <w:rPr>
                <w:rFonts w:eastAsia="Calibri"/>
                <w:noProof/>
                <w:lang w:val="lt-LT"/>
              </w:rPr>
            </w:pPr>
            <w:r w:rsidRPr="00EE5187">
              <w:rPr>
                <w:rFonts w:eastAsia="Calibri"/>
                <w:noProof/>
                <w:lang w:val="lt-LT"/>
              </w:rPr>
              <w:t>Negotiations are conducted (Amended Tenders may be requested).</w:t>
            </w:r>
          </w:p>
        </w:tc>
      </w:tr>
      <w:tr w:rsidR="00D64B08" w:rsidRPr="00EE5187" w14:paraId="6647C3C8" w14:textId="77777777" w:rsidTr="003E151D">
        <w:tc>
          <w:tcPr>
            <w:tcW w:w="1699" w:type="dxa"/>
            <w:vMerge/>
            <w:tcMar>
              <w:top w:w="28" w:type="dxa"/>
              <w:bottom w:w="28" w:type="dxa"/>
            </w:tcMar>
          </w:tcPr>
          <w:p w14:paraId="41363F1D" w14:textId="77777777" w:rsidR="00D64B08" w:rsidRPr="00EE5187" w:rsidRDefault="00D64B08" w:rsidP="001A7483">
            <w:pPr>
              <w:pStyle w:val="ListParagraph"/>
              <w:ind w:left="316"/>
              <w:rPr>
                <w:b/>
                <w:bCs/>
                <w:noProof/>
                <w:lang w:val="lt-LT"/>
              </w:rPr>
            </w:pPr>
          </w:p>
        </w:tc>
        <w:tc>
          <w:tcPr>
            <w:tcW w:w="710" w:type="dxa"/>
            <w:vMerge/>
          </w:tcPr>
          <w:p w14:paraId="32CD6478" w14:textId="77777777" w:rsidR="00D64B08" w:rsidRPr="00EE5187" w:rsidRDefault="00D64B08" w:rsidP="00F46887">
            <w:pPr>
              <w:pStyle w:val="ListParagraph"/>
              <w:numPr>
                <w:ilvl w:val="0"/>
                <w:numId w:val="5"/>
              </w:numPr>
              <w:ind w:left="1164" w:hanging="425"/>
              <w:jc w:val="both"/>
              <w:rPr>
                <w:rFonts w:eastAsia="Calibri"/>
                <w:noProof/>
                <w:lang w:val="lt-LT"/>
              </w:rPr>
            </w:pPr>
          </w:p>
        </w:tc>
        <w:tc>
          <w:tcPr>
            <w:tcW w:w="4780" w:type="dxa"/>
            <w:gridSpan w:val="5"/>
            <w:tcMar>
              <w:top w:w="28" w:type="dxa"/>
              <w:bottom w:w="28" w:type="dxa"/>
            </w:tcMar>
          </w:tcPr>
          <w:p w14:paraId="592018F8" w14:textId="20E2AB2B" w:rsidR="00D64B08" w:rsidRPr="00EE5187" w:rsidRDefault="00D64B08" w:rsidP="00A161ED">
            <w:pPr>
              <w:pStyle w:val="ListParagraph"/>
              <w:numPr>
                <w:ilvl w:val="0"/>
                <w:numId w:val="5"/>
              </w:numPr>
              <w:spacing w:after="40"/>
              <w:ind w:left="322" w:hanging="290"/>
              <w:contextualSpacing w:val="0"/>
              <w:jc w:val="both"/>
              <w:rPr>
                <w:rFonts w:eastAsia="Calibri"/>
                <w:noProof/>
                <w:lang w:val="lt-LT"/>
              </w:rPr>
            </w:pPr>
            <w:r w:rsidRPr="00EE5187">
              <w:rPr>
                <w:rFonts w:eastAsia="Calibri"/>
                <w:noProof/>
                <w:lang w:val="lt-LT"/>
              </w:rPr>
              <w:t>Tiekėjai teikia Galutinius pasiūlymus.</w:t>
            </w:r>
          </w:p>
        </w:tc>
        <w:tc>
          <w:tcPr>
            <w:tcW w:w="283" w:type="dxa"/>
          </w:tcPr>
          <w:p w14:paraId="3F6ACF57" w14:textId="77777777" w:rsidR="00D64B08" w:rsidRPr="00EE5187" w:rsidRDefault="00D64B08" w:rsidP="00A161ED">
            <w:pPr>
              <w:spacing w:after="40"/>
              <w:ind w:left="36"/>
              <w:jc w:val="both"/>
              <w:rPr>
                <w:noProof/>
                <w:lang w:val="lt-LT"/>
              </w:rPr>
            </w:pPr>
          </w:p>
        </w:tc>
        <w:tc>
          <w:tcPr>
            <w:tcW w:w="1742" w:type="dxa"/>
            <w:vMerge/>
          </w:tcPr>
          <w:p w14:paraId="7FA10FFF" w14:textId="77777777" w:rsidR="00D64B08" w:rsidRPr="00EE5187" w:rsidRDefault="00D64B08" w:rsidP="00A161ED">
            <w:pPr>
              <w:spacing w:after="40"/>
              <w:ind w:left="36"/>
              <w:jc w:val="both"/>
              <w:rPr>
                <w:noProof/>
                <w:lang w:val="lt-LT"/>
              </w:rPr>
            </w:pPr>
          </w:p>
        </w:tc>
        <w:tc>
          <w:tcPr>
            <w:tcW w:w="708" w:type="dxa"/>
            <w:vMerge/>
          </w:tcPr>
          <w:p w14:paraId="64767CAF" w14:textId="77777777" w:rsidR="00D64B08" w:rsidRPr="00EE5187" w:rsidRDefault="00D64B08" w:rsidP="00A161ED">
            <w:pPr>
              <w:pStyle w:val="ListParagraph"/>
              <w:numPr>
                <w:ilvl w:val="0"/>
                <w:numId w:val="6"/>
              </w:numPr>
              <w:spacing w:after="40" w:line="240" w:lineRule="auto"/>
              <w:ind w:left="1023" w:hanging="425"/>
              <w:contextualSpacing w:val="0"/>
              <w:jc w:val="both"/>
              <w:rPr>
                <w:rFonts w:eastAsia="Calibri"/>
                <w:noProof/>
                <w:lang w:val="lt-LT"/>
              </w:rPr>
            </w:pPr>
          </w:p>
        </w:tc>
        <w:tc>
          <w:tcPr>
            <w:tcW w:w="5181" w:type="dxa"/>
            <w:gridSpan w:val="5"/>
          </w:tcPr>
          <w:p w14:paraId="60EFB035" w14:textId="73BE3EA7" w:rsidR="00D64B08" w:rsidRPr="00EE5187" w:rsidRDefault="00D64B08" w:rsidP="00A161ED">
            <w:pPr>
              <w:pStyle w:val="ListParagraph"/>
              <w:numPr>
                <w:ilvl w:val="0"/>
                <w:numId w:val="6"/>
              </w:numPr>
              <w:spacing w:after="40" w:line="240" w:lineRule="auto"/>
              <w:ind w:left="317" w:hanging="283"/>
              <w:contextualSpacing w:val="0"/>
              <w:jc w:val="both"/>
              <w:rPr>
                <w:rFonts w:eastAsia="Calibri"/>
                <w:noProof/>
                <w:lang w:val="lt-LT"/>
              </w:rPr>
            </w:pPr>
            <w:r w:rsidRPr="00EE5187">
              <w:rPr>
                <w:rFonts w:eastAsia="Calibri"/>
                <w:noProof/>
                <w:lang w:val="lt-LT"/>
              </w:rPr>
              <w:t>Final Tenders are evaluated.</w:t>
            </w:r>
          </w:p>
        </w:tc>
      </w:tr>
      <w:tr w:rsidR="00D64B08" w:rsidRPr="00EE5187" w14:paraId="09B6DF83" w14:textId="77777777" w:rsidTr="003E151D">
        <w:tc>
          <w:tcPr>
            <w:tcW w:w="1699" w:type="dxa"/>
            <w:vMerge/>
            <w:tcMar>
              <w:top w:w="28" w:type="dxa"/>
              <w:bottom w:w="28" w:type="dxa"/>
            </w:tcMar>
          </w:tcPr>
          <w:p w14:paraId="6A2ECA63" w14:textId="77777777" w:rsidR="00D64B08" w:rsidRPr="00EE5187" w:rsidRDefault="00D64B08" w:rsidP="001A7483">
            <w:pPr>
              <w:pStyle w:val="ListParagraph"/>
              <w:ind w:left="316"/>
              <w:rPr>
                <w:b/>
                <w:bCs/>
                <w:noProof/>
                <w:lang w:val="lt-LT"/>
              </w:rPr>
            </w:pPr>
          </w:p>
        </w:tc>
        <w:tc>
          <w:tcPr>
            <w:tcW w:w="710" w:type="dxa"/>
            <w:vMerge/>
          </w:tcPr>
          <w:p w14:paraId="475A6584" w14:textId="77777777" w:rsidR="00D64B08" w:rsidRPr="00EE5187" w:rsidRDefault="00D64B08" w:rsidP="00F46887">
            <w:pPr>
              <w:pStyle w:val="ListParagraph"/>
              <w:numPr>
                <w:ilvl w:val="0"/>
                <w:numId w:val="5"/>
              </w:numPr>
              <w:ind w:left="1164" w:hanging="425"/>
              <w:jc w:val="both"/>
              <w:rPr>
                <w:rFonts w:eastAsia="Calibri"/>
                <w:noProof/>
                <w:lang w:val="lt-LT"/>
              </w:rPr>
            </w:pPr>
          </w:p>
        </w:tc>
        <w:tc>
          <w:tcPr>
            <w:tcW w:w="4780" w:type="dxa"/>
            <w:gridSpan w:val="5"/>
            <w:tcMar>
              <w:top w:w="28" w:type="dxa"/>
              <w:bottom w:w="28" w:type="dxa"/>
            </w:tcMar>
          </w:tcPr>
          <w:p w14:paraId="20172609" w14:textId="0EC56FB0" w:rsidR="00D64B08" w:rsidRPr="00EE5187" w:rsidRDefault="00D64B08" w:rsidP="00A161ED">
            <w:pPr>
              <w:pStyle w:val="ListParagraph"/>
              <w:numPr>
                <w:ilvl w:val="0"/>
                <w:numId w:val="5"/>
              </w:numPr>
              <w:spacing w:after="40"/>
              <w:ind w:left="322" w:hanging="290"/>
              <w:contextualSpacing w:val="0"/>
              <w:jc w:val="both"/>
              <w:rPr>
                <w:rFonts w:eastAsia="Calibri"/>
                <w:noProof/>
                <w:lang w:val="lt-LT"/>
              </w:rPr>
            </w:pPr>
            <w:r w:rsidRPr="00EE5187">
              <w:rPr>
                <w:rFonts w:eastAsia="Calibri"/>
                <w:noProof/>
                <w:lang w:val="lt-LT"/>
              </w:rPr>
              <w:t>Vertinami Galutiniai pasiūlymai.</w:t>
            </w:r>
          </w:p>
        </w:tc>
        <w:tc>
          <w:tcPr>
            <w:tcW w:w="283" w:type="dxa"/>
          </w:tcPr>
          <w:p w14:paraId="331AFA97" w14:textId="77777777" w:rsidR="00D64B08" w:rsidRPr="00EE5187" w:rsidRDefault="00D64B08" w:rsidP="00A161ED">
            <w:pPr>
              <w:spacing w:after="40"/>
              <w:ind w:left="36"/>
              <w:jc w:val="both"/>
              <w:rPr>
                <w:noProof/>
                <w:lang w:val="lt-LT"/>
              </w:rPr>
            </w:pPr>
          </w:p>
        </w:tc>
        <w:tc>
          <w:tcPr>
            <w:tcW w:w="1742" w:type="dxa"/>
            <w:vMerge/>
          </w:tcPr>
          <w:p w14:paraId="2D0C4C19" w14:textId="77777777" w:rsidR="00D64B08" w:rsidRPr="00EE5187" w:rsidRDefault="00D64B08" w:rsidP="00A161ED">
            <w:pPr>
              <w:spacing w:after="40"/>
              <w:ind w:left="36"/>
              <w:jc w:val="both"/>
              <w:rPr>
                <w:noProof/>
                <w:lang w:val="lt-LT"/>
              </w:rPr>
            </w:pPr>
          </w:p>
        </w:tc>
        <w:tc>
          <w:tcPr>
            <w:tcW w:w="708" w:type="dxa"/>
            <w:vMerge/>
          </w:tcPr>
          <w:p w14:paraId="36C1A242" w14:textId="77777777" w:rsidR="00D64B08" w:rsidRPr="00EE5187" w:rsidRDefault="00D64B08" w:rsidP="00A161ED">
            <w:pPr>
              <w:pStyle w:val="ListParagraph"/>
              <w:numPr>
                <w:ilvl w:val="0"/>
                <w:numId w:val="6"/>
              </w:numPr>
              <w:spacing w:after="40" w:line="240" w:lineRule="auto"/>
              <w:ind w:left="1023" w:hanging="425"/>
              <w:contextualSpacing w:val="0"/>
              <w:jc w:val="both"/>
              <w:rPr>
                <w:rFonts w:eastAsia="Calibri"/>
                <w:noProof/>
                <w:lang w:val="lt-LT"/>
              </w:rPr>
            </w:pPr>
          </w:p>
        </w:tc>
        <w:tc>
          <w:tcPr>
            <w:tcW w:w="5181" w:type="dxa"/>
            <w:gridSpan w:val="5"/>
          </w:tcPr>
          <w:p w14:paraId="4BD01B5F" w14:textId="203BF20D" w:rsidR="00D64B08" w:rsidRPr="00EE5187" w:rsidRDefault="00D64B08" w:rsidP="00A161ED">
            <w:pPr>
              <w:pStyle w:val="ListParagraph"/>
              <w:numPr>
                <w:ilvl w:val="0"/>
                <w:numId w:val="6"/>
              </w:numPr>
              <w:spacing w:after="40" w:line="240" w:lineRule="auto"/>
              <w:ind w:left="317" w:hanging="283"/>
              <w:contextualSpacing w:val="0"/>
              <w:jc w:val="both"/>
              <w:rPr>
                <w:rFonts w:eastAsia="Calibri"/>
                <w:noProof/>
                <w:lang w:val="lt-LT"/>
              </w:rPr>
            </w:pPr>
            <w:r w:rsidRPr="00EE5187">
              <w:rPr>
                <w:rFonts w:eastAsia="Calibri"/>
                <w:noProof/>
                <w:lang w:val="lt-LT"/>
              </w:rPr>
              <w:t>Supplier’s Final Tenders are evaluated.</w:t>
            </w:r>
          </w:p>
        </w:tc>
      </w:tr>
      <w:tr w:rsidR="00D64B08" w:rsidRPr="00EE5187" w14:paraId="187801FD" w14:textId="77777777" w:rsidTr="003E151D">
        <w:tc>
          <w:tcPr>
            <w:tcW w:w="1699" w:type="dxa"/>
            <w:vMerge/>
            <w:tcMar>
              <w:top w:w="28" w:type="dxa"/>
              <w:bottom w:w="28" w:type="dxa"/>
            </w:tcMar>
          </w:tcPr>
          <w:p w14:paraId="47A94974" w14:textId="77777777" w:rsidR="00D64B08" w:rsidRPr="00EE5187" w:rsidRDefault="00D64B08" w:rsidP="001A7483">
            <w:pPr>
              <w:pStyle w:val="ListParagraph"/>
              <w:ind w:left="316"/>
              <w:rPr>
                <w:b/>
                <w:bCs/>
                <w:noProof/>
                <w:lang w:val="lt-LT"/>
              </w:rPr>
            </w:pPr>
          </w:p>
        </w:tc>
        <w:tc>
          <w:tcPr>
            <w:tcW w:w="710" w:type="dxa"/>
            <w:vMerge/>
          </w:tcPr>
          <w:p w14:paraId="630F58AE" w14:textId="77777777" w:rsidR="00D64B08" w:rsidRPr="00EE5187" w:rsidRDefault="00D64B08" w:rsidP="00F46887">
            <w:pPr>
              <w:pStyle w:val="ListParagraph"/>
              <w:numPr>
                <w:ilvl w:val="0"/>
                <w:numId w:val="5"/>
              </w:numPr>
              <w:ind w:left="1164" w:hanging="425"/>
              <w:jc w:val="both"/>
              <w:rPr>
                <w:rFonts w:eastAsia="Calibri"/>
                <w:noProof/>
                <w:lang w:val="lt-LT"/>
              </w:rPr>
            </w:pPr>
          </w:p>
        </w:tc>
        <w:tc>
          <w:tcPr>
            <w:tcW w:w="4780" w:type="dxa"/>
            <w:gridSpan w:val="5"/>
            <w:tcMar>
              <w:top w:w="28" w:type="dxa"/>
              <w:bottom w:w="28" w:type="dxa"/>
            </w:tcMar>
          </w:tcPr>
          <w:p w14:paraId="4473CF11" w14:textId="14BE4951" w:rsidR="00D64B08" w:rsidRPr="00EE5187" w:rsidRDefault="00D64B08" w:rsidP="00A161ED">
            <w:pPr>
              <w:pStyle w:val="ListParagraph"/>
              <w:numPr>
                <w:ilvl w:val="0"/>
                <w:numId w:val="5"/>
              </w:numPr>
              <w:spacing w:after="40"/>
              <w:ind w:left="322" w:hanging="290"/>
              <w:contextualSpacing w:val="0"/>
              <w:jc w:val="both"/>
              <w:rPr>
                <w:rFonts w:eastAsia="Calibri"/>
                <w:noProof/>
                <w:lang w:val="lt-LT"/>
              </w:rPr>
            </w:pPr>
            <w:r w:rsidRPr="00EE5187">
              <w:rPr>
                <w:rFonts w:eastAsia="Calibri"/>
                <w:noProof/>
                <w:lang w:val="lt-LT"/>
              </w:rPr>
              <w:t>Vertinami galimo laimėtojo kvalifikacijos, pašalinimo pagrindų nebuvimo ir kitų nustatytų reikalavimų tiekėjui atitiktį įrodantys dokumentai, jeigu SPS nustatyta, kad vertinamas tik galimas laimėtojas.</w:t>
            </w:r>
          </w:p>
        </w:tc>
        <w:tc>
          <w:tcPr>
            <w:tcW w:w="283" w:type="dxa"/>
          </w:tcPr>
          <w:p w14:paraId="29DB968B" w14:textId="77777777" w:rsidR="00D64B08" w:rsidRPr="00EE5187" w:rsidRDefault="00D64B08" w:rsidP="00A161ED">
            <w:pPr>
              <w:spacing w:after="40"/>
              <w:ind w:left="36"/>
              <w:jc w:val="both"/>
              <w:rPr>
                <w:noProof/>
                <w:lang w:val="lt-LT"/>
              </w:rPr>
            </w:pPr>
          </w:p>
        </w:tc>
        <w:tc>
          <w:tcPr>
            <w:tcW w:w="1742" w:type="dxa"/>
            <w:vMerge/>
          </w:tcPr>
          <w:p w14:paraId="682B2464" w14:textId="77777777" w:rsidR="00D64B08" w:rsidRPr="00EE5187" w:rsidRDefault="00D64B08" w:rsidP="00A161ED">
            <w:pPr>
              <w:spacing w:after="40"/>
              <w:ind w:left="36"/>
              <w:jc w:val="both"/>
              <w:rPr>
                <w:noProof/>
                <w:lang w:val="lt-LT"/>
              </w:rPr>
            </w:pPr>
          </w:p>
        </w:tc>
        <w:tc>
          <w:tcPr>
            <w:tcW w:w="708" w:type="dxa"/>
            <w:vMerge/>
          </w:tcPr>
          <w:p w14:paraId="5AAA4D43" w14:textId="77777777" w:rsidR="00D64B08" w:rsidRPr="00EE5187" w:rsidRDefault="00D64B08" w:rsidP="00A161ED">
            <w:pPr>
              <w:pStyle w:val="ListParagraph"/>
              <w:numPr>
                <w:ilvl w:val="0"/>
                <w:numId w:val="6"/>
              </w:numPr>
              <w:spacing w:after="40" w:line="240" w:lineRule="auto"/>
              <w:ind w:left="1023" w:hanging="425"/>
              <w:contextualSpacing w:val="0"/>
              <w:jc w:val="both"/>
              <w:rPr>
                <w:rFonts w:eastAsia="Calibri"/>
                <w:noProof/>
                <w:lang w:val="lt-LT"/>
              </w:rPr>
            </w:pPr>
          </w:p>
        </w:tc>
        <w:tc>
          <w:tcPr>
            <w:tcW w:w="5181" w:type="dxa"/>
            <w:gridSpan w:val="5"/>
          </w:tcPr>
          <w:p w14:paraId="5A1FFE9F" w14:textId="797D6576" w:rsidR="00D64B08" w:rsidRPr="00EE5187" w:rsidRDefault="00D64B08" w:rsidP="00A161ED">
            <w:pPr>
              <w:pStyle w:val="ListParagraph"/>
              <w:numPr>
                <w:ilvl w:val="0"/>
                <w:numId w:val="6"/>
              </w:numPr>
              <w:spacing w:after="40" w:line="240" w:lineRule="auto"/>
              <w:ind w:left="317" w:hanging="283"/>
              <w:contextualSpacing w:val="0"/>
              <w:jc w:val="both"/>
              <w:rPr>
                <w:rFonts w:eastAsia="Calibri"/>
                <w:noProof/>
                <w:lang w:val="lt-LT"/>
              </w:rPr>
            </w:pPr>
            <w:r w:rsidRPr="00EE5187">
              <w:rPr>
                <w:rFonts w:eastAsia="Calibri"/>
                <w:noProof/>
                <w:lang w:val="lt-LT"/>
              </w:rPr>
              <w:t>Evidence of the potential successful tenderer's qualifications, absence of grounds for exclusion and compliance with any other requirements imposed on the supplier shall be evaluated, where the SPC stipulate that only the potential successful tenderer is to be evaluated.</w:t>
            </w:r>
          </w:p>
        </w:tc>
      </w:tr>
      <w:tr w:rsidR="00D64B08" w:rsidRPr="00EE5187" w14:paraId="4F0193AE" w14:textId="77777777" w:rsidTr="003E151D">
        <w:tc>
          <w:tcPr>
            <w:tcW w:w="1699" w:type="dxa"/>
            <w:vMerge/>
            <w:tcMar>
              <w:top w:w="28" w:type="dxa"/>
              <w:bottom w:w="28" w:type="dxa"/>
            </w:tcMar>
          </w:tcPr>
          <w:p w14:paraId="1C0BEFD0" w14:textId="77777777" w:rsidR="00D64B08" w:rsidRPr="00EE5187" w:rsidRDefault="00D64B08" w:rsidP="001A7483">
            <w:pPr>
              <w:pStyle w:val="ListParagraph"/>
              <w:ind w:left="316"/>
              <w:rPr>
                <w:b/>
                <w:bCs/>
                <w:noProof/>
                <w:lang w:val="lt-LT"/>
              </w:rPr>
            </w:pPr>
          </w:p>
        </w:tc>
        <w:tc>
          <w:tcPr>
            <w:tcW w:w="710" w:type="dxa"/>
            <w:vMerge/>
          </w:tcPr>
          <w:p w14:paraId="29341A6D" w14:textId="77777777" w:rsidR="00D64B08" w:rsidRPr="00EE5187" w:rsidRDefault="00D64B08" w:rsidP="00F46887">
            <w:pPr>
              <w:pStyle w:val="ListParagraph"/>
              <w:numPr>
                <w:ilvl w:val="0"/>
                <w:numId w:val="5"/>
              </w:numPr>
              <w:ind w:left="1164" w:hanging="425"/>
              <w:jc w:val="both"/>
              <w:rPr>
                <w:rFonts w:eastAsia="Calibri"/>
                <w:noProof/>
                <w:lang w:val="lt-LT"/>
              </w:rPr>
            </w:pPr>
          </w:p>
        </w:tc>
        <w:tc>
          <w:tcPr>
            <w:tcW w:w="4780" w:type="dxa"/>
            <w:gridSpan w:val="5"/>
            <w:tcMar>
              <w:top w:w="28" w:type="dxa"/>
              <w:bottom w:w="28" w:type="dxa"/>
            </w:tcMar>
          </w:tcPr>
          <w:p w14:paraId="10FBCA2B" w14:textId="4ADA0664" w:rsidR="00D64B08" w:rsidRPr="00EE5187" w:rsidRDefault="00D64B08" w:rsidP="00D90C4A">
            <w:pPr>
              <w:pStyle w:val="ListParagraph"/>
              <w:numPr>
                <w:ilvl w:val="0"/>
                <w:numId w:val="5"/>
              </w:numPr>
              <w:ind w:left="322" w:hanging="290"/>
              <w:jc w:val="both"/>
              <w:rPr>
                <w:rFonts w:eastAsia="Calibri"/>
                <w:noProof/>
                <w:lang w:val="lt-LT"/>
              </w:rPr>
            </w:pPr>
            <w:r w:rsidRPr="00EE5187">
              <w:rPr>
                <w:rFonts w:eastAsia="Calibri"/>
                <w:noProof/>
                <w:lang w:val="lt-LT"/>
              </w:rPr>
              <w:t>Nustatomas laimėtojas.</w:t>
            </w:r>
          </w:p>
        </w:tc>
        <w:tc>
          <w:tcPr>
            <w:tcW w:w="283" w:type="dxa"/>
          </w:tcPr>
          <w:p w14:paraId="268791AA" w14:textId="77777777" w:rsidR="00D64B08" w:rsidRPr="00EE5187" w:rsidRDefault="00D64B08" w:rsidP="001A7483">
            <w:pPr>
              <w:ind w:left="36"/>
              <w:jc w:val="both"/>
              <w:rPr>
                <w:noProof/>
                <w:lang w:val="lt-LT"/>
              </w:rPr>
            </w:pPr>
          </w:p>
        </w:tc>
        <w:tc>
          <w:tcPr>
            <w:tcW w:w="1742" w:type="dxa"/>
            <w:vMerge/>
          </w:tcPr>
          <w:p w14:paraId="39EBE985" w14:textId="77777777" w:rsidR="00D64B08" w:rsidRPr="00EE5187" w:rsidRDefault="00D64B08" w:rsidP="001A7483">
            <w:pPr>
              <w:ind w:left="36"/>
              <w:jc w:val="both"/>
              <w:rPr>
                <w:noProof/>
                <w:lang w:val="lt-LT"/>
              </w:rPr>
            </w:pPr>
          </w:p>
        </w:tc>
        <w:tc>
          <w:tcPr>
            <w:tcW w:w="708" w:type="dxa"/>
            <w:vMerge/>
          </w:tcPr>
          <w:p w14:paraId="6DA0D1C6" w14:textId="77777777" w:rsidR="00D64B08" w:rsidRPr="00EE5187" w:rsidRDefault="00D64B08" w:rsidP="00F46887">
            <w:pPr>
              <w:pStyle w:val="ListParagraph"/>
              <w:numPr>
                <w:ilvl w:val="0"/>
                <w:numId w:val="6"/>
              </w:numPr>
              <w:spacing w:after="120" w:line="240" w:lineRule="auto"/>
              <w:ind w:left="1023" w:hanging="425"/>
              <w:jc w:val="both"/>
              <w:rPr>
                <w:rFonts w:eastAsia="Calibri"/>
                <w:noProof/>
                <w:lang w:val="lt-LT"/>
              </w:rPr>
            </w:pPr>
          </w:p>
        </w:tc>
        <w:tc>
          <w:tcPr>
            <w:tcW w:w="5181" w:type="dxa"/>
            <w:gridSpan w:val="5"/>
          </w:tcPr>
          <w:p w14:paraId="2A6A6716" w14:textId="01928910" w:rsidR="00D64B08" w:rsidRPr="00EE5187" w:rsidRDefault="00D64B08" w:rsidP="00F46887">
            <w:pPr>
              <w:pStyle w:val="ListParagraph"/>
              <w:numPr>
                <w:ilvl w:val="0"/>
                <w:numId w:val="6"/>
              </w:numPr>
              <w:spacing w:after="120" w:line="240" w:lineRule="auto"/>
              <w:ind w:left="317" w:hanging="283"/>
              <w:jc w:val="both"/>
              <w:rPr>
                <w:rFonts w:eastAsia="Calibri"/>
                <w:noProof/>
                <w:lang w:val="lt-LT"/>
              </w:rPr>
            </w:pPr>
            <w:r w:rsidRPr="00EE5187">
              <w:rPr>
                <w:rFonts w:eastAsia="Calibri"/>
                <w:noProof/>
                <w:lang w:val="lt-LT"/>
              </w:rPr>
              <w:t>The winner is determined.</w:t>
            </w:r>
          </w:p>
        </w:tc>
      </w:tr>
      <w:tr w:rsidR="00957259" w:rsidRPr="00EE5187" w14:paraId="07E4F7D7" w14:textId="519A19E9" w:rsidTr="003E151D">
        <w:tc>
          <w:tcPr>
            <w:tcW w:w="1699" w:type="dxa"/>
            <w:tcMar>
              <w:top w:w="28" w:type="dxa"/>
              <w:bottom w:w="28" w:type="dxa"/>
            </w:tcMar>
          </w:tcPr>
          <w:p w14:paraId="7858523A" w14:textId="77777777" w:rsidR="00957259" w:rsidRPr="00EE5187" w:rsidRDefault="00957259" w:rsidP="00CA549C">
            <w:pPr>
              <w:rPr>
                <w:noProof/>
                <w:lang w:val="lt-LT"/>
              </w:rPr>
            </w:pPr>
          </w:p>
        </w:tc>
        <w:tc>
          <w:tcPr>
            <w:tcW w:w="710" w:type="dxa"/>
          </w:tcPr>
          <w:p w14:paraId="79770DA4" w14:textId="77777777" w:rsidR="00957259" w:rsidRPr="00EE5187" w:rsidRDefault="00957259" w:rsidP="00CA549C">
            <w:pPr>
              <w:rPr>
                <w:noProof/>
                <w:lang w:val="lt-LT"/>
              </w:rPr>
            </w:pPr>
          </w:p>
        </w:tc>
        <w:tc>
          <w:tcPr>
            <w:tcW w:w="4780" w:type="dxa"/>
            <w:gridSpan w:val="5"/>
            <w:tcMar>
              <w:top w:w="28" w:type="dxa"/>
              <w:bottom w:w="28" w:type="dxa"/>
            </w:tcMar>
          </w:tcPr>
          <w:p w14:paraId="6F576C5C" w14:textId="4CDDF118" w:rsidR="00957259" w:rsidRPr="00EE5187" w:rsidRDefault="00957259" w:rsidP="00CA549C">
            <w:pPr>
              <w:rPr>
                <w:noProof/>
                <w:lang w:val="lt-LT"/>
              </w:rPr>
            </w:pPr>
          </w:p>
        </w:tc>
        <w:tc>
          <w:tcPr>
            <w:tcW w:w="283" w:type="dxa"/>
          </w:tcPr>
          <w:p w14:paraId="1D98B8CA" w14:textId="77777777" w:rsidR="00957259" w:rsidRPr="00EE5187" w:rsidRDefault="00957259" w:rsidP="00CA549C">
            <w:pPr>
              <w:rPr>
                <w:noProof/>
                <w:lang w:val="lt-LT"/>
              </w:rPr>
            </w:pPr>
          </w:p>
        </w:tc>
        <w:tc>
          <w:tcPr>
            <w:tcW w:w="1742" w:type="dxa"/>
          </w:tcPr>
          <w:p w14:paraId="17609933" w14:textId="77777777" w:rsidR="00957259" w:rsidRPr="00EE5187" w:rsidRDefault="00957259" w:rsidP="00CA549C">
            <w:pPr>
              <w:rPr>
                <w:noProof/>
                <w:lang w:val="lt-LT"/>
              </w:rPr>
            </w:pPr>
          </w:p>
        </w:tc>
        <w:tc>
          <w:tcPr>
            <w:tcW w:w="708" w:type="dxa"/>
          </w:tcPr>
          <w:p w14:paraId="2A0F2D8B" w14:textId="77777777" w:rsidR="00957259" w:rsidRPr="00EE5187" w:rsidRDefault="00957259" w:rsidP="00CA549C">
            <w:pPr>
              <w:rPr>
                <w:noProof/>
                <w:lang w:val="lt-LT"/>
              </w:rPr>
            </w:pPr>
          </w:p>
        </w:tc>
        <w:tc>
          <w:tcPr>
            <w:tcW w:w="5181" w:type="dxa"/>
            <w:gridSpan w:val="5"/>
          </w:tcPr>
          <w:p w14:paraId="1FE0E939" w14:textId="31EE9D24" w:rsidR="00957259" w:rsidRPr="00EE5187" w:rsidRDefault="00957259" w:rsidP="00CA549C">
            <w:pPr>
              <w:rPr>
                <w:noProof/>
                <w:lang w:val="lt-LT"/>
              </w:rPr>
            </w:pPr>
          </w:p>
        </w:tc>
      </w:tr>
      <w:tr w:rsidR="00957259" w:rsidRPr="00EE5187" w14:paraId="1C581C76" w14:textId="6548259A" w:rsidTr="003E151D">
        <w:tc>
          <w:tcPr>
            <w:tcW w:w="1699" w:type="dxa"/>
            <w:vMerge w:val="restart"/>
            <w:tcMar>
              <w:top w:w="28" w:type="dxa"/>
              <w:bottom w:w="28" w:type="dxa"/>
            </w:tcMar>
          </w:tcPr>
          <w:p w14:paraId="7604B4AA" w14:textId="1CB892D6" w:rsidR="00957259" w:rsidRPr="00EE5187" w:rsidRDefault="00957259" w:rsidP="003E151D">
            <w:pPr>
              <w:pStyle w:val="ListParagraph"/>
              <w:numPr>
                <w:ilvl w:val="0"/>
                <w:numId w:val="1"/>
              </w:numPr>
              <w:ind w:left="316" w:right="-111" w:hanging="284"/>
              <w:rPr>
                <w:noProof/>
                <w:lang w:val="lt-LT"/>
              </w:rPr>
            </w:pPr>
            <w:r w:rsidRPr="00EE5187">
              <w:rPr>
                <w:b/>
                <w:bCs/>
                <w:noProof/>
                <w:lang w:val="lt-LT"/>
              </w:rPr>
              <w:t>Pirkime dalyvaujantys asmenys</w:t>
            </w:r>
          </w:p>
        </w:tc>
        <w:tc>
          <w:tcPr>
            <w:tcW w:w="710" w:type="dxa"/>
          </w:tcPr>
          <w:p w14:paraId="0758789A" w14:textId="77777777" w:rsidR="00957259" w:rsidRPr="00EE5187" w:rsidRDefault="00957259" w:rsidP="000C59D1">
            <w:pPr>
              <w:pStyle w:val="ListParagraph"/>
              <w:numPr>
                <w:ilvl w:val="1"/>
                <w:numId w:val="1"/>
              </w:numPr>
              <w:ind w:left="745" w:hanging="709"/>
              <w:jc w:val="both"/>
              <w:rPr>
                <w:noProof/>
                <w:lang w:val="lt-LT"/>
              </w:rPr>
            </w:pPr>
          </w:p>
        </w:tc>
        <w:tc>
          <w:tcPr>
            <w:tcW w:w="4780" w:type="dxa"/>
            <w:gridSpan w:val="5"/>
            <w:tcMar>
              <w:top w:w="28" w:type="dxa"/>
              <w:bottom w:w="28" w:type="dxa"/>
            </w:tcMar>
          </w:tcPr>
          <w:p w14:paraId="2D93DB7D" w14:textId="70159740" w:rsidR="00957259" w:rsidRPr="00EE5187" w:rsidRDefault="00957259" w:rsidP="00D64B08">
            <w:pPr>
              <w:ind w:left="36"/>
              <w:jc w:val="both"/>
              <w:rPr>
                <w:rFonts w:eastAsia="Calibri"/>
                <w:noProof/>
                <w:u w:val="single"/>
                <w:lang w:val="lt-LT"/>
              </w:rPr>
            </w:pPr>
            <w:r w:rsidRPr="00EE5187">
              <w:rPr>
                <w:noProof/>
                <w:lang w:val="lt-LT"/>
              </w:rPr>
              <w:t xml:space="preserve">Pirkimą vykdo viešojo pirkimo komisija (toliau – Pirkimo komisija). </w:t>
            </w:r>
          </w:p>
        </w:tc>
        <w:tc>
          <w:tcPr>
            <w:tcW w:w="283" w:type="dxa"/>
          </w:tcPr>
          <w:p w14:paraId="210DF255" w14:textId="77777777" w:rsidR="00957259" w:rsidRPr="00EE5187" w:rsidRDefault="00957259" w:rsidP="000C59D1">
            <w:pPr>
              <w:ind w:left="36"/>
              <w:jc w:val="both"/>
              <w:rPr>
                <w:noProof/>
                <w:lang w:val="lt-LT"/>
              </w:rPr>
            </w:pPr>
          </w:p>
        </w:tc>
        <w:tc>
          <w:tcPr>
            <w:tcW w:w="1742" w:type="dxa"/>
            <w:vMerge w:val="restart"/>
          </w:tcPr>
          <w:p w14:paraId="560032B4" w14:textId="6743F5E1" w:rsidR="00957259" w:rsidRPr="00EE5187" w:rsidRDefault="00957259" w:rsidP="003E151D">
            <w:pPr>
              <w:pStyle w:val="ListParagraph"/>
              <w:numPr>
                <w:ilvl w:val="0"/>
                <w:numId w:val="4"/>
              </w:numPr>
              <w:spacing w:line="240" w:lineRule="auto"/>
              <w:ind w:left="215" w:right="-104" w:hanging="215"/>
              <w:contextualSpacing w:val="0"/>
              <w:rPr>
                <w:noProof/>
                <w:lang w:val="lt-LT"/>
              </w:rPr>
            </w:pPr>
            <w:r w:rsidRPr="00EE5187">
              <w:rPr>
                <w:b/>
                <w:bCs/>
                <w:noProof/>
                <w:lang w:val="lt-LT"/>
              </w:rPr>
              <w:t>Persons involved in the procurement</w:t>
            </w:r>
          </w:p>
        </w:tc>
        <w:tc>
          <w:tcPr>
            <w:tcW w:w="708" w:type="dxa"/>
          </w:tcPr>
          <w:p w14:paraId="7A7570AA" w14:textId="77777777" w:rsidR="00957259" w:rsidRPr="00EE5187" w:rsidRDefault="00957259" w:rsidP="00F46887">
            <w:pPr>
              <w:pStyle w:val="ListParagraph"/>
              <w:numPr>
                <w:ilvl w:val="1"/>
                <w:numId w:val="4"/>
              </w:numPr>
              <w:spacing w:after="120" w:line="240" w:lineRule="auto"/>
              <w:ind w:left="636" w:hanging="650"/>
              <w:jc w:val="both"/>
              <w:rPr>
                <w:noProof/>
                <w:lang w:val="lt-LT"/>
              </w:rPr>
            </w:pPr>
          </w:p>
        </w:tc>
        <w:tc>
          <w:tcPr>
            <w:tcW w:w="5181" w:type="dxa"/>
            <w:gridSpan w:val="5"/>
          </w:tcPr>
          <w:p w14:paraId="1BD76C6D" w14:textId="5A6BF3D1" w:rsidR="00957259" w:rsidRPr="00EE5187" w:rsidRDefault="00957259" w:rsidP="00D64B08">
            <w:pPr>
              <w:spacing w:after="120" w:line="240" w:lineRule="auto"/>
              <w:ind w:left="-14"/>
              <w:jc w:val="both"/>
              <w:rPr>
                <w:rFonts w:eastAsia="Calibri"/>
                <w:noProof/>
                <w:u w:val="single"/>
                <w:lang w:val="lt-LT"/>
              </w:rPr>
            </w:pPr>
            <w:r w:rsidRPr="00EE5187">
              <w:rPr>
                <w:noProof/>
                <w:lang w:val="lt-LT"/>
              </w:rPr>
              <w:t xml:space="preserve">The procurement is carried out by a Public Procurement Commission ("the Procurement Commission"). </w:t>
            </w:r>
          </w:p>
        </w:tc>
      </w:tr>
      <w:tr w:rsidR="00957259" w:rsidRPr="00EE5187" w14:paraId="49F75BD6" w14:textId="45CC1EDD" w:rsidTr="003E151D">
        <w:tc>
          <w:tcPr>
            <w:tcW w:w="1699" w:type="dxa"/>
            <w:vMerge/>
            <w:tcMar>
              <w:top w:w="28" w:type="dxa"/>
              <w:bottom w:w="28" w:type="dxa"/>
            </w:tcMar>
          </w:tcPr>
          <w:p w14:paraId="7B488A5E" w14:textId="77777777" w:rsidR="00957259" w:rsidRPr="00EE5187" w:rsidRDefault="00957259" w:rsidP="000C59D1">
            <w:pPr>
              <w:rPr>
                <w:noProof/>
                <w:lang w:val="lt-LT"/>
              </w:rPr>
            </w:pPr>
          </w:p>
        </w:tc>
        <w:tc>
          <w:tcPr>
            <w:tcW w:w="710" w:type="dxa"/>
          </w:tcPr>
          <w:p w14:paraId="3CCFF717" w14:textId="77777777" w:rsidR="00957259" w:rsidRPr="00EE5187" w:rsidRDefault="00957259" w:rsidP="000C59D1">
            <w:pPr>
              <w:pStyle w:val="ListParagraph"/>
              <w:numPr>
                <w:ilvl w:val="1"/>
                <w:numId w:val="1"/>
              </w:numPr>
              <w:ind w:left="745" w:hanging="709"/>
              <w:jc w:val="both"/>
              <w:rPr>
                <w:noProof/>
                <w:lang w:val="lt-LT"/>
              </w:rPr>
            </w:pPr>
          </w:p>
        </w:tc>
        <w:tc>
          <w:tcPr>
            <w:tcW w:w="4780" w:type="dxa"/>
            <w:gridSpan w:val="5"/>
            <w:tcMar>
              <w:top w:w="28" w:type="dxa"/>
              <w:bottom w:w="28" w:type="dxa"/>
            </w:tcMar>
          </w:tcPr>
          <w:p w14:paraId="28F13E7F" w14:textId="2D01E58C" w:rsidR="00957259" w:rsidRPr="00EE5187" w:rsidRDefault="00957259" w:rsidP="00D64B08">
            <w:pPr>
              <w:ind w:left="36"/>
              <w:jc w:val="both"/>
              <w:rPr>
                <w:rFonts w:eastAsia="Calibri"/>
                <w:noProof/>
                <w:u w:val="single"/>
                <w:lang w:val="lt-LT"/>
              </w:rPr>
            </w:pPr>
            <w:r w:rsidRPr="00EE5187">
              <w:rPr>
                <w:noProof/>
                <w:lang w:val="lt-LT"/>
              </w:rPr>
              <w:t>Stebėtojai dalyvauti komisijos posėdžiuose nėra kviečiami, nebent SPS nurodyta kitaip.</w:t>
            </w:r>
          </w:p>
        </w:tc>
        <w:tc>
          <w:tcPr>
            <w:tcW w:w="283" w:type="dxa"/>
          </w:tcPr>
          <w:p w14:paraId="764A4E87" w14:textId="77777777" w:rsidR="00957259" w:rsidRPr="00EE5187" w:rsidRDefault="00957259" w:rsidP="000C59D1">
            <w:pPr>
              <w:ind w:left="36"/>
              <w:jc w:val="both"/>
              <w:rPr>
                <w:noProof/>
                <w:lang w:val="lt-LT"/>
              </w:rPr>
            </w:pPr>
          </w:p>
        </w:tc>
        <w:tc>
          <w:tcPr>
            <w:tcW w:w="1742" w:type="dxa"/>
            <w:vMerge/>
          </w:tcPr>
          <w:p w14:paraId="2012D25F" w14:textId="77777777" w:rsidR="00957259" w:rsidRPr="00EE5187" w:rsidRDefault="00957259" w:rsidP="000C59D1">
            <w:pPr>
              <w:ind w:left="36"/>
              <w:jc w:val="both"/>
              <w:rPr>
                <w:noProof/>
                <w:lang w:val="lt-LT"/>
              </w:rPr>
            </w:pPr>
          </w:p>
        </w:tc>
        <w:tc>
          <w:tcPr>
            <w:tcW w:w="708" w:type="dxa"/>
          </w:tcPr>
          <w:p w14:paraId="18D9222A" w14:textId="77777777" w:rsidR="00957259" w:rsidRPr="00EE5187" w:rsidRDefault="00957259" w:rsidP="00F46887">
            <w:pPr>
              <w:pStyle w:val="ListParagraph"/>
              <w:numPr>
                <w:ilvl w:val="1"/>
                <w:numId w:val="4"/>
              </w:numPr>
              <w:spacing w:after="120" w:line="240" w:lineRule="auto"/>
              <w:ind w:left="636" w:hanging="650"/>
              <w:jc w:val="both"/>
              <w:rPr>
                <w:noProof/>
                <w:lang w:val="lt-LT"/>
              </w:rPr>
            </w:pPr>
          </w:p>
        </w:tc>
        <w:tc>
          <w:tcPr>
            <w:tcW w:w="5181" w:type="dxa"/>
            <w:gridSpan w:val="5"/>
          </w:tcPr>
          <w:p w14:paraId="42C8DB34" w14:textId="675A937D" w:rsidR="00957259" w:rsidRPr="00EE5187" w:rsidRDefault="00957259" w:rsidP="00D64B08">
            <w:pPr>
              <w:spacing w:after="120" w:line="240" w:lineRule="auto"/>
              <w:ind w:left="-14"/>
              <w:jc w:val="both"/>
              <w:rPr>
                <w:rFonts w:eastAsia="Calibri"/>
                <w:noProof/>
                <w:u w:val="single"/>
                <w:lang w:val="lt-LT"/>
              </w:rPr>
            </w:pPr>
            <w:r w:rsidRPr="00EE5187">
              <w:rPr>
                <w:noProof/>
                <w:lang w:val="lt-LT"/>
              </w:rPr>
              <w:t>Observers shall not be invited to attend its meetings, unless otherwise specified in the SPC.</w:t>
            </w:r>
          </w:p>
        </w:tc>
      </w:tr>
      <w:tr w:rsidR="00957259" w:rsidRPr="00EE5187" w14:paraId="6B40B0A4" w14:textId="25625A52" w:rsidTr="003E151D">
        <w:tc>
          <w:tcPr>
            <w:tcW w:w="1699" w:type="dxa"/>
            <w:vMerge/>
            <w:tcMar>
              <w:top w:w="28" w:type="dxa"/>
              <w:bottom w:w="28" w:type="dxa"/>
            </w:tcMar>
          </w:tcPr>
          <w:p w14:paraId="26EE6498" w14:textId="77777777" w:rsidR="00957259" w:rsidRPr="00EE5187" w:rsidRDefault="00957259" w:rsidP="000C59D1">
            <w:pPr>
              <w:rPr>
                <w:noProof/>
                <w:lang w:val="lt-LT"/>
              </w:rPr>
            </w:pPr>
          </w:p>
        </w:tc>
        <w:tc>
          <w:tcPr>
            <w:tcW w:w="710" w:type="dxa"/>
          </w:tcPr>
          <w:p w14:paraId="43CFEDE1" w14:textId="77777777" w:rsidR="00957259" w:rsidRPr="00EE5187" w:rsidRDefault="00957259" w:rsidP="000C59D1">
            <w:pPr>
              <w:pStyle w:val="ListParagraph"/>
              <w:numPr>
                <w:ilvl w:val="1"/>
                <w:numId w:val="1"/>
              </w:numPr>
              <w:ind w:left="745" w:hanging="709"/>
              <w:jc w:val="both"/>
              <w:rPr>
                <w:noProof/>
                <w:lang w:val="lt-LT"/>
              </w:rPr>
            </w:pPr>
          </w:p>
        </w:tc>
        <w:tc>
          <w:tcPr>
            <w:tcW w:w="4780" w:type="dxa"/>
            <w:gridSpan w:val="5"/>
            <w:tcMar>
              <w:top w:w="28" w:type="dxa"/>
              <w:bottom w:w="28" w:type="dxa"/>
            </w:tcMar>
          </w:tcPr>
          <w:p w14:paraId="2295E360" w14:textId="1E19188F" w:rsidR="00957259" w:rsidRPr="00EE5187" w:rsidRDefault="00957259" w:rsidP="00D64B08">
            <w:pPr>
              <w:ind w:left="36"/>
              <w:jc w:val="both"/>
              <w:rPr>
                <w:rFonts w:eastAsia="Calibri"/>
                <w:noProof/>
                <w:u w:val="single"/>
                <w:lang w:val="lt-LT"/>
              </w:rPr>
            </w:pPr>
            <w:r w:rsidRPr="00EE5187">
              <w:rPr>
                <w:noProof/>
                <w:lang w:val="lt-LT"/>
              </w:rPr>
              <w:t>Paraiškos ir Pasiūlymai vertinami tiekėjams ir (ar) jų įgaliotiesiems atstovams nedalyvaujant.</w:t>
            </w:r>
          </w:p>
        </w:tc>
        <w:tc>
          <w:tcPr>
            <w:tcW w:w="283" w:type="dxa"/>
          </w:tcPr>
          <w:p w14:paraId="0C15D0D9" w14:textId="77777777" w:rsidR="00957259" w:rsidRPr="00EE5187" w:rsidRDefault="00957259" w:rsidP="000C59D1">
            <w:pPr>
              <w:ind w:left="33"/>
              <w:jc w:val="both"/>
              <w:rPr>
                <w:noProof/>
                <w:lang w:val="lt-LT"/>
              </w:rPr>
            </w:pPr>
          </w:p>
        </w:tc>
        <w:tc>
          <w:tcPr>
            <w:tcW w:w="1742" w:type="dxa"/>
            <w:vMerge/>
          </w:tcPr>
          <w:p w14:paraId="4C4EE7A9" w14:textId="77777777" w:rsidR="00957259" w:rsidRPr="00EE5187" w:rsidRDefault="00957259" w:rsidP="000C59D1">
            <w:pPr>
              <w:ind w:left="33"/>
              <w:jc w:val="both"/>
              <w:rPr>
                <w:noProof/>
                <w:lang w:val="lt-LT"/>
              </w:rPr>
            </w:pPr>
          </w:p>
        </w:tc>
        <w:tc>
          <w:tcPr>
            <w:tcW w:w="708" w:type="dxa"/>
          </w:tcPr>
          <w:p w14:paraId="78E1AFCE" w14:textId="77777777" w:rsidR="00957259" w:rsidRPr="00EE5187" w:rsidRDefault="00957259" w:rsidP="00F46887">
            <w:pPr>
              <w:pStyle w:val="ListParagraph"/>
              <w:numPr>
                <w:ilvl w:val="1"/>
                <w:numId w:val="4"/>
              </w:numPr>
              <w:spacing w:after="120" w:line="240" w:lineRule="auto"/>
              <w:ind w:left="636" w:hanging="650"/>
              <w:jc w:val="both"/>
              <w:rPr>
                <w:noProof/>
                <w:lang w:val="lt-LT"/>
              </w:rPr>
            </w:pPr>
          </w:p>
        </w:tc>
        <w:tc>
          <w:tcPr>
            <w:tcW w:w="5181" w:type="dxa"/>
            <w:gridSpan w:val="5"/>
          </w:tcPr>
          <w:p w14:paraId="492FB76F" w14:textId="4512AF73" w:rsidR="00957259" w:rsidRPr="00EE5187" w:rsidRDefault="00957259" w:rsidP="00D64B08">
            <w:pPr>
              <w:spacing w:after="120" w:line="240" w:lineRule="auto"/>
              <w:ind w:left="-14"/>
              <w:jc w:val="both"/>
              <w:rPr>
                <w:noProof/>
                <w:lang w:val="lt-LT"/>
              </w:rPr>
            </w:pPr>
            <w:r w:rsidRPr="00EE5187">
              <w:rPr>
                <w:noProof/>
                <w:lang w:val="lt-LT"/>
              </w:rPr>
              <w:t>Applications and Tenders shall be evaluated in the absence of the suppliers and/or their authorised representatives.</w:t>
            </w:r>
          </w:p>
        </w:tc>
      </w:tr>
      <w:tr w:rsidR="00957259" w:rsidRPr="00EE5187" w14:paraId="2768F2B9" w14:textId="0D9C2A9B" w:rsidTr="003E151D">
        <w:trPr>
          <w:trHeight w:val="174"/>
        </w:trPr>
        <w:tc>
          <w:tcPr>
            <w:tcW w:w="1699" w:type="dxa"/>
            <w:tcMar>
              <w:top w:w="28" w:type="dxa"/>
              <w:bottom w:w="28" w:type="dxa"/>
            </w:tcMar>
          </w:tcPr>
          <w:p w14:paraId="68F6315C" w14:textId="77777777" w:rsidR="00957259" w:rsidRPr="00EE5187" w:rsidRDefault="00957259" w:rsidP="00CA549C">
            <w:pPr>
              <w:rPr>
                <w:noProof/>
                <w:lang w:val="lt-LT"/>
              </w:rPr>
            </w:pPr>
          </w:p>
        </w:tc>
        <w:tc>
          <w:tcPr>
            <w:tcW w:w="710" w:type="dxa"/>
          </w:tcPr>
          <w:p w14:paraId="4B25577F" w14:textId="77777777" w:rsidR="00957259" w:rsidRPr="00EE5187" w:rsidRDefault="00957259" w:rsidP="00CA549C">
            <w:pPr>
              <w:rPr>
                <w:noProof/>
                <w:lang w:val="lt-LT"/>
              </w:rPr>
            </w:pPr>
          </w:p>
        </w:tc>
        <w:tc>
          <w:tcPr>
            <w:tcW w:w="4780" w:type="dxa"/>
            <w:gridSpan w:val="5"/>
            <w:tcMar>
              <w:top w:w="28" w:type="dxa"/>
              <w:bottom w:w="28" w:type="dxa"/>
            </w:tcMar>
          </w:tcPr>
          <w:p w14:paraId="47D09174" w14:textId="60522A15" w:rsidR="00957259" w:rsidRPr="00EE5187" w:rsidRDefault="00957259" w:rsidP="00CA549C">
            <w:pPr>
              <w:rPr>
                <w:noProof/>
                <w:lang w:val="lt-LT"/>
              </w:rPr>
            </w:pPr>
          </w:p>
        </w:tc>
        <w:tc>
          <w:tcPr>
            <w:tcW w:w="283" w:type="dxa"/>
          </w:tcPr>
          <w:p w14:paraId="0287F3A2" w14:textId="77777777" w:rsidR="00957259" w:rsidRPr="00EE5187" w:rsidRDefault="00957259" w:rsidP="00CA549C">
            <w:pPr>
              <w:rPr>
                <w:noProof/>
                <w:lang w:val="lt-LT"/>
              </w:rPr>
            </w:pPr>
          </w:p>
        </w:tc>
        <w:tc>
          <w:tcPr>
            <w:tcW w:w="1742" w:type="dxa"/>
          </w:tcPr>
          <w:p w14:paraId="46D31190" w14:textId="77777777" w:rsidR="00957259" w:rsidRPr="00EE5187" w:rsidRDefault="00957259" w:rsidP="00CA549C">
            <w:pPr>
              <w:rPr>
                <w:noProof/>
                <w:lang w:val="lt-LT"/>
              </w:rPr>
            </w:pPr>
          </w:p>
        </w:tc>
        <w:tc>
          <w:tcPr>
            <w:tcW w:w="708" w:type="dxa"/>
          </w:tcPr>
          <w:p w14:paraId="270420E6" w14:textId="77777777" w:rsidR="00957259" w:rsidRPr="00EE5187" w:rsidRDefault="00957259" w:rsidP="00CA549C">
            <w:pPr>
              <w:rPr>
                <w:noProof/>
                <w:lang w:val="lt-LT"/>
              </w:rPr>
            </w:pPr>
          </w:p>
        </w:tc>
        <w:tc>
          <w:tcPr>
            <w:tcW w:w="5181" w:type="dxa"/>
            <w:gridSpan w:val="5"/>
          </w:tcPr>
          <w:p w14:paraId="3B1B3627" w14:textId="1D2EC9E5" w:rsidR="00957259" w:rsidRPr="00EE5187" w:rsidRDefault="00957259" w:rsidP="00CA549C">
            <w:pPr>
              <w:rPr>
                <w:noProof/>
                <w:lang w:val="lt-LT"/>
              </w:rPr>
            </w:pPr>
          </w:p>
        </w:tc>
      </w:tr>
      <w:tr w:rsidR="00957259" w:rsidRPr="00EE5187" w14:paraId="52E6D4EE" w14:textId="220BD3C3" w:rsidTr="003E151D">
        <w:tc>
          <w:tcPr>
            <w:tcW w:w="1699" w:type="dxa"/>
            <w:vMerge w:val="restart"/>
            <w:tcMar>
              <w:top w:w="28" w:type="dxa"/>
              <w:bottom w:w="28" w:type="dxa"/>
            </w:tcMar>
          </w:tcPr>
          <w:p w14:paraId="63BE7E43" w14:textId="592452B9" w:rsidR="00957259" w:rsidRPr="00EE5187" w:rsidRDefault="00957259" w:rsidP="003E151D">
            <w:pPr>
              <w:pStyle w:val="ListParagraph"/>
              <w:numPr>
                <w:ilvl w:val="0"/>
                <w:numId w:val="1"/>
              </w:numPr>
              <w:ind w:left="316" w:right="-111" w:hanging="284"/>
              <w:rPr>
                <w:noProof/>
                <w:lang w:val="lt-LT"/>
              </w:rPr>
            </w:pPr>
            <w:r w:rsidRPr="00EE5187">
              <w:rPr>
                <w:b/>
                <w:bCs/>
                <w:noProof/>
                <w:lang w:val="lt-LT"/>
              </w:rPr>
              <w:t>Pirkimo dokumentai</w:t>
            </w:r>
          </w:p>
        </w:tc>
        <w:tc>
          <w:tcPr>
            <w:tcW w:w="710" w:type="dxa"/>
          </w:tcPr>
          <w:p w14:paraId="3ED04006" w14:textId="77777777" w:rsidR="00957259" w:rsidRPr="00EE5187" w:rsidRDefault="00957259" w:rsidP="0083255E">
            <w:pPr>
              <w:pStyle w:val="ListParagraph"/>
              <w:numPr>
                <w:ilvl w:val="1"/>
                <w:numId w:val="1"/>
              </w:numPr>
              <w:spacing w:after="60"/>
              <w:ind w:left="794" w:hanging="760"/>
              <w:contextualSpacing w:val="0"/>
              <w:jc w:val="both"/>
              <w:rPr>
                <w:noProof/>
                <w:u w:val="single"/>
                <w:lang w:val="lt-LT" w:eastAsia="lt-LT"/>
              </w:rPr>
            </w:pPr>
          </w:p>
        </w:tc>
        <w:tc>
          <w:tcPr>
            <w:tcW w:w="4780" w:type="dxa"/>
            <w:gridSpan w:val="5"/>
            <w:tcMar>
              <w:top w:w="28" w:type="dxa"/>
              <w:bottom w:w="28" w:type="dxa"/>
            </w:tcMar>
          </w:tcPr>
          <w:p w14:paraId="1DFECC0D" w14:textId="48995EA2" w:rsidR="00957259" w:rsidRPr="00EE5187" w:rsidRDefault="00957259" w:rsidP="00C80E28">
            <w:pPr>
              <w:spacing w:after="60"/>
              <w:ind w:left="34"/>
              <w:jc w:val="both"/>
              <w:rPr>
                <w:noProof/>
                <w:lang w:val="lt-LT"/>
              </w:rPr>
            </w:pPr>
            <w:r w:rsidRPr="00EE5187">
              <w:rPr>
                <w:noProof/>
                <w:u w:val="single"/>
                <w:lang w:val="lt-LT" w:eastAsia="lt-LT"/>
              </w:rPr>
              <w:t>Pirkimo dokumentus sudaro:</w:t>
            </w:r>
          </w:p>
        </w:tc>
        <w:tc>
          <w:tcPr>
            <w:tcW w:w="283" w:type="dxa"/>
          </w:tcPr>
          <w:p w14:paraId="384E6AC7" w14:textId="77777777" w:rsidR="00957259" w:rsidRPr="00EE5187" w:rsidRDefault="00957259" w:rsidP="00C80E28">
            <w:pPr>
              <w:spacing w:after="60"/>
              <w:ind w:left="34"/>
              <w:jc w:val="both"/>
              <w:rPr>
                <w:noProof/>
                <w:lang w:val="lt-LT"/>
              </w:rPr>
            </w:pPr>
          </w:p>
        </w:tc>
        <w:tc>
          <w:tcPr>
            <w:tcW w:w="1742" w:type="dxa"/>
            <w:vMerge w:val="restart"/>
          </w:tcPr>
          <w:p w14:paraId="182BF9B0" w14:textId="79A148E8" w:rsidR="00957259" w:rsidRPr="00EE5187" w:rsidRDefault="00957259" w:rsidP="003E151D">
            <w:pPr>
              <w:pStyle w:val="ListParagraph"/>
              <w:numPr>
                <w:ilvl w:val="0"/>
                <w:numId w:val="4"/>
              </w:numPr>
              <w:spacing w:after="60" w:line="240" w:lineRule="auto"/>
              <w:ind w:left="215" w:right="-104" w:hanging="215"/>
              <w:contextualSpacing w:val="0"/>
              <w:rPr>
                <w:noProof/>
                <w:lang w:val="lt-LT"/>
              </w:rPr>
            </w:pPr>
            <w:r w:rsidRPr="00EE5187">
              <w:rPr>
                <w:b/>
                <w:bCs/>
                <w:noProof/>
                <w:lang w:val="lt-LT"/>
              </w:rPr>
              <w:t>Procurement documents</w:t>
            </w:r>
          </w:p>
        </w:tc>
        <w:tc>
          <w:tcPr>
            <w:tcW w:w="708" w:type="dxa"/>
          </w:tcPr>
          <w:p w14:paraId="3428CCB1" w14:textId="77777777" w:rsidR="00957259" w:rsidRPr="00EE5187" w:rsidRDefault="00957259" w:rsidP="00C80E28">
            <w:pPr>
              <w:pStyle w:val="ListParagraph"/>
              <w:numPr>
                <w:ilvl w:val="1"/>
                <w:numId w:val="4"/>
              </w:numPr>
              <w:spacing w:after="60" w:line="240" w:lineRule="auto"/>
              <w:ind w:left="636" w:hanging="650"/>
              <w:contextualSpacing w:val="0"/>
              <w:jc w:val="both"/>
              <w:rPr>
                <w:noProof/>
                <w:u w:val="single"/>
                <w:lang w:val="lt-LT"/>
              </w:rPr>
            </w:pPr>
          </w:p>
        </w:tc>
        <w:tc>
          <w:tcPr>
            <w:tcW w:w="5181" w:type="dxa"/>
            <w:gridSpan w:val="5"/>
          </w:tcPr>
          <w:p w14:paraId="3AC7B32A" w14:textId="3B2922CC" w:rsidR="00957259" w:rsidRPr="00EE5187" w:rsidRDefault="00957259" w:rsidP="00C80E28">
            <w:pPr>
              <w:spacing w:after="60" w:line="240" w:lineRule="auto"/>
              <w:ind w:left="-14"/>
              <w:jc w:val="both"/>
              <w:rPr>
                <w:noProof/>
                <w:lang w:val="lt-LT"/>
              </w:rPr>
            </w:pPr>
            <w:r w:rsidRPr="00EE5187">
              <w:rPr>
                <w:noProof/>
                <w:u w:val="single"/>
                <w:lang w:val="lt-LT"/>
              </w:rPr>
              <w:t>The procurement documents include:</w:t>
            </w:r>
          </w:p>
        </w:tc>
      </w:tr>
      <w:tr w:rsidR="00957259" w:rsidRPr="00EE5187" w14:paraId="4147598A" w14:textId="77777777" w:rsidTr="003E151D">
        <w:tc>
          <w:tcPr>
            <w:tcW w:w="1699" w:type="dxa"/>
            <w:vMerge/>
            <w:tcMar>
              <w:top w:w="28" w:type="dxa"/>
              <w:bottom w:w="28" w:type="dxa"/>
            </w:tcMar>
          </w:tcPr>
          <w:p w14:paraId="74B74B05" w14:textId="77777777" w:rsidR="00957259" w:rsidRPr="00EE5187" w:rsidRDefault="00957259" w:rsidP="0083255E">
            <w:pPr>
              <w:pStyle w:val="ListParagraph"/>
              <w:ind w:left="316" w:right="175"/>
              <w:rPr>
                <w:b/>
                <w:bCs/>
                <w:noProof/>
                <w:lang w:val="lt-LT"/>
              </w:rPr>
            </w:pPr>
          </w:p>
        </w:tc>
        <w:tc>
          <w:tcPr>
            <w:tcW w:w="710" w:type="dxa"/>
          </w:tcPr>
          <w:p w14:paraId="2D845C5D" w14:textId="77777777" w:rsidR="00957259" w:rsidRPr="00EE5187" w:rsidRDefault="00957259" w:rsidP="00F46887">
            <w:pPr>
              <w:pStyle w:val="ListParagraph"/>
              <w:numPr>
                <w:ilvl w:val="0"/>
                <w:numId w:val="7"/>
              </w:numPr>
              <w:spacing w:after="60"/>
              <w:ind w:left="1164" w:hanging="283"/>
              <w:contextualSpacing w:val="0"/>
              <w:jc w:val="both"/>
              <w:rPr>
                <w:noProof/>
                <w:lang w:val="lt-LT" w:eastAsia="lt-LT"/>
              </w:rPr>
            </w:pPr>
          </w:p>
        </w:tc>
        <w:tc>
          <w:tcPr>
            <w:tcW w:w="4780" w:type="dxa"/>
            <w:gridSpan w:val="5"/>
            <w:tcMar>
              <w:top w:w="28" w:type="dxa"/>
              <w:bottom w:w="28" w:type="dxa"/>
            </w:tcMar>
          </w:tcPr>
          <w:p w14:paraId="36C5F5F4" w14:textId="31D40303" w:rsidR="00957259" w:rsidRPr="00EE5187" w:rsidRDefault="00957259" w:rsidP="00C80E28">
            <w:pPr>
              <w:pStyle w:val="ListParagraph"/>
              <w:numPr>
                <w:ilvl w:val="0"/>
                <w:numId w:val="7"/>
              </w:numPr>
              <w:spacing w:after="20"/>
              <w:ind w:left="315" w:hanging="283"/>
              <w:contextualSpacing w:val="0"/>
              <w:jc w:val="both"/>
              <w:rPr>
                <w:noProof/>
                <w:lang w:val="lt-LT"/>
              </w:rPr>
            </w:pPr>
            <w:r w:rsidRPr="00EE5187">
              <w:rPr>
                <w:noProof/>
                <w:lang w:val="lt-LT" w:eastAsia="lt-LT"/>
              </w:rPr>
              <w:t>skelbimas bei išankstinis informacinis skelbimas apie pirkimą (jei buvo skelbta);</w:t>
            </w:r>
          </w:p>
        </w:tc>
        <w:tc>
          <w:tcPr>
            <w:tcW w:w="283" w:type="dxa"/>
          </w:tcPr>
          <w:p w14:paraId="63796449" w14:textId="77777777" w:rsidR="00957259" w:rsidRPr="00EE5187" w:rsidRDefault="00957259" w:rsidP="00C80E28">
            <w:pPr>
              <w:spacing w:after="20"/>
              <w:ind w:left="34"/>
              <w:jc w:val="both"/>
              <w:rPr>
                <w:noProof/>
                <w:lang w:val="lt-LT"/>
              </w:rPr>
            </w:pPr>
          </w:p>
        </w:tc>
        <w:tc>
          <w:tcPr>
            <w:tcW w:w="1742" w:type="dxa"/>
            <w:vMerge/>
          </w:tcPr>
          <w:p w14:paraId="43092BC5" w14:textId="77777777" w:rsidR="00957259" w:rsidRPr="00EE5187" w:rsidRDefault="00957259" w:rsidP="00C80E28">
            <w:pPr>
              <w:pStyle w:val="ListParagraph"/>
              <w:spacing w:after="20" w:line="240" w:lineRule="auto"/>
              <w:ind w:left="215" w:right="278"/>
              <w:contextualSpacing w:val="0"/>
              <w:rPr>
                <w:b/>
                <w:bCs/>
                <w:noProof/>
                <w:lang w:val="lt-LT"/>
              </w:rPr>
            </w:pPr>
          </w:p>
        </w:tc>
        <w:tc>
          <w:tcPr>
            <w:tcW w:w="708" w:type="dxa"/>
          </w:tcPr>
          <w:p w14:paraId="71AE664B" w14:textId="77777777" w:rsidR="00957259" w:rsidRPr="00EE5187" w:rsidRDefault="00957259" w:rsidP="00C80E28">
            <w:pPr>
              <w:pStyle w:val="ListParagraph"/>
              <w:numPr>
                <w:ilvl w:val="0"/>
                <w:numId w:val="10"/>
              </w:numPr>
              <w:spacing w:after="20" w:line="240" w:lineRule="auto"/>
              <w:ind w:left="1023" w:hanging="283"/>
              <w:contextualSpacing w:val="0"/>
              <w:jc w:val="both"/>
              <w:rPr>
                <w:noProof/>
                <w:lang w:val="lt-LT"/>
              </w:rPr>
            </w:pPr>
          </w:p>
        </w:tc>
        <w:tc>
          <w:tcPr>
            <w:tcW w:w="5181" w:type="dxa"/>
            <w:gridSpan w:val="5"/>
          </w:tcPr>
          <w:p w14:paraId="51E109F2" w14:textId="69BC2398" w:rsidR="00957259" w:rsidRPr="00EE5187" w:rsidRDefault="00957259" w:rsidP="00C80E28">
            <w:pPr>
              <w:pStyle w:val="ListParagraph"/>
              <w:numPr>
                <w:ilvl w:val="0"/>
                <w:numId w:val="10"/>
              </w:numPr>
              <w:tabs>
                <w:tab w:val="left" w:pos="344"/>
              </w:tabs>
              <w:spacing w:after="20" w:line="240" w:lineRule="auto"/>
              <w:ind w:left="34" w:firstLine="0"/>
              <w:contextualSpacing w:val="0"/>
              <w:jc w:val="both"/>
              <w:rPr>
                <w:noProof/>
                <w:lang w:val="lt-LT"/>
              </w:rPr>
            </w:pPr>
            <w:r w:rsidRPr="00EE5187">
              <w:rPr>
                <w:noProof/>
                <w:lang w:val="lt-LT"/>
              </w:rPr>
              <w:t>contract notice and prior information notice (if any);</w:t>
            </w:r>
          </w:p>
        </w:tc>
      </w:tr>
      <w:tr w:rsidR="00957259" w:rsidRPr="00EE5187" w14:paraId="6368F0B2" w14:textId="77777777" w:rsidTr="003E151D">
        <w:tc>
          <w:tcPr>
            <w:tcW w:w="1699" w:type="dxa"/>
            <w:vMerge/>
            <w:tcMar>
              <w:top w:w="28" w:type="dxa"/>
              <w:bottom w:w="28" w:type="dxa"/>
            </w:tcMar>
          </w:tcPr>
          <w:p w14:paraId="03552A19" w14:textId="77777777" w:rsidR="00957259" w:rsidRPr="00EE5187" w:rsidRDefault="00957259" w:rsidP="0083255E">
            <w:pPr>
              <w:pStyle w:val="ListParagraph"/>
              <w:ind w:left="316" w:right="175"/>
              <w:rPr>
                <w:b/>
                <w:bCs/>
                <w:noProof/>
                <w:lang w:val="lt-LT"/>
              </w:rPr>
            </w:pPr>
          </w:p>
        </w:tc>
        <w:tc>
          <w:tcPr>
            <w:tcW w:w="710" w:type="dxa"/>
          </w:tcPr>
          <w:p w14:paraId="34E9ADBC" w14:textId="77777777" w:rsidR="00957259" w:rsidRPr="00EE5187" w:rsidRDefault="00957259" w:rsidP="00F46887">
            <w:pPr>
              <w:pStyle w:val="ListParagraph"/>
              <w:numPr>
                <w:ilvl w:val="0"/>
                <w:numId w:val="7"/>
              </w:numPr>
              <w:spacing w:after="60"/>
              <w:ind w:left="1164" w:hanging="283"/>
              <w:contextualSpacing w:val="0"/>
              <w:jc w:val="both"/>
              <w:rPr>
                <w:noProof/>
                <w:lang w:val="lt-LT" w:eastAsia="lt-LT"/>
              </w:rPr>
            </w:pPr>
          </w:p>
        </w:tc>
        <w:tc>
          <w:tcPr>
            <w:tcW w:w="4780" w:type="dxa"/>
            <w:gridSpan w:val="5"/>
            <w:tcMar>
              <w:top w:w="28" w:type="dxa"/>
              <w:bottom w:w="28" w:type="dxa"/>
            </w:tcMar>
          </w:tcPr>
          <w:p w14:paraId="753CC0B1" w14:textId="5FE37AC4" w:rsidR="00957259" w:rsidRPr="00EE5187" w:rsidRDefault="00957259" w:rsidP="00C80E28">
            <w:pPr>
              <w:pStyle w:val="ListParagraph"/>
              <w:numPr>
                <w:ilvl w:val="0"/>
                <w:numId w:val="7"/>
              </w:numPr>
              <w:spacing w:after="20"/>
              <w:ind w:left="315" w:hanging="283"/>
              <w:contextualSpacing w:val="0"/>
              <w:jc w:val="both"/>
              <w:rPr>
                <w:noProof/>
                <w:lang w:val="lt-LT"/>
              </w:rPr>
            </w:pPr>
            <w:r w:rsidRPr="00EE5187">
              <w:rPr>
                <w:noProof/>
                <w:lang w:val="lt-LT" w:eastAsia="lt-LT"/>
              </w:rPr>
              <w:t>BPS, SPS ir jų priedai;</w:t>
            </w:r>
          </w:p>
        </w:tc>
        <w:tc>
          <w:tcPr>
            <w:tcW w:w="283" w:type="dxa"/>
          </w:tcPr>
          <w:p w14:paraId="36B94EAC" w14:textId="77777777" w:rsidR="00957259" w:rsidRPr="00EE5187" w:rsidRDefault="00957259" w:rsidP="00C80E28">
            <w:pPr>
              <w:spacing w:after="20"/>
              <w:ind w:left="34"/>
              <w:jc w:val="both"/>
              <w:rPr>
                <w:noProof/>
                <w:lang w:val="lt-LT"/>
              </w:rPr>
            </w:pPr>
          </w:p>
        </w:tc>
        <w:tc>
          <w:tcPr>
            <w:tcW w:w="1742" w:type="dxa"/>
            <w:vMerge/>
          </w:tcPr>
          <w:p w14:paraId="7E0BFD83" w14:textId="77777777" w:rsidR="00957259" w:rsidRPr="00EE5187" w:rsidRDefault="00957259" w:rsidP="00C80E28">
            <w:pPr>
              <w:pStyle w:val="ListParagraph"/>
              <w:spacing w:after="20" w:line="240" w:lineRule="auto"/>
              <w:ind w:left="215" w:right="278"/>
              <w:contextualSpacing w:val="0"/>
              <w:rPr>
                <w:b/>
                <w:bCs/>
                <w:noProof/>
                <w:lang w:val="lt-LT"/>
              </w:rPr>
            </w:pPr>
          </w:p>
        </w:tc>
        <w:tc>
          <w:tcPr>
            <w:tcW w:w="708" w:type="dxa"/>
          </w:tcPr>
          <w:p w14:paraId="71D8140D" w14:textId="77777777" w:rsidR="00957259" w:rsidRPr="00EE5187" w:rsidRDefault="00957259" w:rsidP="00C80E28">
            <w:pPr>
              <w:pStyle w:val="ListParagraph"/>
              <w:numPr>
                <w:ilvl w:val="0"/>
                <w:numId w:val="10"/>
              </w:numPr>
              <w:spacing w:after="20" w:line="240" w:lineRule="auto"/>
              <w:ind w:left="1023" w:hanging="283"/>
              <w:contextualSpacing w:val="0"/>
              <w:jc w:val="both"/>
              <w:rPr>
                <w:noProof/>
                <w:lang w:val="lt-LT"/>
              </w:rPr>
            </w:pPr>
          </w:p>
        </w:tc>
        <w:tc>
          <w:tcPr>
            <w:tcW w:w="5181" w:type="dxa"/>
            <w:gridSpan w:val="5"/>
          </w:tcPr>
          <w:p w14:paraId="2D099369" w14:textId="7E61326A" w:rsidR="00957259" w:rsidRPr="00EE5187" w:rsidRDefault="00957259" w:rsidP="00C80E28">
            <w:pPr>
              <w:pStyle w:val="ListParagraph"/>
              <w:numPr>
                <w:ilvl w:val="0"/>
                <w:numId w:val="10"/>
              </w:numPr>
              <w:tabs>
                <w:tab w:val="left" w:pos="344"/>
              </w:tabs>
              <w:spacing w:after="20" w:line="240" w:lineRule="auto"/>
              <w:ind w:left="34" w:firstLine="0"/>
              <w:contextualSpacing w:val="0"/>
              <w:jc w:val="both"/>
              <w:rPr>
                <w:noProof/>
                <w:lang w:val="lt-LT"/>
              </w:rPr>
            </w:pPr>
            <w:r w:rsidRPr="00EE5187">
              <w:rPr>
                <w:noProof/>
                <w:lang w:val="lt-LT"/>
              </w:rPr>
              <w:t>GPC, SPC and their Annexes;</w:t>
            </w:r>
          </w:p>
        </w:tc>
      </w:tr>
      <w:tr w:rsidR="00957259" w:rsidRPr="00EE5187" w14:paraId="14416387" w14:textId="77777777" w:rsidTr="003E151D">
        <w:tc>
          <w:tcPr>
            <w:tcW w:w="1699" w:type="dxa"/>
            <w:vMerge/>
            <w:tcMar>
              <w:top w:w="28" w:type="dxa"/>
              <w:bottom w:w="28" w:type="dxa"/>
            </w:tcMar>
          </w:tcPr>
          <w:p w14:paraId="4BE6B66E" w14:textId="77777777" w:rsidR="00957259" w:rsidRPr="00EE5187" w:rsidRDefault="00957259" w:rsidP="0083255E">
            <w:pPr>
              <w:pStyle w:val="ListParagraph"/>
              <w:ind w:left="316" w:right="175"/>
              <w:rPr>
                <w:b/>
                <w:bCs/>
                <w:noProof/>
                <w:lang w:val="lt-LT"/>
              </w:rPr>
            </w:pPr>
          </w:p>
        </w:tc>
        <w:tc>
          <w:tcPr>
            <w:tcW w:w="710" w:type="dxa"/>
          </w:tcPr>
          <w:p w14:paraId="35B5C386" w14:textId="77777777" w:rsidR="00957259" w:rsidRPr="00EE5187" w:rsidRDefault="00957259" w:rsidP="00F46887">
            <w:pPr>
              <w:pStyle w:val="ListParagraph"/>
              <w:numPr>
                <w:ilvl w:val="0"/>
                <w:numId w:val="7"/>
              </w:numPr>
              <w:spacing w:after="60"/>
              <w:ind w:left="1164" w:hanging="283"/>
              <w:contextualSpacing w:val="0"/>
              <w:jc w:val="both"/>
              <w:rPr>
                <w:noProof/>
                <w:lang w:val="lt-LT" w:eastAsia="lt-LT"/>
              </w:rPr>
            </w:pPr>
          </w:p>
        </w:tc>
        <w:tc>
          <w:tcPr>
            <w:tcW w:w="4780" w:type="dxa"/>
            <w:gridSpan w:val="5"/>
            <w:tcMar>
              <w:top w:w="28" w:type="dxa"/>
              <w:bottom w:w="28" w:type="dxa"/>
            </w:tcMar>
          </w:tcPr>
          <w:p w14:paraId="6CF164A9" w14:textId="687398B2" w:rsidR="00957259" w:rsidRPr="00EE5187" w:rsidRDefault="00957259" w:rsidP="00C80E28">
            <w:pPr>
              <w:pStyle w:val="ListParagraph"/>
              <w:numPr>
                <w:ilvl w:val="0"/>
                <w:numId w:val="7"/>
              </w:numPr>
              <w:spacing w:after="20"/>
              <w:ind w:left="315" w:hanging="283"/>
              <w:contextualSpacing w:val="0"/>
              <w:jc w:val="both"/>
              <w:rPr>
                <w:noProof/>
                <w:lang w:val="lt-LT"/>
              </w:rPr>
            </w:pPr>
            <w:r w:rsidRPr="00EE5187">
              <w:rPr>
                <w:noProof/>
                <w:lang w:val="lt-LT" w:eastAsia="lt-LT"/>
              </w:rPr>
              <w:t>pirkimo dokumentų paaiškinimai (patikslinimai), taip pat atsakymai į tiekėjų klausimus (jeigu tokių yra);</w:t>
            </w:r>
          </w:p>
        </w:tc>
        <w:tc>
          <w:tcPr>
            <w:tcW w:w="283" w:type="dxa"/>
          </w:tcPr>
          <w:p w14:paraId="03AFAB46" w14:textId="77777777" w:rsidR="00957259" w:rsidRPr="00EE5187" w:rsidRDefault="00957259" w:rsidP="00C80E28">
            <w:pPr>
              <w:spacing w:after="20"/>
              <w:ind w:left="34"/>
              <w:jc w:val="both"/>
              <w:rPr>
                <w:noProof/>
                <w:lang w:val="lt-LT"/>
              </w:rPr>
            </w:pPr>
          </w:p>
        </w:tc>
        <w:tc>
          <w:tcPr>
            <w:tcW w:w="1742" w:type="dxa"/>
            <w:vMerge/>
          </w:tcPr>
          <w:p w14:paraId="054A43EC" w14:textId="77777777" w:rsidR="00957259" w:rsidRPr="00EE5187" w:rsidRDefault="00957259" w:rsidP="00C80E28">
            <w:pPr>
              <w:pStyle w:val="ListParagraph"/>
              <w:spacing w:after="20" w:line="240" w:lineRule="auto"/>
              <w:ind w:left="215" w:right="278"/>
              <w:contextualSpacing w:val="0"/>
              <w:rPr>
                <w:b/>
                <w:bCs/>
                <w:noProof/>
                <w:lang w:val="lt-LT"/>
              </w:rPr>
            </w:pPr>
          </w:p>
        </w:tc>
        <w:tc>
          <w:tcPr>
            <w:tcW w:w="708" w:type="dxa"/>
          </w:tcPr>
          <w:p w14:paraId="7BB91589" w14:textId="77777777" w:rsidR="00957259" w:rsidRPr="00EE5187" w:rsidRDefault="00957259" w:rsidP="00C80E28">
            <w:pPr>
              <w:pStyle w:val="ListParagraph"/>
              <w:numPr>
                <w:ilvl w:val="0"/>
                <w:numId w:val="10"/>
              </w:numPr>
              <w:spacing w:after="20" w:line="240" w:lineRule="auto"/>
              <w:ind w:left="1023" w:hanging="283"/>
              <w:contextualSpacing w:val="0"/>
              <w:jc w:val="both"/>
              <w:rPr>
                <w:noProof/>
                <w:lang w:val="lt-LT"/>
              </w:rPr>
            </w:pPr>
          </w:p>
        </w:tc>
        <w:tc>
          <w:tcPr>
            <w:tcW w:w="5181" w:type="dxa"/>
            <w:gridSpan w:val="5"/>
          </w:tcPr>
          <w:p w14:paraId="0D1C5DA6" w14:textId="0CD5A8CA" w:rsidR="00957259" w:rsidRPr="00EE5187" w:rsidRDefault="00957259" w:rsidP="00C80E28">
            <w:pPr>
              <w:pStyle w:val="ListParagraph"/>
              <w:numPr>
                <w:ilvl w:val="0"/>
                <w:numId w:val="10"/>
              </w:numPr>
              <w:spacing w:after="20" w:line="240" w:lineRule="auto"/>
              <w:ind w:left="323" w:hanging="289"/>
              <w:contextualSpacing w:val="0"/>
              <w:jc w:val="both"/>
              <w:rPr>
                <w:noProof/>
                <w:lang w:val="lt-LT"/>
              </w:rPr>
            </w:pPr>
            <w:r w:rsidRPr="00EE5187">
              <w:rPr>
                <w:noProof/>
                <w:lang w:val="lt-LT"/>
              </w:rPr>
              <w:t>explanations/clarifications of the procurement documents, as well as answers to suppliers' questions (if any);</w:t>
            </w:r>
          </w:p>
        </w:tc>
      </w:tr>
      <w:tr w:rsidR="00957259" w:rsidRPr="00EE5187" w14:paraId="783F14B3" w14:textId="77777777" w:rsidTr="003E151D">
        <w:tc>
          <w:tcPr>
            <w:tcW w:w="1699" w:type="dxa"/>
            <w:vMerge/>
            <w:tcMar>
              <w:top w:w="28" w:type="dxa"/>
              <w:bottom w:w="28" w:type="dxa"/>
            </w:tcMar>
          </w:tcPr>
          <w:p w14:paraId="1ACB25AE" w14:textId="77777777" w:rsidR="00957259" w:rsidRPr="00EE5187" w:rsidRDefault="00957259" w:rsidP="0083255E">
            <w:pPr>
              <w:pStyle w:val="ListParagraph"/>
              <w:ind w:left="316" w:right="175"/>
              <w:rPr>
                <w:b/>
                <w:bCs/>
                <w:noProof/>
                <w:lang w:val="lt-LT"/>
              </w:rPr>
            </w:pPr>
          </w:p>
        </w:tc>
        <w:tc>
          <w:tcPr>
            <w:tcW w:w="710" w:type="dxa"/>
          </w:tcPr>
          <w:p w14:paraId="7E131ABC" w14:textId="77777777" w:rsidR="00957259" w:rsidRPr="00EE5187" w:rsidRDefault="00957259" w:rsidP="00F46887">
            <w:pPr>
              <w:pStyle w:val="ListParagraph"/>
              <w:numPr>
                <w:ilvl w:val="0"/>
                <w:numId w:val="7"/>
              </w:numPr>
              <w:spacing w:after="60"/>
              <w:ind w:left="1164" w:hanging="283"/>
              <w:contextualSpacing w:val="0"/>
              <w:jc w:val="both"/>
              <w:rPr>
                <w:noProof/>
                <w:lang w:val="lt-LT" w:eastAsia="lt-LT"/>
              </w:rPr>
            </w:pPr>
          </w:p>
        </w:tc>
        <w:tc>
          <w:tcPr>
            <w:tcW w:w="4780" w:type="dxa"/>
            <w:gridSpan w:val="5"/>
            <w:tcMar>
              <w:top w:w="28" w:type="dxa"/>
              <w:bottom w:w="28" w:type="dxa"/>
            </w:tcMar>
          </w:tcPr>
          <w:p w14:paraId="7E714CE3" w14:textId="4CDAB9B4" w:rsidR="00957259" w:rsidRPr="00EE5187" w:rsidRDefault="00957259" w:rsidP="00832873">
            <w:pPr>
              <w:pStyle w:val="ListParagraph"/>
              <w:numPr>
                <w:ilvl w:val="0"/>
                <w:numId w:val="7"/>
              </w:numPr>
              <w:spacing w:after="40"/>
              <w:ind w:left="315" w:hanging="283"/>
              <w:contextualSpacing w:val="0"/>
              <w:jc w:val="both"/>
              <w:rPr>
                <w:noProof/>
                <w:lang w:val="lt-LT"/>
              </w:rPr>
            </w:pPr>
            <w:r w:rsidRPr="00EE5187">
              <w:rPr>
                <w:noProof/>
                <w:lang w:val="lt-LT" w:eastAsia="lt-LT"/>
              </w:rPr>
              <w:t>kita KC CVP IS priemonėmis pateikta informacija.</w:t>
            </w:r>
          </w:p>
        </w:tc>
        <w:tc>
          <w:tcPr>
            <w:tcW w:w="283" w:type="dxa"/>
          </w:tcPr>
          <w:p w14:paraId="5B9FA802" w14:textId="77777777" w:rsidR="00957259" w:rsidRPr="00EE5187" w:rsidRDefault="00957259" w:rsidP="00832873">
            <w:pPr>
              <w:spacing w:after="40"/>
              <w:ind w:left="34"/>
              <w:jc w:val="both"/>
              <w:rPr>
                <w:noProof/>
                <w:lang w:val="lt-LT"/>
              </w:rPr>
            </w:pPr>
          </w:p>
        </w:tc>
        <w:tc>
          <w:tcPr>
            <w:tcW w:w="1742" w:type="dxa"/>
            <w:vMerge/>
          </w:tcPr>
          <w:p w14:paraId="16FD4532" w14:textId="77777777" w:rsidR="00957259" w:rsidRPr="00EE5187" w:rsidRDefault="00957259" w:rsidP="00832873">
            <w:pPr>
              <w:pStyle w:val="ListParagraph"/>
              <w:spacing w:after="40" w:line="240" w:lineRule="auto"/>
              <w:ind w:left="215" w:right="278"/>
              <w:contextualSpacing w:val="0"/>
              <w:rPr>
                <w:b/>
                <w:bCs/>
                <w:noProof/>
                <w:lang w:val="lt-LT"/>
              </w:rPr>
            </w:pPr>
          </w:p>
        </w:tc>
        <w:tc>
          <w:tcPr>
            <w:tcW w:w="708" w:type="dxa"/>
          </w:tcPr>
          <w:p w14:paraId="3D2B8BEF" w14:textId="77777777" w:rsidR="00957259" w:rsidRPr="00EE5187" w:rsidRDefault="00957259" w:rsidP="00832873">
            <w:pPr>
              <w:pStyle w:val="ListParagraph"/>
              <w:numPr>
                <w:ilvl w:val="0"/>
                <w:numId w:val="10"/>
              </w:numPr>
              <w:spacing w:after="40" w:line="240" w:lineRule="auto"/>
              <w:ind w:left="1023" w:hanging="283"/>
              <w:contextualSpacing w:val="0"/>
              <w:jc w:val="both"/>
              <w:rPr>
                <w:noProof/>
                <w:lang w:val="lt-LT"/>
              </w:rPr>
            </w:pPr>
          </w:p>
        </w:tc>
        <w:tc>
          <w:tcPr>
            <w:tcW w:w="5181" w:type="dxa"/>
            <w:gridSpan w:val="5"/>
          </w:tcPr>
          <w:p w14:paraId="0D545B4B" w14:textId="5D16579A" w:rsidR="00957259" w:rsidRPr="00EE5187" w:rsidRDefault="00957259" w:rsidP="00832873">
            <w:pPr>
              <w:pStyle w:val="ListParagraph"/>
              <w:numPr>
                <w:ilvl w:val="0"/>
                <w:numId w:val="10"/>
              </w:numPr>
              <w:tabs>
                <w:tab w:val="left" w:pos="344"/>
              </w:tabs>
              <w:spacing w:after="40" w:line="240" w:lineRule="auto"/>
              <w:ind w:left="34" w:firstLine="0"/>
              <w:contextualSpacing w:val="0"/>
              <w:jc w:val="both"/>
              <w:rPr>
                <w:noProof/>
                <w:lang w:val="lt-LT"/>
              </w:rPr>
            </w:pPr>
            <w:r w:rsidRPr="00EE5187">
              <w:rPr>
                <w:noProof/>
                <w:lang w:val="lt-LT"/>
              </w:rPr>
              <w:t>other information provided by the KC via the CVP IS.</w:t>
            </w:r>
          </w:p>
        </w:tc>
      </w:tr>
      <w:tr w:rsidR="00957259" w:rsidRPr="00EE5187" w14:paraId="0CD40B3F" w14:textId="77777777" w:rsidTr="003E151D">
        <w:tc>
          <w:tcPr>
            <w:tcW w:w="1699" w:type="dxa"/>
            <w:vMerge/>
            <w:tcMar>
              <w:top w:w="28" w:type="dxa"/>
              <w:bottom w:w="28" w:type="dxa"/>
            </w:tcMar>
          </w:tcPr>
          <w:p w14:paraId="270A09AB" w14:textId="77777777" w:rsidR="00957259" w:rsidRPr="00EE5187" w:rsidRDefault="00957259" w:rsidP="0083255E">
            <w:pPr>
              <w:pStyle w:val="ListParagraph"/>
              <w:ind w:left="316" w:right="175"/>
              <w:rPr>
                <w:b/>
                <w:bCs/>
                <w:noProof/>
                <w:lang w:val="lt-LT"/>
              </w:rPr>
            </w:pPr>
          </w:p>
        </w:tc>
        <w:tc>
          <w:tcPr>
            <w:tcW w:w="710" w:type="dxa"/>
          </w:tcPr>
          <w:p w14:paraId="3683F9E6" w14:textId="77777777" w:rsidR="00957259" w:rsidRPr="00EE5187" w:rsidRDefault="00957259" w:rsidP="0083255E">
            <w:pPr>
              <w:pStyle w:val="ListParagraph"/>
              <w:spacing w:after="120"/>
              <w:ind w:left="743"/>
              <w:jc w:val="both"/>
              <w:rPr>
                <w:noProof/>
                <w:lang w:val="lt-LT" w:eastAsia="lt-LT"/>
              </w:rPr>
            </w:pPr>
          </w:p>
        </w:tc>
        <w:tc>
          <w:tcPr>
            <w:tcW w:w="4780" w:type="dxa"/>
            <w:gridSpan w:val="5"/>
            <w:tcMar>
              <w:top w:w="28" w:type="dxa"/>
              <w:bottom w:w="28" w:type="dxa"/>
            </w:tcMar>
          </w:tcPr>
          <w:p w14:paraId="4721BBAA" w14:textId="663FBEB4" w:rsidR="00957259" w:rsidRPr="00EE5187" w:rsidRDefault="00957259" w:rsidP="00C31DB9">
            <w:pPr>
              <w:pStyle w:val="ListParagraph"/>
              <w:spacing w:after="120"/>
              <w:ind w:left="31"/>
              <w:jc w:val="both"/>
              <w:rPr>
                <w:noProof/>
                <w:lang w:val="lt-LT" w:eastAsia="lt-LT"/>
              </w:rPr>
            </w:pPr>
            <w:r w:rsidRPr="00EE5187">
              <w:rPr>
                <w:noProof/>
                <w:lang w:val="lt-LT" w:eastAsia="lt-LT"/>
              </w:rPr>
              <w:t>Visuomet</w:t>
            </w:r>
            <w:r w:rsidRPr="00EE5187">
              <w:rPr>
                <w:noProof/>
                <w:lang w:val="lt-LT"/>
              </w:rPr>
              <w:t xml:space="preserve"> vadovaujamasi aktualizuota pirkimo dokumentų versija ir naujausiais pirkimo dokumentų paaiškinimais bei patikslinimais.</w:t>
            </w:r>
          </w:p>
        </w:tc>
        <w:tc>
          <w:tcPr>
            <w:tcW w:w="283" w:type="dxa"/>
          </w:tcPr>
          <w:p w14:paraId="74293ABA" w14:textId="77777777" w:rsidR="00957259" w:rsidRPr="00EE5187" w:rsidRDefault="00957259" w:rsidP="0083255E">
            <w:pPr>
              <w:spacing w:after="60"/>
              <w:ind w:left="34"/>
              <w:jc w:val="both"/>
              <w:rPr>
                <w:noProof/>
                <w:lang w:val="lt-LT"/>
              </w:rPr>
            </w:pPr>
          </w:p>
        </w:tc>
        <w:tc>
          <w:tcPr>
            <w:tcW w:w="1742" w:type="dxa"/>
            <w:vMerge/>
          </w:tcPr>
          <w:p w14:paraId="6CBEE6D5" w14:textId="77777777" w:rsidR="00957259" w:rsidRPr="00EE5187" w:rsidRDefault="00957259" w:rsidP="0083255E">
            <w:pPr>
              <w:pStyle w:val="ListParagraph"/>
              <w:spacing w:line="240" w:lineRule="auto"/>
              <w:ind w:left="215" w:right="278"/>
              <w:contextualSpacing w:val="0"/>
              <w:rPr>
                <w:b/>
                <w:bCs/>
                <w:noProof/>
                <w:lang w:val="lt-LT"/>
              </w:rPr>
            </w:pPr>
          </w:p>
        </w:tc>
        <w:tc>
          <w:tcPr>
            <w:tcW w:w="708" w:type="dxa"/>
          </w:tcPr>
          <w:p w14:paraId="00EB2F4C" w14:textId="77777777" w:rsidR="00957259" w:rsidRPr="00EE5187" w:rsidRDefault="00957259" w:rsidP="0083255E">
            <w:pPr>
              <w:pStyle w:val="ListParagraph"/>
              <w:spacing w:after="120" w:line="240" w:lineRule="auto"/>
              <w:ind w:left="636"/>
              <w:jc w:val="both"/>
              <w:rPr>
                <w:noProof/>
                <w:lang w:val="lt-LT"/>
              </w:rPr>
            </w:pPr>
          </w:p>
        </w:tc>
        <w:tc>
          <w:tcPr>
            <w:tcW w:w="5181" w:type="dxa"/>
            <w:gridSpan w:val="5"/>
          </w:tcPr>
          <w:p w14:paraId="72AA5D8E" w14:textId="3583529A" w:rsidR="00957259" w:rsidRPr="00EE5187" w:rsidRDefault="00957259" w:rsidP="00C31DB9">
            <w:pPr>
              <w:pStyle w:val="ListParagraph"/>
              <w:spacing w:after="120" w:line="240" w:lineRule="auto"/>
              <w:ind w:left="34"/>
              <w:jc w:val="both"/>
              <w:rPr>
                <w:noProof/>
                <w:lang w:val="lt-LT"/>
              </w:rPr>
            </w:pPr>
            <w:r w:rsidRPr="00EE5187">
              <w:rPr>
                <w:noProof/>
                <w:lang w:val="lt-LT"/>
              </w:rPr>
              <w:t>The updated version of the procurement documents and the most recent explanations and clarifications of the procurement documents are always followed.</w:t>
            </w:r>
          </w:p>
        </w:tc>
      </w:tr>
      <w:tr w:rsidR="00957259" w:rsidRPr="00EE5187" w14:paraId="165538FC" w14:textId="77777777" w:rsidTr="003E151D">
        <w:trPr>
          <w:trHeight w:val="738"/>
        </w:trPr>
        <w:tc>
          <w:tcPr>
            <w:tcW w:w="1699" w:type="dxa"/>
            <w:vMerge/>
            <w:tcMar>
              <w:top w:w="28" w:type="dxa"/>
              <w:bottom w:w="28" w:type="dxa"/>
            </w:tcMar>
          </w:tcPr>
          <w:p w14:paraId="1F858387" w14:textId="77777777" w:rsidR="00957259" w:rsidRPr="00EE5187" w:rsidRDefault="00957259" w:rsidP="004E64A3">
            <w:pPr>
              <w:pStyle w:val="ListParagraph"/>
              <w:ind w:left="316" w:right="175"/>
              <w:rPr>
                <w:b/>
                <w:bCs/>
                <w:noProof/>
                <w:lang w:val="lt-LT"/>
              </w:rPr>
            </w:pPr>
          </w:p>
        </w:tc>
        <w:tc>
          <w:tcPr>
            <w:tcW w:w="710" w:type="dxa"/>
          </w:tcPr>
          <w:p w14:paraId="452E3F67" w14:textId="77777777" w:rsidR="00957259" w:rsidRPr="00EE5187" w:rsidRDefault="00957259" w:rsidP="004E64A3">
            <w:pPr>
              <w:pStyle w:val="ListParagraph"/>
              <w:numPr>
                <w:ilvl w:val="1"/>
                <w:numId w:val="1"/>
              </w:numPr>
              <w:ind w:left="745" w:hanging="709"/>
              <w:jc w:val="both"/>
              <w:rPr>
                <w:noProof/>
                <w:lang w:val="lt-LT" w:eastAsia="lt-LT"/>
              </w:rPr>
            </w:pPr>
          </w:p>
        </w:tc>
        <w:tc>
          <w:tcPr>
            <w:tcW w:w="4780" w:type="dxa"/>
            <w:gridSpan w:val="5"/>
            <w:tcMar>
              <w:top w:w="28" w:type="dxa"/>
              <w:bottom w:w="28" w:type="dxa"/>
            </w:tcMar>
          </w:tcPr>
          <w:p w14:paraId="601387B1" w14:textId="56102A29" w:rsidR="00957259" w:rsidRPr="00EE5187" w:rsidRDefault="00957259" w:rsidP="00CC7B8D">
            <w:pPr>
              <w:spacing w:after="120"/>
              <w:ind w:left="34"/>
              <w:jc w:val="both"/>
              <w:rPr>
                <w:noProof/>
                <w:lang w:val="lt-LT"/>
              </w:rPr>
            </w:pPr>
            <w:r w:rsidRPr="00EE5187">
              <w:rPr>
                <w:noProof/>
                <w:lang w:val="lt-LT" w:eastAsia="lt-LT"/>
              </w:rPr>
              <w:t xml:space="preserve">Jei skirtinguose Pirkimo dokumentuose yra neatitikimų, taikomas dokumento </w:t>
            </w:r>
            <w:r w:rsidRPr="00EE5187">
              <w:rPr>
                <w:noProof/>
                <w:u w:val="single"/>
                <w:lang w:val="lt-LT" w:eastAsia="lt-LT"/>
              </w:rPr>
              <w:t>viršenybės principas pagal šią seką:</w:t>
            </w:r>
            <w:r w:rsidRPr="00EE5187">
              <w:rPr>
                <w:noProof/>
                <w:lang w:val="lt-LT" w:eastAsia="lt-LT"/>
              </w:rPr>
              <w:t xml:space="preserve"> </w:t>
            </w:r>
          </w:p>
        </w:tc>
        <w:tc>
          <w:tcPr>
            <w:tcW w:w="283" w:type="dxa"/>
          </w:tcPr>
          <w:p w14:paraId="68496D3C" w14:textId="77777777" w:rsidR="00957259" w:rsidRPr="00EE5187" w:rsidRDefault="00957259" w:rsidP="004E64A3">
            <w:pPr>
              <w:spacing w:after="60"/>
              <w:ind w:left="34"/>
              <w:jc w:val="both"/>
              <w:rPr>
                <w:noProof/>
                <w:lang w:val="lt-LT"/>
              </w:rPr>
            </w:pPr>
          </w:p>
        </w:tc>
        <w:tc>
          <w:tcPr>
            <w:tcW w:w="1742" w:type="dxa"/>
            <w:vMerge/>
          </w:tcPr>
          <w:p w14:paraId="63F09221" w14:textId="77777777" w:rsidR="00957259" w:rsidRPr="00EE5187" w:rsidRDefault="00957259" w:rsidP="004E64A3">
            <w:pPr>
              <w:pStyle w:val="ListParagraph"/>
              <w:spacing w:line="240" w:lineRule="auto"/>
              <w:ind w:left="215" w:right="278"/>
              <w:contextualSpacing w:val="0"/>
              <w:rPr>
                <w:b/>
                <w:bCs/>
                <w:noProof/>
                <w:lang w:val="lt-LT"/>
              </w:rPr>
            </w:pPr>
          </w:p>
        </w:tc>
        <w:tc>
          <w:tcPr>
            <w:tcW w:w="708" w:type="dxa"/>
          </w:tcPr>
          <w:p w14:paraId="07ABE2A3" w14:textId="77777777" w:rsidR="00957259" w:rsidRPr="00EE5187" w:rsidRDefault="00957259" w:rsidP="00F46887">
            <w:pPr>
              <w:pStyle w:val="ListParagraph"/>
              <w:numPr>
                <w:ilvl w:val="1"/>
                <w:numId w:val="4"/>
              </w:numPr>
              <w:spacing w:after="120" w:line="240" w:lineRule="auto"/>
              <w:ind w:left="636" w:hanging="650"/>
              <w:jc w:val="both"/>
              <w:rPr>
                <w:noProof/>
                <w:lang w:val="lt-LT"/>
              </w:rPr>
            </w:pPr>
          </w:p>
        </w:tc>
        <w:tc>
          <w:tcPr>
            <w:tcW w:w="5181" w:type="dxa"/>
            <w:gridSpan w:val="5"/>
          </w:tcPr>
          <w:p w14:paraId="1F22D515" w14:textId="33CAD721" w:rsidR="00957259" w:rsidRPr="00EE5187" w:rsidRDefault="00957259" w:rsidP="00CC7B8D">
            <w:pPr>
              <w:spacing w:after="120" w:line="240" w:lineRule="auto"/>
              <w:ind w:left="-11"/>
              <w:jc w:val="both"/>
              <w:rPr>
                <w:noProof/>
                <w:lang w:val="lt-LT"/>
              </w:rPr>
            </w:pPr>
            <w:r w:rsidRPr="00EE5187">
              <w:rPr>
                <w:noProof/>
                <w:lang w:val="lt-LT"/>
              </w:rPr>
              <w:t xml:space="preserve">In the event of inconsistencies between different Procurement Documents, the following </w:t>
            </w:r>
            <w:r w:rsidRPr="00EE5187">
              <w:rPr>
                <w:noProof/>
                <w:u w:val="single"/>
                <w:lang w:val="lt-LT"/>
              </w:rPr>
              <w:t>precedence</w:t>
            </w:r>
            <w:r w:rsidRPr="00EE5187">
              <w:rPr>
                <w:noProof/>
                <w:lang w:val="lt-LT"/>
              </w:rPr>
              <w:t xml:space="preserve"> of documents shall apply: </w:t>
            </w:r>
          </w:p>
        </w:tc>
      </w:tr>
      <w:tr w:rsidR="00957259" w:rsidRPr="00EE5187" w14:paraId="172B6291" w14:textId="77777777" w:rsidTr="003E151D">
        <w:tc>
          <w:tcPr>
            <w:tcW w:w="1699" w:type="dxa"/>
            <w:vMerge/>
            <w:tcMar>
              <w:top w:w="28" w:type="dxa"/>
              <w:bottom w:w="28" w:type="dxa"/>
            </w:tcMar>
          </w:tcPr>
          <w:p w14:paraId="5E77D16B" w14:textId="77777777" w:rsidR="00957259" w:rsidRPr="00EE5187" w:rsidRDefault="00957259" w:rsidP="004E64A3">
            <w:pPr>
              <w:pStyle w:val="ListParagraph"/>
              <w:ind w:left="316" w:right="175"/>
              <w:rPr>
                <w:b/>
                <w:bCs/>
                <w:noProof/>
                <w:lang w:val="lt-LT"/>
              </w:rPr>
            </w:pPr>
          </w:p>
        </w:tc>
        <w:tc>
          <w:tcPr>
            <w:tcW w:w="710" w:type="dxa"/>
          </w:tcPr>
          <w:p w14:paraId="7628C954" w14:textId="77777777" w:rsidR="00957259" w:rsidRPr="00EE5187" w:rsidRDefault="00957259" w:rsidP="00F46887">
            <w:pPr>
              <w:pStyle w:val="ListParagraph"/>
              <w:numPr>
                <w:ilvl w:val="0"/>
                <w:numId w:val="9"/>
              </w:numPr>
              <w:spacing w:after="60"/>
              <w:ind w:left="1022" w:hanging="283"/>
              <w:contextualSpacing w:val="0"/>
              <w:jc w:val="both"/>
              <w:rPr>
                <w:noProof/>
                <w:lang w:val="lt-LT" w:eastAsia="lt-LT"/>
              </w:rPr>
            </w:pPr>
          </w:p>
        </w:tc>
        <w:tc>
          <w:tcPr>
            <w:tcW w:w="4780" w:type="dxa"/>
            <w:gridSpan w:val="5"/>
            <w:tcMar>
              <w:top w:w="28" w:type="dxa"/>
              <w:bottom w:w="28" w:type="dxa"/>
            </w:tcMar>
          </w:tcPr>
          <w:p w14:paraId="35A9E6B7" w14:textId="477F3533" w:rsidR="00957259" w:rsidRPr="00EE5187" w:rsidRDefault="00957259" w:rsidP="00C80E28">
            <w:pPr>
              <w:pStyle w:val="ListParagraph"/>
              <w:numPr>
                <w:ilvl w:val="0"/>
                <w:numId w:val="37"/>
              </w:numPr>
              <w:spacing w:after="40"/>
              <w:ind w:left="315" w:hanging="284"/>
              <w:contextualSpacing w:val="0"/>
              <w:jc w:val="both"/>
              <w:rPr>
                <w:noProof/>
                <w:lang w:val="lt-LT"/>
              </w:rPr>
            </w:pPr>
            <w:r w:rsidRPr="00EE5187">
              <w:rPr>
                <w:noProof/>
                <w:lang w:val="lt-LT" w:eastAsia="lt-LT"/>
              </w:rPr>
              <w:t>Pirkimo skelbimas;</w:t>
            </w:r>
          </w:p>
        </w:tc>
        <w:tc>
          <w:tcPr>
            <w:tcW w:w="283" w:type="dxa"/>
          </w:tcPr>
          <w:p w14:paraId="5204C316" w14:textId="77777777" w:rsidR="00957259" w:rsidRPr="00EE5187" w:rsidRDefault="00957259" w:rsidP="00C80E28">
            <w:pPr>
              <w:spacing w:after="40"/>
              <w:ind w:left="34"/>
              <w:jc w:val="both"/>
              <w:rPr>
                <w:noProof/>
                <w:lang w:val="lt-LT"/>
              </w:rPr>
            </w:pPr>
          </w:p>
        </w:tc>
        <w:tc>
          <w:tcPr>
            <w:tcW w:w="1742" w:type="dxa"/>
            <w:vMerge/>
          </w:tcPr>
          <w:p w14:paraId="1BBCFD35" w14:textId="77777777" w:rsidR="00957259" w:rsidRPr="00EE5187" w:rsidRDefault="00957259" w:rsidP="00C80E28">
            <w:pPr>
              <w:pStyle w:val="ListParagraph"/>
              <w:spacing w:after="40" w:line="240" w:lineRule="auto"/>
              <w:ind w:left="215" w:right="278"/>
              <w:contextualSpacing w:val="0"/>
              <w:rPr>
                <w:b/>
                <w:bCs/>
                <w:noProof/>
                <w:lang w:val="lt-LT"/>
              </w:rPr>
            </w:pPr>
          </w:p>
        </w:tc>
        <w:tc>
          <w:tcPr>
            <w:tcW w:w="708" w:type="dxa"/>
          </w:tcPr>
          <w:p w14:paraId="3EDBF11D" w14:textId="77777777" w:rsidR="00957259" w:rsidRPr="00EE5187" w:rsidRDefault="00957259" w:rsidP="00C80E28">
            <w:pPr>
              <w:pStyle w:val="ListParagraph"/>
              <w:numPr>
                <w:ilvl w:val="0"/>
                <w:numId w:val="11"/>
              </w:numPr>
              <w:spacing w:after="40" w:line="240" w:lineRule="auto"/>
              <w:ind w:left="1023" w:hanging="283"/>
              <w:contextualSpacing w:val="0"/>
              <w:jc w:val="both"/>
              <w:rPr>
                <w:noProof/>
                <w:lang w:val="lt-LT"/>
              </w:rPr>
            </w:pPr>
          </w:p>
        </w:tc>
        <w:tc>
          <w:tcPr>
            <w:tcW w:w="5181" w:type="dxa"/>
            <w:gridSpan w:val="5"/>
          </w:tcPr>
          <w:p w14:paraId="3C4AA868" w14:textId="40E8D263" w:rsidR="00957259" w:rsidRPr="00EE5187" w:rsidRDefault="00957259" w:rsidP="00C80E28">
            <w:pPr>
              <w:pStyle w:val="ListParagraph"/>
              <w:numPr>
                <w:ilvl w:val="1"/>
                <w:numId w:val="38"/>
              </w:numPr>
              <w:spacing w:after="40" w:line="240" w:lineRule="auto"/>
              <w:ind w:left="317" w:hanging="283"/>
              <w:contextualSpacing w:val="0"/>
              <w:jc w:val="both"/>
              <w:rPr>
                <w:noProof/>
                <w:lang w:val="lt-LT"/>
              </w:rPr>
            </w:pPr>
            <w:r w:rsidRPr="00EE5187">
              <w:rPr>
                <w:noProof/>
                <w:lang w:val="lt-LT"/>
              </w:rPr>
              <w:t>Procurement notice;</w:t>
            </w:r>
          </w:p>
        </w:tc>
      </w:tr>
      <w:tr w:rsidR="00957259" w:rsidRPr="00EE5187" w14:paraId="6E5D6569" w14:textId="77777777" w:rsidTr="003E151D">
        <w:tc>
          <w:tcPr>
            <w:tcW w:w="1699" w:type="dxa"/>
            <w:vMerge/>
            <w:tcMar>
              <w:top w:w="28" w:type="dxa"/>
              <w:bottom w:w="28" w:type="dxa"/>
            </w:tcMar>
          </w:tcPr>
          <w:p w14:paraId="767124C5" w14:textId="77777777" w:rsidR="00957259" w:rsidRPr="00EE5187" w:rsidRDefault="00957259" w:rsidP="004E64A3">
            <w:pPr>
              <w:pStyle w:val="ListParagraph"/>
              <w:ind w:left="316" w:right="175"/>
              <w:rPr>
                <w:b/>
                <w:bCs/>
                <w:noProof/>
                <w:lang w:val="lt-LT"/>
              </w:rPr>
            </w:pPr>
          </w:p>
        </w:tc>
        <w:tc>
          <w:tcPr>
            <w:tcW w:w="710" w:type="dxa"/>
          </w:tcPr>
          <w:p w14:paraId="472DAA68" w14:textId="77777777" w:rsidR="00957259" w:rsidRPr="00EE5187" w:rsidRDefault="00957259" w:rsidP="00F46887">
            <w:pPr>
              <w:pStyle w:val="ListParagraph"/>
              <w:numPr>
                <w:ilvl w:val="0"/>
                <w:numId w:val="35"/>
              </w:numPr>
              <w:spacing w:after="60"/>
              <w:ind w:left="1022" w:hanging="283"/>
              <w:contextualSpacing w:val="0"/>
              <w:jc w:val="both"/>
              <w:rPr>
                <w:noProof/>
                <w:lang w:val="lt-LT" w:eastAsia="lt-LT"/>
              </w:rPr>
            </w:pPr>
          </w:p>
        </w:tc>
        <w:tc>
          <w:tcPr>
            <w:tcW w:w="4780" w:type="dxa"/>
            <w:gridSpan w:val="5"/>
            <w:tcMar>
              <w:top w:w="28" w:type="dxa"/>
              <w:bottom w:w="28" w:type="dxa"/>
            </w:tcMar>
          </w:tcPr>
          <w:p w14:paraId="6D9CA06F" w14:textId="539CF346" w:rsidR="00957259" w:rsidRPr="00EE5187" w:rsidRDefault="00957259" w:rsidP="00C80E28">
            <w:pPr>
              <w:pStyle w:val="ListParagraph"/>
              <w:numPr>
                <w:ilvl w:val="0"/>
                <w:numId w:val="37"/>
              </w:numPr>
              <w:spacing w:after="40"/>
              <w:ind w:left="315" w:hanging="284"/>
              <w:contextualSpacing w:val="0"/>
              <w:jc w:val="both"/>
              <w:rPr>
                <w:noProof/>
                <w:lang w:val="lt-LT" w:eastAsia="lt-LT"/>
              </w:rPr>
            </w:pPr>
            <w:r w:rsidRPr="00EE5187">
              <w:rPr>
                <w:noProof/>
                <w:lang w:val="lt-LT" w:eastAsia="lt-LT"/>
              </w:rPr>
              <w:t>Atsakymai į klausimus ir Pirkimo sąlygų paaiškinimai;</w:t>
            </w:r>
          </w:p>
        </w:tc>
        <w:tc>
          <w:tcPr>
            <w:tcW w:w="283" w:type="dxa"/>
          </w:tcPr>
          <w:p w14:paraId="2CC3C0BB" w14:textId="77777777" w:rsidR="00957259" w:rsidRPr="00EE5187" w:rsidRDefault="00957259" w:rsidP="00C80E28">
            <w:pPr>
              <w:spacing w:after="40"/>
              <w:ind w:left="34"/>
              <w:jc w:val="both"/>
              <w:rPr>
                <w:noProof/>
                <w:lang w:val="lt-LT"/>
              </w:rPr>
            </w:pPr>
          </w:p>
        </w:tc>
        <w:tc>
          <w:tcPr>
            <w:tcW w:w="1742" w:type="dxa"/>
            <w:vMerge/>
          </w:tcPr>
          <w:p w14:paraId="6CC589E4" w14:textId="77777777" w:rsidR="00957259" w:rsidRPr="00EE5187" w:rsidRDefault="00957259" w:rsidP="00C80E28">
            <w:pPr>
              <w:pStyle w:val="ListParagraph"/>
              <w:spacing w:after="40" w:line="240" w:lineRule="auto"/>
              <w:ind w:left="215" w:right="278"/>
              <w:contextualSpacing w:val="0"/>
              <w:rPr>
                <w:b/>
                <w:bCs/>
                <w:noProof/>
                <w:lang w:val="lt-LT"/>
              </w:rPr>
            </w:pPr>
          </w:p>
        </w:tc>
        <w:tc>
          <w:tcPr>
            <w:tcW w:w="708" w:type="dxa"/>
          </w:tcPr>
          <w:p w14:paraId="57CFB952" w14:textId="77777777" w:rsidR="00957259" w:rsidRPr="00EE5187" w:rsidRDefault="00957259" w:rsidP="00C80E28">
            <w:pPr>
              <w:pStyle w:val="ListParagraph"/>
              <w:numPr>
                <w:ilvl w:val="0"/>
                <w:numId w:val="36"/>
              </w:numPr>
              <w:spacing w:after="40" w:line="240" w:lineRule="auto"/>
              <w:ind w:left="1023" w:hanging="283"/>
              <w:contextualSpacing w:val="0"/>
              <w:jc w:val="both"/>
              <w:rPr>
                <w:noProof/>
                <w:lang w:val="lt-LT"/>
              </w:rPr>
            </w:pPr>
          </w:p>
        </w:tc>
        <w:tc>
          <w:tcPr>
            <w:tcW w:w="5181" w:type="dxa"/>
            <w:gridSpan w:val="5"/>
          </w:tcPr>
          <w:p w14:paraId="7147E65D" w14:textId="3848B189" w:rsidR="00957259" w:rsidRPr="00EE5187" w:rsidRDefault="00957259" w:rsidP="00C80E28">
            <w:pPr>
              <w:pStyle w:val="ListParagraph"/>
              <w:numPr>
                <w:ilvl w:val="1"/>
                <w:numId w:val="38"/>
              </w:numPr>
              <w:spacing w:after="40" w:line="240" w:lineRule="auto"/>
              <w:ind w:left="317" w:hanging="283"/>
              <w:contextualSpacing w:val="0"/>
              <w:jc w:val="both"/>
              <w:rPr>
                <w:noProof/>
                <w:lang w:val="lt-LT"/>
              </w:rPr>
            </w:pPr>
            <w:r w:rsidRPr="00EE5187">
              <w:rPr>
                <w:noProof/>
                <w:lang w:val="lt-LT"/>
              </w:rPr>
              <w:t>Answers to questions and clarifications of the Procurement Conditions;</w:t>
            </w:r>
          </w:p>
        </w:tc>
      </w:tr>
      <w:tr w:rsidR="00957259" w:rsidRPr="00EE5187" w14:paraId="1636AD71" w14:textId="77777777" w:rsidTr="003E151D">
        <w:tc>
          <w:tcPr>
            <w:tcW w:w="1699" w:type="dxa"/>
            <w:vMerge/>
            <w:tcMar>
              <w:top w:w="28" w:type="dxa"/>
              <w:bottom w:w="28" w:type="dxa"/>
            </w:tcMar>
          </w:tcPr>
          <w:p w14:paraId="10084F14" w14:textId="77777777" w:rsidR="00957259" w:rsidRPr="00EE5187" w:rsidRDefault="00957259" w:rsidP="004E64A3">
            <w:pPr>
              <w:pStyle w:val="ListParagraph"/>
              <w:ind w:left="316" w:right="175"/>
              <w:rPr>
                <w:b/>
                <w:bCs/>
                <w:noProof/>
                <w:lang w:val="lt-LT"/>
              </w:rPr>
            </w:pPr>
          </w:p>
        </w:tc>
        <w:tc>
          <w:tcPr>
            <w:tcW w:w="710" w:type="dxa"/>
          </w:tcPr>
          <w:p w14:paraId="2C2891CF" w14:textId="77777777" w:rsidR="00957259" w:rsidRPr="00EE5187" w:rsidRDefault="00957259" w:rsidP="00F46887">
            <w:pPr>
              <w:pStyle w:val="ListParagraph"/>
              <w:numPr>
                <w:ilvl w:val="0"/>
                <w:numId w:val="35"/>
              </w:numPr>
              <w:spacing w:after="60"/>
              <w:ind w:left="1022" w:hanging="283"/>
              <w:contextualSpacing w:val="0"/>
              <w:jc w:val="both"/>
              <w:rPr>
                <w:noProof/>
                <w:lang w:val="lt-LT" w:eastAsia="lt-LT"/>
              </w:rPr>
            </w:pPr>
          </w:p>
        </w:tc>
        <w:tc>
          <w:tcPr>
            <w:tcW w:w="4780" w:type="dxa"/>
            <w:gridSpan w:val="5"/>
            <w:tcMar>
              <w:top w:w="28" w:type="dxa"/>
              <w:bottom w:w="28" w:type="dxa"/>
            </w:tcMar>
          </w:tcPr>
          <w:p w14:paraId="29CE7554" w14:textId="22E0FBCC" w:rsidR="00957259" w:rsidRPr="00EE5187" w:rsidRDefault="00957259" w:rsidP="00C80E28">
            <w:pPr>
              <w:pStyle w:val="ListParagraph"/>
              <w:numPr>
                <w:ilvl w:val="0"/>
                <w:numId w:val="37"/>
              </w:numPr>
              <w:spacing w:after="40"/>
              <w:ind w:left="315" w:hanging="284"/>
              <w:contextualSpacing w:val="0"/>
              <w:jc w:val="both"/>
              <w:rPr>
                <w:noProof/>
                <w:lang w:val="lt-LT" w:eastAsia="lt-LT"/>
              </w:rPr>
            </w:pPr>
            <w:r w:rsidRPr="00EE5187">
              <w:rPr>
                <w:noProof/>
                <w:lang w:val="lt-LT" w:eastAsia="lt-LT"/>
              </w:rPr>
              <w:t>Techninė specifikacija;</w:t>
            </w:r>
          </w:p>
        </w:tc>
        <w:tc>
          <w:tcPr>
            <w:tcW w:w="283" w:type="dxa"/>
          </w:tcPr>
          <w:p w14:paraId="7077E0CB" w14:textId="77777777" w:rsidR="00957259" w:rsidRPr="00EE5187" w:rsidRDefault="00957259" w:rsidP="00C80E28">
            <w:pPr>
              <w:spacing w:after="40"/>
              <w:ind w:left="34"/>
              <w:jc w:val="both"/>
              <w:rPr>
                <w:noProof/>
                <w:lang w:val="lt-LT"/>
              </w:rPr>
            </w:pPr>
          </w:p>
        </w:tc>
        <w:tc>
          <w:tcPr>
            <w:tcW w:w="1742" w:type="dxa"/>
            <w:vMerge/>
          </w:tcPr>
          <w:p w14:paraId="41F7BE50" w14:textId="77777777" w:rsidR="00957259" w:rsidRPr="00EE5187" w:rsidRDefault="00957259" w:rsidP="00C80E28">
            <w:pPr>
              <w:pStyle w:val="ListParagraph"/>
              <w:spacing w:after="40" w:line="240" w:lineRule="auto"/>
              <w:ind w:left="215" w:right="278"/>
              <w:contextualSpacing w:val="0"/>
              <w:rPr>
                <w:b/>
                <w:bCs/>
                <w:noProof/>
                <w:lang w:val="lt-LT"/>
              </w:rPr>
            </w:pPr>
          </w:p>
        </w:tc>
        <w:tc>
          <w:tcPr>
            <w:tcW w:w="708" w:type="dxa"/>
          </w:tcPr>
          <w:p w14:paraId="557AEDD3" w14:textId="77777777" w:rsidR="00957259" w:rsidRPr="00EE5187" w:rsidRDefault="00957259" w:rsidP="00C80E28">
            <w:pPr>
              <w:pStyle w:val="ListParagraph"/>
              <w:numPr>
                <w:ilvl w:val="0"/>
                <w:numId w:val="36"/>
              </w:numPr>
              <w:spacing w:after="40" w:line="240" w:lineRule="auto"/>
              <w:ind w:left="1023" w:hanging="283"/>
              <w:contextualSpacing w:val="0"/>
              <w:jc w:val="both"/>
              <w:rPr>
                <w:noProof/>
                <w:lang w:val="lt-LT"/>
              </w:rPr>
            </w:pPr>
          </w:p>
        </w:tc>
        <w:tc>
          <w:tcPr>
            <w:tcW w:w="5181" w:type="dxa"/>
            <w:gridSpan w:val="5"/>
          </w:tcPr>
          <w:p w14:paraId="584CD28F" w14:textId="5FDA51A4" w:rsidR="00957259" w:rsidRPr="00EE5187" w:rsidRDefault="00957259" w:rsidP="00C80E28">
            <w:pPr>
              <w:pStyle w:val="ListParagraph"/>
              <w:numPr>
                <w:ilvl w:val="1"/>
                <w:numId w:val="38"/>
              </w:numPr>
              <w:spacing w:after="40" w:line="240" w:lineRule="auto"/>
              <w:ind w:left="317" w:hanging="283"/>
              <w:contextualSpacing w:val="0"/>
              <w:jc w:val="both"/>
              <w:rPr>
                <w:noProof/>
                <w:lang w:val="lt-LT"/>
              </w:rPr>
            </w:pPr>
            <w:r w:rsidRPr="00EE5187">
              <w:rPr>
                <w:noProof/>
                <w:lang w:val="lt-LT"/>
              </w:rPr>
              <w:t>Technical Specification;</w:t>
            </w:r>
          </w:p>
        </w:tc>
      </w:tr>
      <w:tr w:rsidR="00957259" w:rsidRPr="00EE5187" w14:paraId="4C765DF7" w14:textId="77777777" w:rsidTr="003E151D">
        <w:tc>
          <w:tcPr>
            <w:tcW w:w="1699" w:type="dxa"/>
            <w:vMerge/>
            <w:tcMar>
              <w:top w:w="28" w:type="dxa"/>
              <w:bottom w:w="28" w:type="dxa"/>
            </w:tcMar>
          </w:tcPr>
          <w:p w14:paraId="4AA87455" w14:textId="77777777" w:rsidR="00957259" w:rsidRPr="00EE5187" w:rsidRDefault="00957259" w:rsidP="004E64A3">
            <w:pPr>
              <w:pStyle w:val="ListParagraph"/>
              <w:ind w:left="316" w:right="175"/>
              <w:rPr>
                <w:b/>
                <w:bCs/>
                <w:noProof/>
                <w:lang w:val="lt-LT"/>
              </w:rPr>
            </w:pPr>
          </w:p>
        </w:tc>
        <w:tc>
          <w:tcPr>
            <w:tcW w:w="710" w:type="dxa"/>
          </w:tcPr>
          <w:p w14:paraId="7B0BF110" w14:textId="77777777" w:rsidR="00957259" w:rsidRPr="00EE5187" w:rsidRDefault="00957259" w:rsidP="00F46887">
            <w:pPr>
              <w:pStyle w:val="ListParagraph"/>
              <w:numPr>
                <w:ilvl w:val="0"/>
                <w:numId w:val="35"/>
              </w:numPr>
              <w:spacing w:after="60"/>
              <w:ind w:left="1022" w:hanging="283"/>
              <w:contextualSpacing w:val="0"/>
              <w:jc w:val="both"/>
              <w:rPr>
                <w:noProof/>
                <w:lang w:val="lt-LT" w:eastAsia="lt-LT"/>
              </w:rPr>
            </w:pPr>
          </w:p>
        </w:tc>
        <w:tc>
          <w:tcPr>
            <w:tcW w:w="4780" w:type="dxa"/>
            <w:gridSpan w:val="5"/>
            <w:tcMar>
              <w:top w:w="28" w:type="dxa"/>
              <w:bottom w:w="28" w:type="dxa"/>
            </w:tcMar>
          </w:tcPr>
          <w:p w14:paraId="3B83C821" w14:textId="73F0E19B" w:rsidR="00957259" w:rsidRPr="00EE5187" w:rsidRDefault="00957259" w:rsidP="00C80E28">
            <w:pPr>
              <w:pStyle w:val="ListParagraph"/>
              <w:numPr>
                <w:ilvl w:val="0"/>
                <w:numId w:val="37"/>
              </w:numPr>
              <w:spacing w:after="40"/>
              <w:ind w:left="315" w:hanging="284"/>
              <w:contextualSpacing w:val="0"/>
              <w:jc w:val="both"/>
              <w:rPr>
                <w:noProof/>
                <w:lang w:val="lt-LT" w:eastAsia="lt-LT"/>
              </w:rPr>
            </w:pPr>
            <w:r w:rsidRPr="00EE5187">
              <w:rPr>
                <w:noProof/>
                <w:lang w:val="lt-LT" w:eastAsia="lt-LT"/>
              </w:rPr>
              <w:t>SPS, priedai;</w:t>
            </w:r>
          </w:p>
        </w:tc>
        <w:tc>
          <w:tcPr>
            <w:tcW w:w="283" w:type="dxa"/>
          </w:tcPr>
          <w:p w14:paraId="49A17F5E" w14:textId="77777777" w:rsidR="00957259" w:rsidRPr="00EE5187" w:rsidRDefault="00957259" w:rsidP="00C80E28">
            <w:pPr>
              <w:spacing w:after="40"/>
              <w:ind w:left="34"/>
              <w:jc w:val="both"/>
              <w:rPr>
                <w:noProof/>
                <w:lang w:val="lt-LT"/>
              </w:rPr>
            </w:pPr>
          </w:p>
        </w:tc>
        <w:tc>
          <w:tcPr>
            <w:tcW w:w="1742" w:type="dxa"/>
            <w:vMerge/>
          </w:tcPr>
          <w:p w14:paraId="53A009C5" w14:textId="77777777" w:rsidR="00957259" w:rsidRPr="00EE5187" w:rsidRDefault="00957259" w:rsidP="00C80E28">
            <w:pPr>
              <w:pStyle w:val="ListParagraph"/>
              <w:spacing w:after="40" w:line="240" w:lineRule="auto"/>
              <w:ind w:left="215" w:right="278"/>
              <w:contextualSpacing w:val="0"/>
              <w:rPr>
                <w:b/>
                <w:bCs/>
                <w:noProof/>
                <w:lang w:val="lt-LT"/>
              </w:rPr>
            </w:pPr>
          </w:p>
        </w:tc>
        <w:tc>
          <w:tcPr>
            <w:tcW w:w="708" w:type="dxa"/>
          </w:tcPr>
          <w:p w14:paraId="171B91A0" w14:textId="77777777" w:rsidR="00957259" w:rsidRPr="00EE5187" w:rsidRDefault="00957259" w:rsidP="00C80E28">
            <w:pPr>
              <w:pStyle w:val="ListParagraph"/>
              <w:numPr>
                <w:ilvl w:val="0"/>
                <w:numId w:val="36"/>
              </w:numPr>
              <w:spacing w:after="40" w:line="240" w:lineRule="auto"/>
              <w:ind w:left="1023" w:hanging="283"/>
              <w:contextualSpacing w:val="0"/>
              <w:jc w:val="both"/>
              <w:rPr>
                <w:noProof/>
                <w:lang w:val="lt-LT"/>
              </w:rPr>
            </w:pPr>
          </w:p>
        </w:tc>
        <w:tc>
          <w:tcPr>
            <w:tcW w:w="5181" w:type="dxa"/>
            <w:gridSpan w:val="5"/>
          </w:tcPr>
          <w:p w14:paraId="3DA3B57D" w14:textId="5C9D3C34" w:rsidR="00957259" w:rsidRPr="00EE5187" w:rsidRDefault="00957259" w:rsidP="00C80E28">
            <w:pPr>
              <w:pStyle w:val="ListParagraph"/>
              <w:numPr>
                <w:ilvl w:val="1"/>
                <w:numId w:val="38"/>
              </w:numPr>
              <w:spacing w:after="40" w:line="240" w:lineRule="auto"/>
              <w:ind w:left="317" w:hanging="283"/>
              <w:contextualSpacing w:val="0"/>
              <w:jc w:val="both"/>
              <w:rPr>
                <w:noProof/>
                <w:lang w:val="lt-LT"/>
              </w:rPr>
            </w:pPr>
            <w:r w:rsidRPr="00EE5187">
              <w:rPr>
                <w:noProof/>
                <w:lang w:val="lt-LT"/>
              </w:rPr>
              <w:t>SPC and Annexes;</w:t>
            </w:r>
          </w:p>
        </w:tc>
      </w:tr>
      <w:tr w:rsidR="00957259" w:rsidRPr="00EE5187" w14:paraId="73AE7A35" w14:textId="77777777" w:rsidTr="003E151D">
        <w:tc>
          <w:tcPr>
            <w:tcW w:w="1699" w:type="dxa"/>
            <w:vMerge/>
            <w:tcMar>
              <w:top w:w="28" w:type="dxa"/>
              <w:bottom w:w="28" w:type="dxa"/>
            </w:tcMar>
          </w:tcPr>
          <w:p w14:paraId="75DA38C8" w14:textId="77777777" w:rsidR="00957259" w:rsidRPr="00EE5187" w:rsidRDefault="00957259" w:rsidP="004E64A3">
            <w:pPr>
              <w:pStyle w:val="ListParagraph"/>
              <w:ind w:left="316" w:right="175"/>
              <w:rPr>
                <w:b/>
                <w:bCs/>
                <w:noProof/>
                <w:lang w:val="lt-LT"/>
              </w:rPr>
            </w:pPr>
          </w:p>
        </w:tc>
        <w:tc>
          <w:tcPr>
            <w:tcW w:w="710" w:type="dxa"/>
          </w:tcPr>
          <w:p w14:paraId="17197602" w14:textId="77777777" w:rsidR="00957259" w:rsidRPr="00EE5187" w:rsidRDefault="00957259" w:rsidP="00F46887">
            <w:pPr>
              <w:pStyle w:val="ListParagraph"/>
              <w:numPr>
                <w:ilvl w:val="0"/>
                <w:numId w:val="35"/>
              </w:numPr>
              <w:spacing w:after="60"/>
              <w:ind w:left="1022" w:hanging="283"/>
              <w:contextualSpacing w:val="0"/>
              <w:jc w:val="both"/>
              <w:rPr>
                <w:noProof/>
                <w:lang w:val="lt-LT" w:eastAsia="lt-LT"/>
              </w:rPr>
            </w:pPr>
          </w:p>
        </w:tc>
        <w:tc>
          <w:tcPr>
            <w:tcW w:w="4780" w:type="dxa"/>
            <w:gridSpan w:val="5"/>
            <w:tcMar>
              <w:top w:w="28" w:type="dxa"/>
              <w:bottom w:w="28" w:type="dxa"/>
            </w:tcMar>
          </w:tcPr>
          <w:p w14:paraId="4FC145FE" w14:textId="0E66C17C" w:rsidR="00957259" w:rsidRPr="00EE5187" w:rsidRDefault="00957259" w:rsidP="00C80E28">
            <w:pPr>
              <w:pStyle w:val="ListParagraph"/>
              <w:numPr>
                <w:ilvl w:val="0"/>
                <w:numId w:val="37"/>
              </w:numPr>
              <w:spacing w:after="40"/>
              <w:ind w:left="315" w:hanging="284"/>
              <w:contextualSpacing w:val="0"/>
              <w:jc w:val="both"/>
              <w:rPr>
                <w:noProof/>
                <w:lang w:val="lt-LT" w:eastAsia="lt-LT"/>
              </w:rPr>
            </w:pPr>
            <w:r w:rsidRPr="00EE5187">
              <w:rPr>
                <w:noProof/>
                <w:lang w:val="lt-LT" w:eastAsia="lt-LT"/>
              </w:rPr>
              <w:t>BPS;</w:t>
            </w:r>
          </w:p>
        </w:tc>
        <w:tc>
          <w:tcPr>
            <w:tcW w:w="283" w:type="dxa"/>
          </w:tcPr>
          <w:p w14:paraId="44A70C7F" w14:textId="77777777" w:rsidR="00957259" w:rsidRPr="00EE5187" w:rsidRDefault="00957259" w:rsidP="00C80E28">
            <w:pPr>
              <w:spacing w:after="40"/>
              <w:ind w:left="34"/>
              <w:jc w:val="both"/>
              <w:rPr>
                <w:noProof/>
                <w:lang w:val="lt-LT"/>
              </w:rPr>
            </w:pPr>
          </w:p>
        </w:tc>
        <w:tc>
          <w:tcPr>
            <w:tcW w:w="1742" w:type="dxa"/>
            <w:vMerge/>
          </w:tcPr>
          <w:p w14:paraId="57973B34" w14:textId="77777777" w:rsidR="00957259" w:rsidRPr="00EE5187" w:rsidRDefault="00957259" w:rsidP="00C80E28">
            <w:pPr>
              <w:pStyle w:val="ListParagraph"/>
              <w:spacing w:after="40" w:line="240" w:lineRule="auto"/>
              <w:ind w:left="215" w:right="278"/>
              <w:contextualSpacing w:val="0"/>
              <w:rPr>
                <w:b/>
                <w:bCs/>
                <w:noProof/>
                <w:lang w:val="lt-LT"/>
              </w:rPr>
            </w:pPr>
          </w:p>
        </w:tc>
        <w:tc>
          <w:tcPr>
            <w:tcW w:w="708" w:type="dxa"/>
          </w:tcPr>
          <w:p w14:paraId="62C7E75A" w14:textId="77777777" w:rsidR="00957259" w:rsidRPr="00EE5187" w:rsidRDefault="00957259" w:rsidP="00C80E28">
            <w:pPr>
              <w:pStyle w:val="ListParagraph"/>
              <w:numPr>
                <w:ilvl w:val="0"/>
                <w:numId w:val="36"/>
              </w:numPr>
              <w:spacing w:after="40" w:line="240" w:lineRule="auto"/>
              <w:ind w:left="1023" w:hanging="283"/>
              <w:contextualSpacing w:val="0"/>
              <w:jc w:val="both"/>
              <w:rPr>
                <w:noProof/>
                <w:lang w:val="lt-LT"/>
              </w:rPr>
            </w:pPr>
          </w:p>
        </w:tc>
        <w:tc>
          <w:tcPr>
            <w:tcW w:w="5181" w:type="dxa"/>
            <w:gridSpan w:val="5"/>
          </w:tcPr>
          <w:p w14:paraId="5FC71647" w14:textId="0FC71045" w:rsidR="00957259" w:rsidRPr="00EE5187" w:rsidRDefault="00957259" w:rsidP="00C80E28">
            <w:pPr>
              <w:pStyle w:val="ListParagraph"/>
              <w:numPr>
                <w:ilvl w:val="1"/>
                <w:numId w:val="38"/>
              </w:numPr>
              <w:spacing w:after="40" w:line="240" w:lineRule="auto"/>
              <w:ind w:left="317" w:hanging="283"/>
              <w:contextualSpacing w:val="0"/>
              <w:jc w:val="both"/>
              <w:rPr>
                <w:noProof/>
                <w:lang w:val="lt-LT"/>
              </w:rPr>
            </w:pPr>
            <w:r w:rsidRPr="00EE5187">
              <w:rPr>
                <w:noProof/>
                <w:lang w:val="lt-LT"/>
              </w:rPr>
              <w:t>GPC;</w:t>
            </w:r>
          </w:p>
        </w:tc>
      </w:tr>
      <w:tr w:rsidR="00957259" w:rsidRPr="00EE5187" w14:paraId="73914F7F" w14:textId="77777777" w:rsidTr="003E151D">
        <w:tc>
          <w:tcPr>
            <w:tcW w:w="1699" w:type="dxa"/>
            <w:vMerge/>
            <w:tcMar>
              <w:top w:w="28" w:type="dxa"/>
              <w:bottom w:w="28" w:type="dxa"/>
            </w:tcMar>
          </w:tcPr>
          <w:p w14:paraId="079329FC" w14:textId="77777777" w:rsidR="00957259" w:rsidRPr="00EE5187" w:rsidRDefault="00957259" w:rsidP="004E64A3">
            <w:pPr>
              <w:pStyle w:val="ListParagraph"/>
              <w:ind w:left="316" w:right="175"/>
              <w:rPr>
                <w:b/>
                <w:bCs/>
                <w:noProof/>
                <w:lang w:val="lt-LT"/>
              </w:rPr>
            </w:pPr>
          </w:p>
        </w:tc>
        <w:tc>
          <w:tcPr>
            <w:tcW w:w="710" w:type="dxa"/>
          </w:tcPr>
          <w:p w14:paraId="69E23046" w14:textId="77777777" w:rsidR="00957259" w:rsidRPr="00EE5187" w:rsidRDefault="00957259" w:rsidP="00F46887">
            <w:pPr>
              <w:pStyle w:val="ListParagraph"/>
              <w:numPr>
                <w:ilvl w:val="0"/>
                <w:numId w:val="35"/>
              </w:numPr>
              <w:spacing w:after="60"/>
              <w:ind w:left="1022" w:hanging="283"/>
              <w:contextualSpacing w:val="0"/>
              <w:jc w:val="both"/>
              <w:rPr>
                <w:noProof/>
                <w:lang w:val="lt-LT" w:eastAsia="lt-LT"/>
              </w:rPr>
            </w:pPr>
          </w:p>
        </w:tc>
        <w:tc>
          <w:tcPr>
            <w:tcW w:w="4780" w:type="dxa"/>
            <w:gridSpan w:val="5"/>
            <w:tcMar>
              <w:top w:w="28" w:type="dxa"/>
              <w:bottom w:w="28" w:type="dxa"/>
            </w:tcMar>
          </w:tcPr>
          <w:p w14:paraId="33BE5D39" w14:textId="6C03D3D3" w:rsidR="00957259" w:rsidRPr="00EE5187" w:rsidRDefault="00957259" w:rsidP="00C80E28">
            <w:pPr>
              <w:pStyle w:val="ListParagraph"/>
              <w:numPr>
                <w:ilvl w:val="0"/>
                <w:numId w:val="37"/>
              </w:numPr>
              <w:spacing w:after="40"/>
              <w:ind w:left="315" w:hanging="284"/>
              <w:contextualSpacing w:val="0"/>
              <w:jc w:val="both"/>
              <w:rPr>
                <w:noProof/>
                <w:lang w:val="lt-LT" w:eastAsia="lt-LT"/>
              </w:rPr>
            </w:pPr>
            <w:r w:rsidRPr="00EE5187">
              <w:rPr>
                <w:noProof/>
                <w:lang w:val="lt-LT" w:eastAsia="lt-LT"/>
              </w:rPr>
              <w:t>Sutartis (Preliminarioji sutartis):</w:t>
            </w:r>
          </w:p>
        </w:tc>
        <w:tc>
          <w:tcPr>
            <w:tcW w:w="283" w:type="dxa"/>
          </w:tcPr>
          <w:p w14:paraId="290B21C9" w14:textId="77777777" w:rsidR="00957259" w:rsidRPr="00EE5187" w:rsidRDefault="00957259" w:rsidP="00C80E28">
            <w:pPr>
              <w:spacing w:after="40"/>
              <w:ind w:left="34"/>
              <w:jc w:val="both"/>
              <w:rPr>
                <w:noProof/>
                <w:lang w:val="lt-LT"/>
              </w:rPr>
            </w:pPr>
          </w:p>
        </w:tc>
        <w:tc>
          <w:tcPr>
            <w:tcW w:w="1742" w:type="dxa"/>
            <w:vMerge/>
          </w:tcPr>
          <w:p w14:paraId="2B1BD9D6" w14:textId="77777777" w:rsidR="00957259" w:rsidRPr="00EE5187" w:rsidRDefault="00957259" w:rsidP="00C80E28">
            <w:pPr>
              <w:pStyle w:val="ListParagraph"/>
              <w:spacing w:after="40" w:line="240" w:lineRule="auto"/>
              <w:ind w:left="215" w:right="278"/>
              <w:contextualSpacing w:val="0"/>
              <w:rPr>
                <w:b/>
                <w:bCs/>
                <w:noProof/>
                <w:lang w:val="lt-LT"/>
              </w:rPr>
            </w:pPr>
          </w:p>
        </w:tc>
        <w:tc>
          <w:tcPr>
            <w:tcW w:w="708" w:type="dxa"/>
          </w:tcPr>
          <w:p w14:paraId="3ABB8347" w14:textId="77777777" w:rsidR="00957259" w:rsidRPr="00EE5187" w:rsidRDefault="00957259" w:rsidP="00C80E28">
            <w:pPr>
              <w:pStyle w:val="ListParagraph"/>
              <w:numPr>
                <w:ilvl w:val="0"/>
                <w:numId w:val="36"/>
              </w:numPr>
              <w:spacing w:after="40" w:line="240" w:lineRule="auto"/>
              <w:ind w:left="1023" w:hanging="283"/>
              <w:contextualSpacing w:val="0"/>
              <w:jc w:val="both"/>
              <w:rPr>
                <w:noProof/>
                <w:lang w:val="lt-LT"/>
              </w:rPr>
            </w:pPr>
          </w:p>
        </w:tc>
        <w:tc>
          <w:tcPr>
            <w:tcW w:w="5181" w:type="dxa"/>
            <w:gridSpan w:val="5"/>
          </w:tcPr>
          <w:p w14:paraId="6680BAF6" w14:textId="3F5BAAFD" w:rsidR="00957259" w:rsidRPr="00EE5187" w:rsidRDefault="00957259" w:rsidP="00C80E28">
            <w:pPr>
              <w:pStyle w:val="ListParagraph"/>
              <w:numPr>
                <w:ilvl w:val="1"/>
                <w:numId w:val="38"/>
              </w:numPr>
              <w:spacing w:after="40" w:line="240" w:lineRule="auto"/>
              <w:ind w:left="317" w:hanging="283"/>
              <w:contextualSpacing w:val="0"/>
              <w:jc w:val="both"/>
              <w:rPr>
                <w:noProof/>
                <w:lang w:val="lt-LT"/>
              </w:rPr>
            </w:pPr>
            <w:r w:rsidRPr="00EE5187">
              <w:rPr>
                <w:noProof/>
                <w:lang w:val="lt-LT"/>
              </w:rPr>
              <w:t>Contract (Preliminary Contract):</w:t>
            </w:r>
          </w:p>
        </w:tc>
      </w:tr>
      <w:tr w:rsidR="00957259" w:rsidRPr="00EE5187" w14:paraId="351805A3" w14:textId="77777777" w:rsidTr="003E151D">
        <w:tc>
          <w:tcPr>
            <w:tcW w:w="1699" w:type="dxa"/>
            <w:vMerge/>
            <w:tcMar>
              <w:top w:w="28" w:type="dxa"/>
              <w:bottom w:w="28" w:type="dxa"/>
            </w:tcMar>
          </w:tcPr>
          <w:p w14:paraId="28A3BD10" w14:textId="77777777" w:rsidR="00957259" w:rsidRPr="00EE5187" w:rsidRDefault="00957259" w:rsidP="004E64A3">
            <w:pPr>
              <w:pStyle w:val="ListParagraph"/>
              <w:ind w:left="316" w:right="175"/>
              <w:rPr>
                <w:b/>
                <w:bCs/>
                <w:noProof/>
                <w:lang w:val="lt-LT"/>
              </w:rPr>
            </w:pPr>
          </w:p>
        </w:tc>
        <w:tc>
          <w:tcPr>
            <w:tcW w:w="710" w:type="dxa"/>
          </w:tcPr>
          <w:p w14:paraId="5B64796C" w14:textId="77777777" w:rsidR="00957259" w:rsidRPr="00EE5187" w:rsidRDefault="00957259" w:rsidP="00F46887">
            <w:pPr>
              <w:pStyle w:val="ListParagraph"/>
              <w:numPr>
                <w:ilvl w:val="0"/>
                <w:numId w:val="8"/>
              </w:numPr>
              <w:spacing w:after="60"/>
              <w:ind w:left="1306" w:hanging="284"/>
              <w:contextualSpacing w:val="0"/>
              <w:jc w:val="both"/>
              <w:rPr>
                <w:noProof/>
                <w:lang w:val="lt-LT" w:eastAsia="lt-LT"/>
              </w:rPr>
            </w:pPr>
          </w:p>
        </w:tc>
        <w:tc>
          <w:tcPr>
            <w:tcW w:w="4780" w:type="dxa"/>
            <w:gridSpan w:val="5"/>
            <w:tcMar>
              <w:top w:w="28" w:type="dxa"/>
              <w:bottom w:w="28" w:type="dxa"/>
            </w:tcMar>
          </w:tcPr>
          <w:p w14:paraId="2C98E774" w14:textId="3E18E05F" w:rsidR="00957259" w:rsidRPr="00EE5187" w:rsidRDefault="00957259" w:rsidP="00C80E28">
            <w:pPr>
              <w:pStyle w:val="ListParagraph"/>
              <w:numPr>
                <w:ilvl w:val="0"/>
                <w:numId w:val="8"/>
              </w:numPr>
              <w:spacing w:after="40"/>
              <w:ind w:left="598" w:hanging="283"/>
              <w:contextualSpacing w:val="0"/>
              <w:jc w:val="both"/>
              <w:rPr>
                <w:noProof/>
                <w:lang w:val="lt-LT"/>
              </w:rPr>
            </w:pPr>
            <w:r w:rsidRPr="00EE5187">
              <w:rPr>
                <w:noProof/>
                <w:lang w:val="lt-LT" w:eastAsia="lt-LT"/>
              </w:rPr>
              <w:t>Sutarties specialiosios sąlygos</w:t>
            </w:r>
          </w:p>
        </w:tc>
        <w:tc>
          <w:tcPr>
            <w:tcW w:w="283" w:type="dxa"/>
          </w:tcPr>
          <w:p w14:paraId="00F4226A" w14:textId="77777777" w:rsidR="00957259" w:rsidRPr="00EE5187" w:rsidRDefault="00957259" w:rsidP="00C80E28">
            <w:pPr>
              <w:spacing w:after="40"/>
              <w:ind w:left="34"/>
              <w:jc w:val="both"/>
              <w:rPr>
                <w:noProof/>
                <w:lang w:val="lt-LT"/>
              </w:rPr>
            </w:pPr>
          </w:p>
        </w:tc>
        <w:tc>
          <w:tcPr>
            <w:tcW w:w="1742" w:type="dxa"/>
            <w:vMerge/>
          </w:tcPr>
          <w:p w14:paraId="30D8E4BF" w14:textId="77777777" w:rsidR="00957259" w:rsidRPr="00EE5187" w:rsidRDefault="00957259" w:rsidP="00C80E28">
            <w:pPr>
              <w:pStyle w:val="ListParagraph"/>
              <w:spacing w:after="40" w:line="240" w:lineRule="auto"/>
              <w:ind w:left="215" w:right="278"/>
              <w:contextualSpacing w:val="0"/>
              <w:rPr>
                <w:b/>
                <w:bCs/>
                <w:noProof/>
                <w:lang w:val="lt-LT"/>
              </w:rPr>
            </w:pPr>
          </w:p>
        </w:tc>
        <w:tc>
          <w:tcPr>
            <w:tcW w:w="708" w:type="dxa"/>
          </w:tcPr>
          <w:p w14:paraId="4380FD45" w14:textId="77777777" w:rsidR="00957259" w:rsidRPr="00EE5187" w:rsidRDefault="00957259" w:rsidP="00C80E28">
            <w:pPr>
              <w:pStyle w:val="ListParagraph"/>
              <w:numPr>
                <w:ilvl w:val="0"/>
                <w:numId w:val="12"/>
              </w:numPr>
              <w:spacing w:after="40" w:line="240" w:lineRule="auto"/>
              <w:ind w:hanging="333"/>
              <w:contextualSpacing w:val="0"/>
              <w:jc w:val="both"/>
              <w:rPr>
                <w:noProof/>
                <w:lang w:val="lt-LT"/>
              </w:rPr>
            </w:pPr>
          </w:p>
        </w:tc>
        <w:tc>
          <w:tcPr>
            <w:tcW w:w="5181" w:type="dxa"/>
            <w:gridSpan w:val="5"/>
          </w:tcPr>
          <w:p w14:paraId="0BCC3B9F" w14:textId="4CBE81A9" w:rsidR="00957259" w:rsidRPr="00EE5187" w:rsidRDefault="00957259" w:rsidP="00C80E28">
            <w:pPr>
              <w:pStyle w:val="ListParagraph"/>
              <w:numPr>
                <w:ilvl w:val="0"/>
                <w:numId w:val="12"/>
              </w:numPr>
              <w:spacing w:after="40" w:line="240" w:lineRule="auto"/>
              <w:ind w:left="601" w:hanging="284"/>
              <w:contextualSpacing w:val="0"/>
              <w:jc w:val="both"/>
              <w:rPr>
                <w:noProof/>
                <w:lang w:val="lt-LT"/>
              </w:rPr>
            </w:pPr>
            <w:r w:rsidRPr="00EE5187">
              <w:rPr>
                <w:noProof/>
                <w:lang w:val="lt-LT"/>
              </w:rPr>
              <w:t>Special Conditions;</w:t>
            </w:r>
          </w:p>
        </w:tc>
      </w:tr>
      <w:tr w:rsidR="00957259" w:rsidRPr="00EE5187" w14:paraId="6F075C3F" w14:textId="77777777" w:rsidTr="003E151D">
        <w:tc>
          <w:tcPr>
            <w:tcW w:w="1699" w:type="dxa"/>
            <w:vMerge/>
            <w:tcMar>
              <w:top w:w="28" w:type="dxa"/>
              <w:bottom w:w="28" w:type="dxa"/>
            </w:tcMar>
          </w:tcPr>
          <w:p w14:paraId="759D0941" w14:textId="77777777" w:rsidR="00957259" w:rsidRPr="00EE5187" w:rsidRDefault="00957259" w:rsidP="004E64A3">
            <w:pPr>
              <w:pStyle w:val="ListParagraph"/>
              <w:ind w:left="316" w:right="175"/>
              <w:rPr>
                <w:b/>
                <w:bCs/>
                <w:noProof/>
                <w:lang w:val="lt-LT"/>
              </w:rPr>
            </w:pPr>
          </w:p>
        </w:tc>
        <w:tc>
          <w:tcPr>
            <w:tcW w:w="710" w:type="dxa"/>
          </w:tcPr>
          <w:p w14:paraId="20F9A261" w14:textId="77777777" w:rsidR="00957259" w:rsidRPr="00EE5187" w:rsidRDefault="00957259" w:rsidP="00F46887">
            <w:pPr>
              <w:pStyle w:val="ListParagraph"/>
              <w:numPr>
                <w:ilvl w:val="0"/>
                <w:numId w:val="8"/>
              </w:numPr>
              <w:spacing w:after="60"/>
              <w:ind w:left="1306" w:hanging="284"/>
              <w:contextualSpacing w:val="0"/>
              <w:jc w:val="both"/>
              <w:rPr>
                <w:noProof/>
                <w:lang w:val="lt-LT" w:eastAsia="lt-LT"/>
              </w:rPr>
            </w:pPr>
          </w:p>
        </w:tc>
        <w:tc>
          <w:tcPr>
            <w:tcW w:w="4780" w:type="dxa"/>
            <w:gridSpan w:val="5"/>
            <w:tcMar>
              <w:top w:w="28" w:type="dxa"/>
              <w:bottom w:w="28" w:type="dxa"/>
            </w:tcMar>
          </w:tcPr>
          <w:p w14:paraId="2478EC4D" w14:textId="6700B3AB" w:rsidR="00957259" w:rsidRPr="00EE5187" w:rsidRDefault="00957259" w:rsidP="00F46887">
            <w:pPr>
              <w:pStyle w:val="ListParagraph"/>
              <w:numPr>
                <w:ilvl w:val="0"/>
                <w:numId w:val="8"/>
              </w:numPr>
              <w:spacing w:after="60"/>
              <w:ind w:left="598" w:hanging="283"/>
              <w:contextualSpacing w:val="0"/>
              <w:jc w:val="both"/>
              <w:rPr>
                <w:noProof/>
                <w:lang w:val="lt-LT"/>
              </w:rPr>
            </w:pPr>
            <w:r w:rsidRPr="00EE5187">
              <w:rPr>
                <w:noProof/>
                <w:lang w:val="lt-LT" w:eastAsia="lt-LT"/>
              </w:rPr>
              <w:t>Sutarties bendrosios sąlygos.</w:t>
            </w:r>
          </w:p>
        </w:tc>
        <w:tc>
          <w:tcPr>
            <w:tcW w:w="283" w:type="dxa"/>
          </w:tcPr>
          <w:p w14:paraId="4E0E1492" w14:textId="77777777" w:rsidR="00957259" w:rsidRPr="00EE5187" w:rsidRDefault="00957259" w:rsidP="004E64A3">
            <w:pPr>
              <w:spacing w:after="60"/>
              <w:ind w:left="34"/>
              <w:jc w:val="both"/>
              <w:rPr>
                <w:noProof/>
                <w:lang w:val="lt-LT"/>
              </w:rPr>
            </w:pPr>
          </w:p>
        </w:tc>
        <w:tc>
          <w:tcPr>
            <w:tcW w:w="1742" w:type="dxa"/>
            <w:vMerge/>
          </w:tcPr>
          <w:p w14:paraId="0D3813A3" w14:textId="77777777" w:rsidR="00957259" w:rsidRPr="00EE5187" w:rsidRDefault="00957259" w:rsidP="004E64A3">
            <w:pPr>
              <w:pStyle w:val="ListParagraph"/>
              <w:spacing w:line="240" w:lineRule="auto"/>
              <w:ind w:left="215" w:right="278"/>
              <w:contextualSpacing w:val="0"/>
              <w:rPr>
                <w:b/>
                <w:bCs/>
                <w:noProof/>
                <w:lang w:val="lt-LT"/>
              </w:rPr>
            </w:pPr>
          </w:p>
        </w:tc>
        <w:tc>
          <w:tcPr>
            <w:tcW w:w="708" w:type="dxa"/>
          </w:tcPr>
          <w:p w14:paraId="329A42D9" w14:textId="77777777" w:rsidR="00957259" w:rsidRPr="00EE5187" w:rsidRDefault="00957259" w:rsidP="00F46887">
            <w:pPr>
              <w:pStyle w:val="ListParagraph"/>
              <w:numPr>
                <w:ilvl w:val="0"/>
                <w:numId w:val="12"/>
              </w:numPr>
              <w:spacing w:after="120" w:line="240" w:lineRule="auto"/>
              <w:ind w:hanging="333"/>
              <w:jc w:val="both"/>
              <w:rPr>
                <w:noProof/>
                <w:lang w:val="lt-LT"/>
              </w:rPr>
            </w:pPr>
          </w:p>
        </w:tc>
        <w:tc>
          <w:tcPr>
            <w:tcW w:w="5181" w:type="dxa"/>
            <w:gridSpan w:val="5"/>
          </w:tcPr>
          <w:p w14:paraId="3B560B96" w14:textId="7C931BB1" w:rsidR="00957259" w:rsidRPr="00EE5187" w:rsidRDefault="00957259" w:rsidP="00F46887">
            <w:pPr>
              <w:pStyle w:val="ListParagraph"/>
              <w:numPr>
                <w:ilvl w:val="0"/>
                <w:numId w:val="12"/>
              </w:numPr>
              <w:spacing w:after="120" w:line="240" w:lineRule="auto"/>
              <w:ind w:left="601" w:hanging="284"/>
              <w:jc w:val="both"/>
              <w:rPr>
                <w:noProof/>
                <w:lang w:val="lt-LT"/>
              </w:rPr>
            </w:pPr>
            <w:r w:rsidRPr="00EE5187">
              <w:rPr>
                <w:noProof/>
                <w:lang w:val="lt-LT"/>
              </w:rPr>
              <w:t>General Conditions.</w:t>
            </w:r>
          </w:p>
        </w:tc>
      </w:tr>
      <w:tr w:rsidR="00957259" w:rsidRPr="00EE5187" w14:paraId="4337B6A3" w14:textId="570F86CA" w:rsidTr="003E151D">
        <w:tc>
          <w:tcPr>
            <w:tcW w:w="1699" w:type="dxa"/>
            <w:tcMar>
              <w:top w:w="28" w:type="dxa"/>
              <w:bottom w:w="28" w:type="dxa"/>
            </w:tcMar>
          </w:tcPr>
          <w:p w14:paraId="489D7E06" w14:textId="77777777" w:rsidR="00957259" w:rsidRPr="00EE5187" w:rsidRDefault="00957259" w:rsidP="00CA549C">
            <w:pPr>
              <w:rPr>
                <w:noProof/>
                <w:lang w:val="lt-LT"/>
              </w:rPr>
            </w:pPr>
          </w:p>
        </w:tc>
        <w:tc>
          <w:tcPr>
            <w:tcW w:w="710" w:type="dxa"/>
          </w:tcPr>
          <w:p w14:paraId="24E0C81C" w14:textId="77777777" w:rsidR="00957259" w:rsidRPr="00EE5187" w:rsidRDefault="00957259" w:rsidP="00CA549C">
            <w:pPr>
              <w:rPr>
                <w:noProof/>
                <w:lang w:val="lt-LT"/>
              </w:rPr>
            </w:pPr>
          </w:p>
        </w:tc>
        <w:tc>
          <w:tcPr>
            <w:tcW w:w="4780" w:type="dxa"/>
            <w:gridSpan w:val="5"/>
            <w:tcMar>
              <w:top w:w="28" w:type="dxa"/>
              <w:bottom w:w="28" w:type="dxa"/>
            </w:tcMar>
          </w:tcPr>
          <w:p w14:paraId="5CF8789B" w14:textId="7982AAD6" w:rsidR="00957259" w:rsidRPr="00EE5187" w:rsidRDefault="00957259" w:rsidP="00CA549C">
            <w:pPr>
              <w:rPr>
                <w:noProof/>
                <w:lang w:val="lt-LT"/>
              </w:rPr>
            </w:pPr>
          </w:p>
        </w:tc>
        <w:tc>
          <w:tcPr>
            <w:tcW w:w="283" w:type="dxa"/>
          </w:tcPr>
          <w:p w14:paraId="541F186C" w14:textId="77777777" w:rsidR="00957259" w:rsidRPr="00EE5187" w:rsidRDefault="00957259" w:rsidP="00CA549C">
            <w:pPr>
              <w:rPr>
                <w:noProof/>
                <w:lang w:val="lt-LT"/>
              </w:rPr>
            </w:pPr>
          </w:p>
        </w:tc>
        <w:tc>
          <w:tcPr>
            <w:tcW w:w="1742" w:type="dxa"/>
          </w:tcPr>
          <w:p w14:paraId="3A567272" w14:textId="77777777" w:rsidR="00957259" w:rsidRPr="00EE5187" w:rsidRDefault="00957259" w:rsidP="00CA549C">
            <w:pPr>
              <w:rPr>
                <w:noProof/>
                <w:lang w:val="lt-LT"/>
              </w:rPr>
            </w:pPr>
          </w:p>
        </w:tc>
        <w:tc>
          <w:tcPr>
            <w:tcW w:w="708" w:type="dxa"/>
          </w:tcPr>
          <w:p w14:paraId="2582298B" w14:textId="77777777" w:rsidR="00957259" w:rsidRPr="00EE5187" w:rsidRDefault="00957259" w:rsidP="00CA549C">
            <w:pPr>
              <w:rPr>
                <w:noProof/>
                <w:lang w:val="lt-LT"/>
              </w:rPr>
            </w:pPr>
          </w:p>
        </w:tc>
        <w:tc>
          <w:tcPr>
            <w:tcW w:w="5181" w:type="dxa"/>
            <w:gridSpan w:val="5"/>
          </w:tcPr>
          <w:p w14:paraId="09B2E4E7" w14:textId="12A3806A" w:rsidR="00957259" w:rsidRPr="00EE5187" w:rsidRDefault="00957259" w:rsidP="00CA549C">
            <w:pPr>
              <w:rPr>
                <w:noProof/>
                <w:lang w:val="lt-LT"/>
              </w:rPr>
            </w:pPr>
          </w:p>
        </w:tc>
      </w:tr>
      <w:tr w:rsidR="00957259" w:rsidRPr="00EE5187" w14:paraId="793C0C31" w14:textId="793B03BD" w:rsidTr="003E151D">
        <w:tc>
          <w:tcPr>
            <w:tcW w:w="1699" w:type="dxa"/>
            <w:shd w:val="clear" w:color="auto" w:fill="FFFFFF" w:themeFill="background1"/>
            <w:tcMar>
              <w:top w:w="28" w:type="dxa"/>
              <w:bottom w:w="28" w:type="dxa"/>
            </w:tcMar>
          </w:tcPr>
          <w:p w14:paraId="01110B18" w14:textId="0CA1A31F" w:rsidR="00957259" w:rsidRPr="00EE5187" w:rsidRDefault="00957259" w:rsidP="00CA549C">
            <w:pPr>
              <w:pStyle w:val="ListParagraph"/>
              <w:numPr>
                <w:ilvl w:val="0"/>
                <w:numId w:val="1"/>
              </w:numPr>
              <w:ind w:left="316" w:hanging="284"/>
              <w:rPr>
                <w:noProof/>
                <w:lang w:val="lt-LT"/>
              </w:rPr>
            </w:pPr>
            <w:r w:rsidRPr="00EE5187">
              <w:rPr>
                <w:b/>
                <w:bCs/>
                <w:noProof/>
                <w:lang w:val="lt-LT"/>
              </w:rPr>
              <w:t>Pirkimo dokumentų kalba</w:t>
            </w:r>
          </w:p>
        </w:tc>
        <w:tc>
          <w:tcPr>
            <w:tcW w:w="710" w:type="dxa"/>
            <w:shd w:val="clear" w:color="auto" w:fill="FFFFFF" w:themeFill="background1"/>
          </w:tcPr>
          <w:p w14:paraId="446F192B" w14:textId="77777777" w:rsidR="00957259" w:rsidRPr="00EE5187" w:rsidRDefault="00957259" w:rsidP="00CA549C">
            <w:pPr>
              <w:pStyle w:val="ListParagraph"/>
              <w:numPr>
                <w:ilvl w:val="1"/>
                <w:numId w:val="1"/>
              </w:numPr>
              <w:spacing w:after="60"/>
              <w:ind w:left="794" w:hanging="760"/>
              <w:jc w:val="both"/>
              <w:rPr>
                <w:noProof/>
                <w:color w:val="000000" w:themeColor="text1"/>
                <w:lang w:val="lt-LT"/>
              </w:rPr>
            </w:pPr>
          </w:p>
        </w:tc>
        <w:tc>
          <w:tcPr>
            <w:tcW w:w="4780" w:type="dxa"/>
            <w:gridSpan w:val="5"/>
            <w:shd w:val="clear" w:color="auto" w:fill="FFFFFF" w:themeFill="background1"/>
            <w:tcMar>
              <w:top w:w="28" w:type="dxa"/>
              <w:bottom w:w="28" w:type="dxa"/>
            </w:tcMar>
          </w:tcPr>
          <w:p w14:paraId="05E33A31" w14:textId="21C9592F" w:rsidR="00957259" w:rsidRPr="00EE5187" w:rsidRDefault="00957259" w:rsidP="00C31DB9">
            <w:pPr>
              <w:spacing w:after="60"/>
              <w:ind w:left="34"/>
              <w:jc w:val="both"/>
              <w:rPr>
                <w:noProof/>
                <w:lang w:val="lt-LT"/>
              </w:rPr>
            </w:pPr>
            <w:r w:rsidRPr="00EE5187">
              <w:rPr>
                <w:noProof/>
                <w:color w:val="000000" w:themeColor="text1"/>
                <w:lang w:val="lt-LT"/>
              </w:rPr>
              <w:t>Pirkimo</w:t>
            </w:r>
            <w:r w:rsidRPr="00EE5187">
              <w:rPr>
                <w:noProof/>
                <w:lang w:val="lt-LT"/>
              </w:rPr>
              <w:t xml:space="preserve"> dokumentai teikiami lietuvių arba lietuvių ir anglų kalbomis. Jei pirkime dalyvaujantis suinteresuotas tiekėjas </w:t>
            </w:r>
            <w:r w:rsidRPr="00EE5187">
              <w:rPr>
                <w:b/>
                <w:noProof/>
                <w:lang w:val="lt-LT"/>
              </w:rPr>
              <w:t>yra</w:t>
            </w:r>
            <w:r w:rsidRPr="00EE5187">
              <w:rPr>
                <w:noProof/>
                <w:lang w:val="lt-LT"/>
              </w:rPr>
              <w:t xml:space="preserve"> </w:t>
            </w:r>
            <w:r w:rsidRPr="00EE5187">
              <w:rPr>
                <w:b/>
                <w:noProof/>
                <w:lang w:val="lt-LT"/>
              </w:rPr>
              <w:t>užsienio subjektas</w:t>
            </w:r>
            <w:r w:rsidRPr="00EE5187">
              <w:rPr>
                <w:noProof/>
                <w:lang w:val="lt-LT"/>
              </w:rPr>
              <w:t>, kuris dėl nurodytos kalbos negali pateikti pasiūlymo, KC gavus tokio tiekėjo prašymą gali pirkimo dokumentus pateikti anglų kalba. Esant neatitikimams tarp Pirkimo dokumentų lietuvių ir anglų kalba, tekstas lietuvių kalba turės viršenybę, nebent SPS nurodoma kitaip.</w:t>
            </w:r>
          </w:p>
        </w:tc>
        <w:tc>
          <w:tcPr>
            <w:tcW w:w="283" w:type="dxa"/>
            <w:shd w:val="clear" w:color="auto" w:fill="FFFFFF" w:themeFill="background1"/>
          </w:tcPr>
          <w:p w14:paraId="01C68F43" w14:textId="77777777" w:rsidR="00957259" w:rsidRPr="00EE5187" w:rsidRDefault="00957259" w:rsidP="00CA549C">
            <w:pPr>
              <w:spacing w:after="60"/>
              <w:ind w:left="34"/>
              <w:jc w:val="both"/>
              <w:rPr>
                <w:noProof/>
                <w:lang w:val="lt-LT"/>
              </w:rPr>
            </w:pPr>
          </w:p>
        </w:tc>
        <w:tc>
          <w:tcPr>
            <w:tcW w:w="1742" w:type="dxa"/>
            <w:shd w:val="clear" w:color="auto" w:fill="FFFFFF" w:themeFill="background1"/>
          </w:tcPr>
          <w:p w14:paraId="29BDA242" w14:textId="287B2E91" w:rsidR="00957259" w:rsidRPr="00EE5187" w:rsidRDefault="00957259" w:rsidP="003E151D">
            <w:pPr>
              <w:pStyle w:val="ListParagraph"/>
              <w:numPr>
                <w:ilvl w:val="0"/>
                <w:numId w:val="4"/>
              </w:numPr>
              <w:spacing w:line="240" w:lineRule="auto"/>
              <w:ind w:left="215" w:right="-246" w:hanging="215"/>
              <w:contextualSpacing w:val="0"/>
              <w:rPr>
                <w:noProof/>
                <w:lang w:val="lt-LT"/>
              </w:rPr>
            </w:pPr>
            <w:r w:rsidRPr="00EE5187">
              <w:rPr>
                <w:b/>
                <w:bCs/>
                <w:noProof/>
                <w:lang w:val="lt-LT"/>
              </w:rPr>
              <w:t>Language of Procurement Documents</w:t>
            </w:r>
          </w:p>
        </w:tc>
        <w:tc>
          <w:tcPr>
            <w:tcW w:w="708" w:type="dxa"/>
            <w:shd w:val="clear" w:color="auto" w:fill="FFFFFF" w:themeFill="background1"/>
          </w:tcPr>
          <w:p w14:paraId="35DC38BE" w14:textId="77777777" w:rsidR="00957259" w:rsidRPr="00EE5187" w:rsidRDefault="00957259" w:rsidP="00F46887">
            <w:pPr>
              <w:pStyle w:val="ListParagraph"/>
              <w:numPr>
                <w:ilvl w:val="1"/>
                <w:numId w:val="4"/>
              </w:numPr>
              <w:spacing w:after="120" w:line="240" w:lineRule="auto"/>
              <w:ind w:left="636" w:hanging="650"/>
              <w:jc w:val="both"/>
              <w:rPr>
                <w:noProof/>
                <w:lang w:val="lt-LT"/>
              </w:rPr>
            </w:pPr>
          </w:p>
        </w:tc>
        <w:tc>
          <w:tcPr>
            <w:tcW w:w="5181" w:type="dxa"/>
            <w:gridSpan w:val="5"/>
            <w:shd w:val="clear" w:color="auto" w:fill="FFFFFF" w:themeFill="background1"/>
          </w:tcPr>
          <w:p w14:paraId="680B7433" w14:textId="7E664E71" w:rsidR="00957259" w:rsidRPr="00EE5187" w:rsidRDefault="00957259" w:rsidP="00C31DB9">
            <w:pPr>
              <w:spacing w:after="120" w:line="240" w:lineRule="auto"/>
              <w:ind w:left="-14"/>
              <w:jc w:val="both"/>
              <w:rPr>
                <w:noProof/>
                <w:lang w:val="lt-LT"/>
              </w:rPr>
            </w:pPr>
            <w:r w:rsidRPr="00EE5187">
              <w:rPr>
                <w:noProof/>
                <w:lang w:val="lt-LT"/>
              </w:rPr>
              <w:t xml:space="preserve">The Procurement Documents are to be submitted in Lithuanian or Lithuanian and English. If the interested supplier participating in the procurement </w:t>
            </w:r>
            <w:r w:rsidRPr="00EE5187">
              <w:rPr>
                <w:b/>
                <w:bCs/>
                <w:noProof/>
                <w:lang w:val="lt-LT"/>
              </w:rPr>
              <w:t>is a</w:t>
            </w:r>
            <w:r w:rsidRPr="00EE5187">
              <w:rPr>
                <w:noProof/>
                <w:lang w:val="lt-LT"/>
              </w:rPr>
              <w:t xml:space="preserve"> </w:t>
            </w:r>
            <w:r w:rsidRPr="00EE5187">
              <w:rPr>
                <w:b/>
                <w:bCs/>
                <w:noProof/>
                <w:lang w:val="lt-LT"/>
              </w:rPr>
              <w:t>foreign entity</w:t>
            </w:r>
            <w:r w:rsidRPr="00EE5187">
              <w:rPr>
                <w:noProof/>
                <w:lang w:val="lt-LT"/>
              </w:rPr>
              <w:t xml:space="preserve"> which is unable to submit a tender due to the language specified, the KC may, at the request of such Supplier, submit the procurement documents in English. In the event of inconsistencies between the Lithuanian and English and versions of the Procurement Documents, the Lithuanian version shall prevail, unless otherwise specified in the SPC.</w:t>
            </w:r>
          </w:p>
        </w:tc>
      </w:tr>
      <w:tr w:rsidR="00957259" w:rsidRPr="00EE5187" w14:paraId="03C64B8E" w14:textId="1BAB9ACB" w:rsidTr="003E151D">
        <w:tc>
          <w:tcPr>
            <w:tcW w:w="1699" w:type="dxa"/>
            <w:tcMar>
              <w:top w:w="28" w:type="dxa"/>
              <w:bottom w:w="28" w:type="dxa"/>
            </w:tcMar>
          </w:tcPr>
          <w:p w14:paraId="491BD550" w14:textId="77777777" w:rsidR="00957259" w:rsidRPr="00EE5187" w:rsidRDefault="00957259" w:rsidP="00CA549C">
            <w:pPr>
              <w:rPr>
                <w:noProof/>
                <w:lang w:val="lt-LT"/>
              </w:rPr>
            </w:pPr>
          </w:p>
        </w:tc>
        <w:tc>
          <w:tcPr>
            <w:tcW w:w="710" w:type="dxa"/>
          </w:tcPr>
          <w:p w14:paraId="1120187D" w14:textId="77777777" w:rsidR="00957259" w:rsidRPr="00EE5187" w:rsidRDefault="00957259" w:rsidP="00CA549C">
            <w:pPr>
              <w:rPr>
                <w:noProof/>
                <w:lang w:val="lt-LT"/>
              </w:rPr>
            </w:pPr>
          </w:p>
        </w:tc>
        <w:tc>
          <w:tcPr>
            <w:tcW w:w="4780" w:type="dxa"/>
            <w:gridSpan w:val="5"/>
            <w:tcMar>
              <w:top w:w="28" w:type="dxa"/>
              <w:bottom w:w="28" w:type="dxa"/>
            </w:tcMar>
          </w:tcPr>
          <w:p w14:paraId="4BD349E2" w14:textId="24314490" w:rsidR="00957259" w:rsidRPr="00EE5187" w:rsidRDefault="00957259" w:rsidP="00CA549C">
            <w:pPr>
              <w:rPr>
                <w:noProof/>
                <w:lang w:val="lt-LT"/>
              </w:rPr>
            </w:pPr>
          </w:p>
        </w:tc>
        <w:tc>
          <w:tcPr>
            <w:tcW w:w="283" w:type="dxa"/>
          </w:tcPr>
          <w:p w14:paraId="33C549F4" w14:textId="77777777" w:rsidR="00957259" w:rsidRPr="00EE5187" w:rsidRDefault="00957259" w:rsidP="00CA549C">
            <w:pPr>
              <w:rPr>
                <w:noProof/>
                <w:lang w:val="lt-LT"/>
              </w:rPr>
            </w:pPr>
          </w:p>
        </w:tc>
        <w:tc>
          <w:tcPr>
            <w:tcW w:w="1742" w:type="dxa"/>
          </w:tcPr>
          <w:p w14:paraId="0BE29BAE" w14:textId="77777777" w:rsidR="00957259" w:rsidRPr="00EE5187" w:rsidRDefault="00957259" w:rsidP="00CA549C">
            <w:pPr>
              <w:rPr>
                <w:noProof/>
                <w:lang w:val="lt-LT"/>
              </w:rPr>
            </w:pPr>
          </w:p>
        </w:tc>
        <w:tc>
          <w:tcPr>
            <w:tcW w:w="708" w:type="dxa"/>
          </w:tcPr>
          <w:p w14:paraId="46B98124" w14:textId="77777777" w:rsidR="00957259" w:rsidRPr="00EE5187" w:rsidRDefault="00957259" w:rsidP="00CA549C">
            <w:pPr>
              <w:rPr>
                <w:noProof/>
                <w:lang w:val="lt-LT"/>
              </w:rPr>
            </w:pPr>
          </w:p>
        </w:tc>
        <w:tc>
          <w:tcPr>
            <w:tcW w:w="5181" w:type="dxa"/>
            <w:gridSpan w:val="5"/>
          </w:tcPr>
          <w:p w14:paraId="215E1040" w14:textId="73600C01" w:rsidR="00957259" w:rsidRPr="00EE5187" w:rsidRDefault="00957259" w:rsidP="00CA549C">
            <w:pPr>
              <w:rPr>
                <w:noProof/>
                <w:lang w:val="lt-LT"/>
              </w:rPr>
            </w:pPr>
          </w:p>
        </w:tc>
      </w:tr>
      <w:tr w:rsidR="00957259" w:rsidRPr="00EE5187" w14:paraId="40065FF1" w14:textId="2D930714" w:rsidTr="003E151D">
        <w:tc>
          <w:tcPr>
            <w:tcW w:w="1699" w:type="dxa"/>
            <w:vMerge w:val="restart"/>
            <w:tcMar>
              <w:top w:w="28" w:type="dxa"/>
              <w:bottom w:w="28" w:type="dxa"/>
            </w:tcMar>
          </w:tcPr>
          <w:p w14:paraId="7393CDF8" w14:textId="6CDA0A8D" w:rsidR="00957259" w:rsidRPr="00EE5187" w:rsidRDefault="00957259" w:rsidP="003E151D">
            <w:pPr>
              <w:pStyle w:val="ListParagraph"/>
              <w:numPr>
                <w:ilvl w:val="0"/>
                <w:numId w:val="1"/>
              </w:numPr>
              <w:ind w:left="316" w:right="-111" w:hanging="284"/>
              <w:rPr>
                <w:noProof/>
                <w:lang w:val="lt-LT"/>
              </w:rPr>
            </w:pPr>
            <w:r w:rsidRPr="00EE5187">
              <w:rPr>
                <w:b/>
                <w:bCs/>
                <w:noProof/>
                <w:lang w:val="lt-LT"/>
              </w:rPr>
              <w:t>Pirkimo dokumentų paaiškinimas / tikslinimas</w:t>
            </w:r>
          </w:p>
        </w:tc>
        <w:tc>
          <w:tcPr>
            <w:tcW w:w="710" w:type="dxa"/>
          </w:tcPr>
          <w:p w14:paraId="32A15AF0" w14:textId="77777777" w:rsidR="00957259" w:rsidRPr="00EE5187" w:rsidRDefault="00957259" w:rsidP="005577B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851AA7E" w14:textId="172CF435" w:rsidR="00957259" w:rsidRPr="00EE5187" w:rsidRDefault="00957259" w:rsidP="00C31DB9">
            <w:pPr>
              <w:spacing w:after="60"/>
              <w:ind w:left="34"/>
              <w:jc w:val="both"/>
              <w:rPr>
                <w:noProof/>
                <w:lang w:val="lt-LT"/>
              </w:rPr>
            </w:pPr>
            <w:r w:rsidRPr="00EE5187">
              <w:rPr>
                <w:noProof/>
                <w:lang w:val="lt-LT"/>
              </w:rPr>
              <w:t>KC</w:t>
            </w:r>
            <w:r w:rsidRPr="00EE5187">
              <w:rPr>
                <w:rFonts w:eastAsia="Calibri"/>
                <w:noProof/>
                <w:lang w:val="lt-LT"/>
              </w:rPr>
              <w:t xml:space="preserve"> </w:t>
            </w:r>
            <w:r w:rsidRPr="00EE5187">
              <w:rPr>
                <w:noProof/>
                <w:lang w:val="lt-LT"/>
              </w:rPr>
              <w:t>neketina rengti susitikimo su tiekėjais dėl pirkimo dokumentų paaiškinimo.</w:t>
            </w:r>
          </w:p>
        </w:tc>
        <w:tc>
          <w:tcPr>
            <w:tcW w:w="283" w:type="dxa"/>
          </w:tcPr>
          <w:p w14:paraId="39FFA094" w14:textId="77777777" w:rsidR="00957259" w:rsidRPr="00EE5187" w:rsidRDefault="00957259" w:rsidP="005577B0">
            <w:pPr>
              <w:spacing w:after="60"/>
              <w:ind w:left="34"/>
              <w:jc w:val="both"/>
              <w:rPr>
                <w:noProof/>
                <w:lang w:val="lt-LT"/>
              </w:rPr>
            </w:pPr>
          </w:p>
        </w:tc>
        <w:tc>
          <w:tcPr>
            <w:tcW w:w="1742" w:type="dxa"/>
            <w:vMerge w:val="restart"/>
          </w:tcPr>
          <w:p w14:paraId="11F2D16D" w14:textId="53E1E6D9" w:rsidR="00957259" w:rsidRPr="00EE5187" w:rsidRDefault="00957259" w:rsidP="003E151D">
            <w:pPr>
              <w:pStyle w:val="ListParagraph"/>
              <w:numPr>
                <w:ilvl w:val="0"/>
                <w:numId w:val="4"/>
              </w:numPr>
              <w:spacing w:line="240" w:lineRule="auto"/>
              <w:ind w:left="215" w:right="-104" w:hanging="215"/>
              <w:contextualSpacing w:val="0"/>
              <w:rPr>
                <w:noProof/>
                <w:lang w:val="lt-LT"/>
              </w:rPr>
            </w:pPr>
            <w:r w:rsidRPr="00EE5187">
              <w:rPr>
                <w:b/>
                <w:bCs/>
                <w:noProof/>
                <w:lang w:val="lt-LT"/>
              </w:rPr>
              <w:t>Clarification / revision of procurement documents</w:t>
            </w:r>
          </w:p>
        </w:tc>
        <w:tc>
          <w:tcPr>
            <w:tcW w:w="708" w:type="dxa"/>
          </w:tcPr>
          <w:p w14:paraId="36004211" w14:textId="77777777" w:rsidR="00957259" w:rsidRPr="00EE5187" w:rsidRDefault="00957259" w:rsidP="00F46887">
            <w:pPr>
              <w:pStyle w:val="ListParagraph"/>
              <w:numPr>
                <w:ilvl w:val="1"/>
                <w:numId w:val="4"/>
              </w:numPr>
              <w:spacing w:after="120" w:line="240" w:lineRule="auto"/>
              <w:ind w:left="636" w:hanging="650"/>
              <w:jc w:val="both"/>
              <w:rPr>
                <w:noProof/>
                <w:lang w:val="lt-LT"/>
              </w:rPr>
            </w:pPr>
          </w:p>
        </w:tc>
        <w:tc>
          <w:tcPr>
            <w:tcW w:w="5181" w:type="dxa"/>
            <w:gridSpan w:val="5"/>
          </w:tcPr>
          <w:p w14:paraId="7C835D6F" w14:textId="50A71C94" w:rsidR="00957259" w:rsidRPr="00EE5187" w:rsidRDefault="00957259" w:rsidP="00C31DB9">
            <w:pPr>
              <w:spacing w:after="120" w:line="240" w:lineRule="auto"/>
              <w:ind w:left="-14"/>
              <w:jc w:val="both"/>
              <w:rPr>
                <w:noProof/>
                <w:lang w:val="lt-LT"/>
              </w:rPr>
            </w:pPr>
            <w:r w:rsidRPr="00EE5187">
              <w:rPr>
                <w:noProof/>
                <w:lang w:val="lt-LT"/>
              </w:rPr>
              <w:t>The KC does not intend to hold a meeting with suppliers to explain the procurement documents.</w:t>
            </w:r>
          </w:p>
        </w:tc>
      </w:tr>
      <w:tr w:rsidR="00957259" w:rsidRPr="00EE5187" w14:paraId="37C5827A" w14:textId="0BAF45F5" w:rsidTr="003E151D">
        <w:tc>
          <w:tcPr>
            <w:tcW w:w="1699" w:type="dxa"/>
            <w:vMerge/>
            <w:tcMar>
              <w:top w:w="28" w:type="dxa"/>
              <w:bottom w:w="28" w:type="dxa"/>
            </w:tcMar>
          </w:tcPr>
          <w:p w14:paraId="1FB9B194" w14:textId="77777777" w:rsidR="00957259" w:rsidRPr="00EE5187" w:rsidRDefault="00957259" w:rsidP="005577B0">
            <w:pPr>
              <w:rPr>
                <w:noProof/>
                <w:lang w:val="lt-LT"/>
              </w:rPr>
            </w:pPr>
          </w:p>
        </w:tc>
        <w:tc>
          <w:tcPr>
            <w:tcW w:w="710" w:type="dxa"/>
          </w:tcPr>
          <w:p w14:paraId="21D05B09" w14:textId="77777777" w:rsidR="00957259" w:rsidRPr="00EE5187" w:rsidRDefault="00957259" w:rsidP="005577B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1DE49E4" w14:textId="77BA246B" w:rsidR="00957259" w:rsidRPr="00EE5187" w:rsidRDefault="00957259" w:rsidP="00C31DB9">
            <w:pPr>
              <w:spacing w:after="60"/>
              <w:ind w:left="34"/>
              <w:jc w:val="both"/>
              <w:rPr>
                <w:noProof/>
                <w:lang w:val="lt-LT"/>
              </w:rPr>
            </w:pPr>
            <w:r w:rsidRPr="00EE5187">
              <w:rPr>
                <w:noProof/>
                <w:lang w:val="lt-LT"/>
              </w:rPr>
              <w:t xml:space="preserve">Pirkimo sąlygos gali būti aiškinamos ir (arba) tikslinamos tiek </w:t>
            </w:r>
            <w:r w:rsidRPr="00EE5187">
              <w:rPr>
                <w:rFonts w:eastAsia="Calibri"/>
                <w:noProof/>
                <w:lang w:val="lt-LT"/>
              </w:rPr>
              <w:t>KC</w:t>
            </w:r>
            <w:r w:rsidRPr="00EE5187">
              <w:rPr>
                <w:noProof/>
                <w:lang w:val="lt-LT"/>
              </w:rPr>
              <w:t xml:space="preserve"> iniciatyva, tiek tiekėjų iniciatyva jiems CVP IS susirašinėjimo priemonėmis kreipiantis į </w:t>
            </w:r>
            <w:r w:rsidRPr="00EE5187">
              <w:rPr>
                <w:rFonts w:eastAsia="Calibri"/>
                <w:noProof/>
                <w:lang w:val="lt-LT"/>
              </w:rPr>
              <w:t>KC</w:t>
            </w:r>
            <w:r w:rsidR="48898772" w:rsidRPr="00EE5187">
              <w:rPr>
                <w:rFonts w:eastAsia="Calibri"/>
                <w:noProof/>
                <w:lang w:val="lt-LT"/>
              </w:rPr>
              <w:t>, pateikiant užpildytą Priedą Nr. 6. „Klausimų/atsakymų forma (suvestinė)“ (MS Excel formatu)</w:t>
            </w:r>
            <w:r w:rsidRPr="00EE5187">
              <w:rPr>
                <w:noProof/>
                <w:lang w:val="lt-LT"/>
              </w:rPr>
              <w:t>. Nepriklausomai nuo to, kieno iniciatyva vyksta Pirkimo sąlygų paaiškinimas / patikslinimas, taikomi tie patys terminai ir sąlygos.</w:t>
            </w:r>
          </w:p>
        </w:tc>
        <w:tc>
          <w:tcPr>
            <w:tcW w:w="283" w:type="dxa"/>
          </w:tcPr>
          <w:p w14:paraId="6E5B60ED" w14:textId="77777777" w:rsidR="00957259" w:rsidRPr="00EE5187" w:rsidRDefault="00957259" w:rsidP="005577B0">
            <w:pPr>
              <w:spacing w:after="60"/>
              <w:ind w:left="34"/>
              <w:jc w:val="both"/>
              <w:rPr>
                <w:noProof/>
                <w:lang w:val="lt-LT"/>
              </w:rPr>
            </w:pPr>
          </w:p>
        </w:tc>
        <w:tc>
          <w:tcPr>
            <w:tcW w:w="1742" w:type="dxa"/>
            <w:vMerge/>
          </w:tcPr>
          <w:p w14:paraId="11929C56" w14:textId="77777777" w:rsidR="00957259" w:rsidRPr="00EE5187" w:rsidRDefault="00957259" w:rsidP="005577B0">
            <w:pPr>
              <w:spacing w:after="60"/>
              <w:ind w:left="34"/>
              <w:jc w:val="both"/>
              <w:rPr>
                <w:noProof/>
                <w:lang w:val="lt-LT"/>
              </w:rPr>
            </w:pPr>
          </w:p>
        </w:tc>
        <w:tc>
          <w:tcPr>
            <w:tcW w:w="708" w:type="dxa"/>
          </w:tcPr>
          <w:p w14:paraId="13642B76" w14:textId="77777777" w:rsidR="00957259" w:rsidRPr="00EE5187" w:rsidRDefault="00957259" w:rsidP="00F46887">
            <w:pPr>
              <w:pStyle w:val="ListParagraph"/>
              <w:numPr>
                <w:ilvl w:val="1"/>
                <w:numId w:val="4"/>
              </w:numPr>
              <w:spacing w:after="120" w:line="240" w:lineRule="auto"/>
              <w:ind w:left="636" w:hanging="650"/>
              <w:jc w:val="both"/>
              <w:rPr>
                <w:noProof/>
                <w:lang w:val="lt-LT"/>
              </w:rPr>
            </w:pPr>
          </w:p>
        </w:tc>
        <w:tc>
          <w:tcPr>
            <w:tcW w:w="5181" w:type="dxa"/>
            <w:gridSpan w:val="5"/>
          </w:tcPr>
          <w:p w14:paraId="5E1B6FCA" w14:textId="0381B39D" w:rsidR="00957259" w:rsidRPr="00EE5187" w:rsidRDefault="00957259" w:rsidP="00C31DB9">
            <w:pPr>
              <w:spacing w:after="120" w:line="240" w:lineRule="auto"/>
              <w:ind w:left="-14"/>
              <w:jc w:val="both"/>
              <w:rPr>
                <w:noProof/>
                <w:lang w:val="lt-LT"/>
              </w:rPr>
            </w:pPr>
            <w:r w:rsidRPr="00EE5187">
              <w:rPr>
                <w:noProof/>
                <w:lang w:val="lt-LT"/>
              </w:rPr>
              <w:t>The Procurement Conditions may be interpreted and/or clarified either on the initiative of both the KC and the suppliers by contacting the KC by means of correspondence via the CVP IS</w:t>
            </w:r>
            <w:r w:rsidR="5D9E7F17" w:rsidRPr="00EE5187">
              <w:rPr>
                <w:noProof/>
                <w:lang w:val="lt-LT"/>
              </w:rPr>
              <w:t xml:space="preserve"> by providing the completed Annex No 6 'Questions / Answers Form (Summary)' (in MS Excel format)</w:t>
            </w:r>
            <w:r w:rsidRPr="00EE5187">
              <w:rPr>
                <w:noProof/>
                <w:lang w:val="lt-LT"/>
              </w:rPr>
              <w:t>. The same terms and conditions apply regardless of the initiative of the person who initiates the explanation / clarification of the Procurement Conditions.</w:t>
            </w:r>
          </w:p>
        </w:tc>
      </w:tr>
      <w:tr w:rsidR="00957259" w:rsidRPr="00EE5187" w14:paraId="6736E55E" w14:textId="2D0EDD5F" w:rsidTr="003E151D">
        <w:trPr>
          <w:trHeight w:val="4354"/>
        </w:trPr>
        <w:tc>
          <w:tcPr>
            <w:tcW w:w="1699" w:type="dxa"/>
            <w:vMerge/>
            <w:tcMar>
              <w:top w:w="28" w:type="dxa"/>
              <w:bottom w:w="28" w:type="dxa"/>
            </w:tcMar>
          </w:tcPr>
          <w:p w14:paraId="7FE97079" w14:textId="77777777" w:rsidR="00957259" w:rsidRPr="00EE5187" w:rsidRDefault="00957259" w:rsidP="005577B0">
            <w:pPr>
              <w:rPr>
                <w:noProof/>
                <w:lang w:val="lt-LT"/>
              </w:rPr>
            </w:pPr>
          </w:p>
        </w:tc>
        <w:tc>
          <w:tcPr>
            <w:tcW w:w="710" w:type="dxa"/>
          </w:tcPr>
          <w:p w14:paraId="69086AE6" w14:textId="77777777" w:rsidR="00957259" w:rsidRPr="00EE5187" w:rsidRDefault="00957259" w:rsidP="00F4085F">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tbl>
            <w:tblPr>
              <w:tblStyle w:val="TableGrid"/>
              <w:tblpPr w:leftFromText="181" w:rightFromText="181" w:vertAnchor="text" w:horzAnchor="margin" w:tblpY="1408"/>
              <w:tblOverlap w:val="never"/>
              <w:tblW w:w="3964" w:type="dxa"/>
              <w:tblLook w:val="04A0" w:firstRow="1" w:lastRow="0" w:firstColumn="1" w:lastColumn="0" w:noHBand="0" w:noVBand="1"/>
            </w:tblPr>
            <w:tblGrid>
              <w:gridCol w:w="1980"/>
              <w:gridCol w:w="850"/>
              <w:gridCol w:w="1134"/>
            </w:tblGrid>
            <w:tr w:rsidR="00957259" w:rsidRPr="00EE5187" w14:paraId="79378B07" w14:textId="77777777" w:rsidTr="00F25D74">
              <w:trPr>
                <w:trHeight w:val="207"/>
              </w:trPr>
              <w:tc>
                <w:tcPr>
                  <w:tcW w:w="1980" w:type="dxa"/>
                  <w:vMerge w:val="restart"/>
                  <w:vAlign w:val="center"/>
                </w:tcPr>
                <w:p w14:paraId="2499EACE" w14:textId="56FDFE0F" w:rsidR="00957259" w:rsidRPr="00EE5187" w:rsidRDefault="00957259" w:rsidP="00F94371">
                  <w:pPr>
                    <w:pStyle w:val="ListParagraph"/>
                    <w:widowControl w:val="0"/>
                    <w:spacing w:line="240" w:lineRule="auto"/>
                    <w:ind w:left="0"/>
                    <w:contextualSpacing w:val="0"/>
                    <w:rPr>
                      <w:noProof/>
                      <w:color w:val="FF0000"/>
                      <w:sz w:val="17"/>
                      <w:szCs w:val="17"/>
                      <w:lang w:val="lt-LT"/>
                    </w:rPr>
                  </w:pPr>
                  <w:r w:rsidRPr="00EE5187">
                    <w:rPr>
                      <w:noProof/>
                      <w:sz w:val="17"/>
                      <w:szCs w:val="17"/>
                      <w:lang w:val="lt-LT"/>
                    </w:rPr>
                    <w:t>Ar taikomi trumpesni procedūrų terminai?</w:t>
                  </w:r>
                  <w:r w:rsidRPr="00EE5187">
                    <w:rPr>
                      <w:rStyle w:val="FootnoteReference"/>
                      <w:noProof/>
                      <w:sz w:val="17"/>
                      <w:szCs w:val="17"/>
                      <w:lang w:val="lt-LT"/>
                    </w:rPr>
                    <w:t xml:space="preserve"> </w:t>
                  </w:r>
                  <w:r w:rsidRPr="00EE5187">
                    <w:rPr>
                      <w:rStyle w:val="FootnoteReference"/>
                      <w:noProof/>
                      <w:sz w:val="17"/>
                      <w:szCs w:val="17"/>
                      <w:lang w:val="lt-LT"/>
                    </w:rPr>
                    <w:footnoteReference w:id="5"/>
                  </w:r>
                </w:p>
              </w:tc>
              <w:tc>
                <w:tcPr>
                  <w:tcW w:w="850" w:type="dxa"/>
                  <w:vMerge w:val="restart"/>
                  <w:vAlign w:val="center"/>
                </w:tcPr>
                <w:p w14:paraId="3FD194C3" w14:textId="77777777" w:rsidR="00957259" w:rsidRPr="00EE5187" w:rsidRDefault="00957259" w:rsidP="00F94371">
                  <w:pPr>
                    <w:pStyle w:val="ListParagraph"/>
                    <w:widowControl w:val="0"/>
                    <w:spacing w:line="240" w:lineRule="auto"/>
                    <w:ind w:left="0"/>
                    <w:contextualSpacing w:val="0"/>
                    <w:jc w:val="center"/>
                    <w:rPr>
                      <w:noProof/>
                      <w:color w:val="FF0000"/>
                      <w:sz w:val="17"/>
                      <w:szCs w:val="17"/>
                      <w:lang w:val="lt-LT"/>
                    </w:rPr>
                  </w:pPr>
                  <w:r w:rsidRPr="00EE5187">
                    <w:rPr>
                      <w:noProof/>
                      <w:color w:val="000000"/>
                      <w:sz w:val="17"/>
                      <w:szCs w:val="17"/>
                      <w:lang w:val="lt-LT" w:eastAsia="lt-LT"/>
                    </w:rPr>
                    <w:t>Ne</w:t>
                  </w:r>
                </w:p>
              </w:tc>
              <w:tc>
                <w:tcPr>
                  <w:tcW w:w="1134" w:type="dxa"/>
                  <w:vMerge w:val="restart"/>
                  <w:vAlign w:val="center"/>
                </w:tcPr>
                <w:p w14:paraId="6644D1F5" w14:textId="77777777" w:rsidR="00957259" w:rsidRPr="00EE5187" w:rsidRDefault="00957259" w:rsidP="00F94371">
                  <w:pPr>
                    <w:pStyle w:val="ListParagraph"/>
                    <w:widowControl w:val="0"/>
                    <w:spacing w:line="240" w:lineRule="auto"/>
                    <w:ind w:left="0"/>
                    <w:contextualSpacing w:val="0"/>
                    <w:jc w:val="center"/>
                    <w:rPr>
                      <w:noProof/>
                      <w:color w:val="FF0000"/>
                      <w:sz w:val="17"/>
                      <w:szCs w:val="17"/>
                      <w:lang w:val="lt-LT"/>
                    </w:rPr>
                  </w:pPr>
                  <w:r w:rsidRPr="00EE5187">
                    <w:rPr>
                      <w:noProof/>
                      <w:color w:val="000000"/>
                      <w:sz w:val="17"/>
                      <w:szCs w:val="17"/>
                      <w:lang w:val="lt-LT" w:eastAsia="lt-LT"/>
                    </w:rPr>
                    <w:t>Taip</w:t>
                  </w:r>
                </w:p>
              </w:tc>
            </w:tr>
            <w:tr w:rsidR="00957259" w:rsidRPr="00EE5187" w14:paraId="3C64D8C4" w14:textId="77777777" w:rsidTr="00F25D74">
              <w:trPr>
                <w:trHeight w:val="327"/>
              </w:trPr>
              <w:tc>
                <w:tcPr>
                  <w:tcW w:w="1980" w:type="dxa"/>
                  <w:vMerge/>
                  <w:vAlign w:val="center"/>
                </w:tcPr>
                <w:p w14:paraId="62DD8261" w14:textId="77777777" w:rsidR="00957259" w:rsidRPr="00EE5187" w:rsidRDefault="00957259" w:rsidP="00F94371">
                  <w:pPr>
                    <w:pStyle w:val="ListParagraph"/>
                    <w:widowControl w:val="0"/>
                    <w:spacing w:before="60" w:after="60" w:line="240" w:lineRule="auto"/>
                    <w:ind w:left="0"/>
                    <w:contextualSpacing w:val="0"/>
                    <w:rPr>
                      <w:noProof/>
                      <w:color w:val="FF0000"/>
                      <w:sz w:val="17"/>
                      <w:szCs w:val="17"/>
                      <w:lang w:val="lt-LT"/>
                    </w:rPr>
                  </w:pPr>
                </w:p>
              </w:tc>
              <w:tc>
                <w:tcPr>
                  <w:tcW w:w="850" w:type="dxa"/>
                  <w:vMerge/>
                  <w:vAlign w:val="center"/>
                </w:tcPr>
                <w:p w14:paraId="66DFA05F" w14:textId="77777777" w:rsidR="00957259" w:rsidRPr="00EE5187" w:rsidRDefault="00957259" w:rsidP="00F94371">
                  <w:pPr>
                    <w:pStyle w:val="ListParagraph"/>
                    <w:widowControl w:val="0"/>
                    <w:spacing w:before="60" w:after="60" w:line="240" w:lineRule="auto"/>
                    <w:ind w:left="0"/>
                    <w:contextualSpacing w:val="0"/>
                    <w:jc w:val="center"/>
                    <w:rPr>
                      <w:noProof/>
                      <w:color w:val="FF0000"/>
                      <w:sz w:val="17"/>
                      <w:szCs w:val="17"/>
                      <w:lang w:val="lt-LT"/>
                    </w:rPr>
                  </w:pPr>
                </w:p>
              </w:tc>
              <w:tc>
                <w:tcPr>
                  <w:tcW w:w="1134" w:type="dxa"/>
                  <w:vMerge/>
                  <w:vAlign w:val="center"/>
                </w:tcPr>
                <w:p w14:paraId="2C185440" w14:textId="77777777" w:rsidR="00957259" w:rsidRPr="00EE5187" w:rsidRDefault="00957259" w:rsidP="00F94371">
                  <w:pPr>
                    <w:pStyle w:val="ListParagraph"/>
                    <w:widowControl w:val="0"/>
                    <w:spacing w:before="60" w:after="60" w:line="240" w:lineRule="auto"/>
                    <w:ind w:left="0"/>
                    <w:contextualSpacing w:val="0"/>
                    <w:jc w:val="center"/>
                    <w:rPr>
                      <w:noProof/>
                      <w:color w:val="FF0000"/>
                      <w:sz w:val="17"/>
                      <w:szCs w:val="17"/>
                      <w:lang w:val="lt-LT"/>
                    </w:rPr>
                  </w:pPr>
                </w:p>
              </w:tc>
            </w:tr>
            <w:tr w:rsidR="00957259" w:rsidRPr="00EE5187" w14:paraId="0520ED1C" w14:textId="77777777" w:rsidTr="00F25D74">
              <w:trPr>
                <w:trHeight w:val="728"/>
              </w:trPr>
              <w:tc>
                <w:tcPr>
                  <w:tcW w:w="1980" w:type="dxa"/>
                  <w:vAlign w:val="center"/>
                </w:tcPr>
                <w:p w14:paraId="03DCB5EB" w14:textId="77777777" w:rsidR="00957259" w:rsidRPr="00EE5187" w:rsidRDefault="00957259" w:rsidP="00F94371">
                  <w:pPr>
                    <w:pStyle w:val="ListParagraph"/>
                    <w:widowControl w:val="0"/>
                    <w:spacing w:before="60" w:after="60" w:line="240" w:lineRule="auto"/>
                    <w:ind w:left="0"/>
                    <w:contextualSpacing w:val="0"/>
                    <w:rPr>
                      <w:noProof/>
                      <w:color w:val="FF0000"/>
                      <w:sz w:val="17"/>
                      <w:szCs w:val="17"/>
                      <w:lang w:val="lt-LT"/>
                    </w:rPr>
                  </w:pPr>
                  <w:r w:rsidRPr="00EE5187">
                    <w:rPr>
                      <w:noProof/>
                      <w:color w:val="000000" w:themeColor="text1"/>
                      <w:sz w:val="17"/>
                      <w:szCs w:val="17"/>
                      <w:lang w:val="lt-LT" w:eastAsia="lt-LT"/>
                    </w:rPr>
                    <w:t>Tiekėjo prašymas paaiškinti/ patikslinti Pirkimo dokumentus</w:t>
                  </w:r>
                </w:p>
              </w:tc>
              <w:tc>
                <w:tcPr>
                  <w:tcW w:w="850" w:type="dxa"/>
                  <w:vAlign w:val="center"/>
                </w:tcPr>
                <w:p w14:paraId="453B9C43" w14:textId="77777777" w:rsidR="00957259" w:rsidRPr="00EE5187" w:rsidRDefault="00957259" w:rsidP="00F94371">
                  <w:pPr>
                    <w:pStyle w:val="ListParagraph"/>
                    <w:widowControl w:val="0"/>
                    <w:spacing w:before="60" w:after="60" w:line="240" w:lineRule="auto"/>
                    <w:ind w:left="0"/>
                    <w:contextualSpacing w:val="0"/>
                    <w:jc w:val="center"/>
                    <w:rPr>
                      <w:noProof/>
                      <w:color w:val="000000" w:themeColor="text1"/>
                      <w:sz w:val="17"/>
                      <w:szCs w:val="17"/>
                      <w:lang w:val="lt-LT" w:eastAsia="lt-LT"/>
                    </w:rPr>
                  </w:pPr>
                  <w:r w:rsidRPr="00EE5187">
                    <w:rPr>
                      <w:noProof/>
                      <w:color w:val="000000" w:themeColor="text1"/>
                      <w:sz w:val="17"/>
                      <w:szCs w:val="17"/>
                      <w:lang w:val="lt-LT" w:eastAsia="lt-LT"/>
                    </w:rPr>
                    <w:t>11 k.d.</w:t>
                  </w:r>
                </w:p>
                <w:p w14:paraId="1AE69068" w14:textId="77777777" w:rsidR="00957259" w:rsidRPr="00EE5187" w:rsidRDefault="00957259" w:rsidP="00F94371">
                  <w:pPr>
                    <w:pStyle w:val="ListParagraph"/>
                    <w:widowControl w:val="0"/>
                    <w:spacing w:before="60" w:after="60" w:line="240" w:lineRule="auto"/>
                    <w:ind w:left="0"/>
                    <w:contextualSpacing w:val="0"/>
                    <w:jc w:val="center"/>
                    <w:rPr>
                      <w:noProof/>
                      <w:color w:val="FF0000"/>
                      <w:sz w:val="17"/>
                      <w:szCs w:val="17"/>
                      <w:lang w:val="lt-LT"/>
                    </w:rPr>
                  </w:pPr>
                </w:p>
              </w:tc>
              <w:tc>
                <w:tcPr>
                  <w:tcW w:w="1134" w:type="dxa"/>
                  <w:vAlign w:val="center"/>
                </w:tcPr>
                <w:p w14:paraId="1A3EA5FF" w14:textId="77777777" w:rsidR="00957259" w:rsidRPr="00EE5187" w:rsidRDefault="00957259" w:rsidP="00F94371">
                  <w:pPr>
                    <w:widowControl w:val="0"/>
                    <w:spacing w:before="60" w:after="60" w:line="240" w:lineRule="auto"/>
                    <w:jc w:val="center"/>
                    <w:textAlignment w:val="baseline"/>
                    <w:rPr>
                      <w:rFonts w:eastAsia="Calibri"/>
                      <w:noProof/>
                      <w:sz w:val="17"/>
                      <w:szCs w:val="17"/>
                      <w:lang w:val="lt-LT"/>
                    </w:rPr>
                  </w:pPr>
                  <w:r w:rsidRPr="00EE5187">
                    <w:rPr>
                      <w:rFonts w:eastAsia="Calibri"/>
                      <w:noProof/>
                      <w:color w:val="000000"/>
                      <w:sz w:val="17"/>
                      <w:szCs w:val="17"/>
                      <w:lang w:val="lt-LT"/>
                    </w:rPr>
                    <w:t>9 k.d.</w:t>
                  </w:r>
                </w:p>
                <w:p w14:paraId="7072F4A9" w14:textId="77777777" w:rsidR="00957259" w:rsidRPr="00EE5187" w:rsidRDefault="00957259" w:rsidP="00F94371">
                  <w:pPr>
                    <w:pStyle w:val="ListParagraph"/>
                    <w:widowControl w:val="0"/>
                    <w:spacing w:before="60" w:after="60" w:line="240" w:lineRule="auto"/>
                    <w:ind w:left="0"/>
                    <w:contextualSpacing w:val="0"/>
                    <w:jc w:val="center"/>
                    <w:rPr>
                      <w:noProof/>
                      <w:color w:val="FF0000"/>
                      <w:sz w:val="17"/>
                      <w:szCs w:val="17"/>
                      <w:lang w:val="lt-LT"/>
                    </w:rPr>
                  </w:pPr>
                </w:p>
              </w:tc>
            </w:tr>
            <w:tr w:rsidR="00957259" w:rsidRPr="00975642" w14:paraId="0ED38A28" w14:textId="77777777" w:rsidTr="00F25D74">
              <w:trPr>
                <w:trHeight w:val="939"/>
              </w:trPr>
              <w:tc>
                <w:tcPr>
                  <w:tcW w:w="1980" w:type="dxa"/>
                  <w:vAlign w:val="center"/>
                </w:tcPr>
                <w:p w14:paraId="5B350C6F" w14:textId="77777777" w:rsidR="00957259" w:rsidRPr="00EE5187" w:rsidRDefault="00957259" w:rsidP="00F94371">
                  <w:pPr>
                    <w:pStyle w:val="ListParagraph"/>
                    <w:widowControl w:val="0"/>
                    <w:spacing w:before="60" w:after="60" w:line="240" w:lineRule="auto"/>
                    <w:ind w:left="0"/>
                    <w:contextualSpacing w:val="0"/>
                    <w:rPr>
                      <w:noProof/>
                      <w:color w:val="FF0000"/>
                      <w:sz w:val="17"/>
                      <w:szCs w:val="17"/>
                      <w:lang w:val="lt-LT"/>
                    </w:rPr>
                  </w:pPr>
                  <w:r w:rsidRPr="00EE5187">
                    <w:rPr>
                      <w:noProof/>
                      <w:color w:val="000000" w:themeColor="text1"/>
                      <w:sz w:val="17"/>
                      <w:szCs w:val="17"/>
                      <w:lang w:val="lt-LT"/>
                    </w:rPr>
                    <w:t xml:space="preserve">KC </w:t>
                  </w:r>
                  <w:r w:rsidRPr="00EE5187">
                    <w:rPr>
                      <w:noProof/>
                      <w:color w:val="000000" w:themeColor="text1"/>
                      <w:sz w:val="17"/>
                      <w:szCs w:val="17"/>
                      <w:lang w:val="lt-LT" w:eastAsia="lt-LT"/>
                    </w:rPr>
                    <w:t>pateikiamas Pirkimo dokumentų paaiškinimas/ patikslinimas</w:t>
                  </w:r>
                </w:p>
              </w:tc>
              <w:tc>
                <w:tcPr>
                  <w:tcW w:w="850" w:type="dxa"/>
                  <w:vAlign w:val="center"/>
                </w:tcPr>
                <w:p w14:paraId="1D2AE02F" w14:textId="77777777" w:rsidR="00957259" w:rsidRPr="00EE5187" w:rsidRDefault="00957259" w:rsidP="00F94371">
                  <w:pPr>
                    <w:widowControl w:val="0"/>
                    <w:tabs>
                      <w:tab w:val="left" w:pos="426"/>
                    </w:tabs>
                    <w:spacing w:before="60" w:after="60" w:line="240" w:lineRule="auto"/>
                    <w:jc w:val="center"/>
                    <w:rPr>
                      <w:noProof/>
                      <w:color w:val="000000"/>
                      <w:sz w:val="17"/>
                      <w:szCs w:val="17"/>
                      <w:lang w:val="lt-LT" w:eastAsia="lt-LT"/>
                    </w:rPr>
                  </w:pPr>
                  <w:r w:rsidRPr="00EE5187">
                    <w:rPr>
                      <w:noProof/>
                      <w:color w:val="000000"/>
                      <w:sz w:val="17"/>
                      <w:szCs w:val="17"/>
                      <w:lang w:val="lt-LT" w:eastAsia="lt-LT"/>
                    </w:rPr>
                    <w:t>6 k.d.</w:t>
                  </w:r>
                </w:p>
              </w:tc>
              <w:tc>
                <w:tcPr>
                  <w:tcW w:w="1134" w:type="dxa"/>
                  <w:vAlign w:val="center"/>
                </w:tcPr>
                <w:p w14:paraId="10E72718" w14:textId="77777777" w:rsidR="00957259" w:rsidRPr="00EE5187" w:rsidRDefault="00957259" w:rsidP="00F94371">
                  <w:pPr>
                    <w:pStyle w:val="ListParagraph"/>
                    <w:widowControl w:val="0"/>
                    <w:spacing w:before="60" w:after="60" w:line="240" w:lineRule="auto"/>
                    <w:ind w:left="0"/>
                    <w:contextualSpacing w:val="0"/>
                    <w:jc w:val="center"/>
                    <w:rPr>
                      <w:noProof/>
                      <w:color w:val="000000"/>
                      <w:sz w:val="17"/>
                      <w:szCs w:val="17"/>
                      <w:lang w:val="lt-LT" w:eastAsia="lt-LT"/>
                    </w:rPr>
                  </w:pPr>
                  <w:r w:rsidRPr="00EE5187">
                    <w:rPr>
                      <w:noProof/>
                      <w:color w:val="000000"/>
                      <w:sz w:val="17"/>
                      <w:szCs w:val="17"/>
                      <w:lang w:val="lt-LT" w:eastAsia="lt-LT"/>
                    </w:rPr>
                    <w:t>4 k.d.</w:t>
                  </w:r>
                </w:p>
              </w:tc>
            </w:tr>
            <w:tr w:rsidR="00957259" w:rsidRPr="00975642" w14:paraId="7CC1B377" w14:textId="77777777" w:rsidTr="00F25D74">
              <w:trPr>
                <w:trHeight w:val="518"/>
              </w:trPr>
              <w:tc>
                <w:tcPr>
                  <w:tcW w:w="3964" w:type="dxa"/>
                  <w:gridSpan w:val="3"/>
                  <w:vAlign w:val="center"/>
                </w:tcPr>
                <w:p w14:paraId="6467CA1D" w14:textId="68A545CE" w:rsidR="00C80E28" w:rsidRPr="00EE5187" w:rsidRDefault="00957259" w:rsidP="00F94371">
                  <w:pPr>
                    <w:pStyle w:val="ListParagraph"/>
                    <w:widowControl w:val="0"/>
                    <w:spacing w:before="60" w:after="60" w:line="240" w:lineRule="auto"/>
                    <w:ind w:left="0"/>
                    <w:contextualSpacing w:val="0"/>
                    <w:jc w:val="both"/>
                    <w:rPr>
                      <w:i/>
                      <w:iCs/>
                      <w:noProof/>
                      <w:color w:val="000000"/>
                      <w:sz w:val="17"/>
                      <w:szCs w:val="17"/>
                      <w:lang w:val="lt-LT" w:eastAsia="lt-LT"/>
                    </w:rPr>
                  </w:pPr>
                  <w:r w:rsidRPr="00EE5187">
                    <w:rPr>
                      <w:i/>
                      <w:iCs/>
                      <w:noProof/>
                      <w:sz w:val="17"/>
                      <w:szCs w:val="17"/>
                      <w:lang w:val="lt-LT"/>
                    </w:rPr>
                    <w:t xml:space="preserve">Terminai nurodyti kalendorinėmis dienomis </w:t>
                  </w:r>
                  <w:r w:rsidRPr="00EE5187">
                    <w:rPr>
                      <w:b/>
                      <w:i/>
                      <w:noProof/>
                      <w:sz w:val="17"/>
                      <w:szCs w:val="17"/>
                      <w:u w:val="single"/>
                      <w:lang w:val="lt-LT"/>
                    </w:rPr>
                    <w:t>iki P</w:t>
                  </w:r>
                  <w:r w:rsidR="003110C3" w:rsidRPr="00EE5187">
                    <w:rPr>
                      <w:b/>
                      <w:i/>
                      <w:noProof/>
                      <w:sz w:val="17"/>
                      <w:szCs w:val="17"/>
                      <w:u w:val="single"/>
                      <w:lang w:val="lt-LT"/>
                    </w:rPr>
                    <w:t>araiškų</w:t>
                  </w:r>
                  <w:r w:rsidRPr="00EE5187">
                    <w:rPr>
                      <w:b/>
                      <w:i/>
                      <w:noProof/>
                      <w:sz w:val="17"/>
                      <w:szCs w:val="17"/>
                      <w:u w:val="single"/>
                      <w:lang w:val="lt-LT"/>
                    </w:rPr>
                    <w:t xml:space="preserve"> pateikimo termino pabaigos</w:t>
                  </w:r>
                </w:p>
              </w:tc>
            </w:tr>
          </w:tbl>
          <w:p w14:paraId="398CBCE1" w14:textId="48AB2641" w:rsidR="00C9323C" w:rsidRPr="00EE5187" w:rsidRDefault="00957259" w:rsidP="00F46E10">
            <w:pPr>
              <w:spacing w:after="60"/>
              <w:jc w:val="both"/>
              <w:rPr>
                <w:noProof/>
                <w:lang w:val="lt-LT"/>
              </w:rPr>
            </w:pPr>
            <w:r w:rsidRPr="00EE5187">
              <w:rPr>
                <w:noProof/>
                <w:lang w:val="lt-LT"/>
              </w:rPr>
              <w:t xml:space="preserve">Kai tiekėjai kreipiasi paaiškinimo / pasitikslinimo dėl Pirkimo dokumentų nuostatų, </w:t>
            </w:r>
            <w:r w:rsidRPr="00EE5187">
              <w:rPr>
                <w:b/>
                <w:bCs/>
                <w:noProof/>
                <w:lang w:val="lt-LT"/>
              </w:rPr>
              <w:t>susijusių su Pirkimo objektu ir Paraiškų ar Pirminių pasiūlymų pateikimu</w:t>
            </w:r>
            <w:r w:rsidRPr="00EE5187">
              <w:rPr>
                <w:noProof/>
                <w:lang w:val="lt-LT"/>
              </w:rPr>
              <w:t xml:space="preserve">, nurodyti dokumentai turi būti pateikti </w:t>
            </w:r>
            <w:r w:rsidRPr="00EE5187">
              <w:rPr>
                <w:b/>
                <w:noProof/>
                <w:u w:val="single"/>
                <w:lang w:val="lt-LT"/>
              </w:rPr>
              <w:t>ne vėliau kaip:</w:t>
            </w:r>
          </w:p>
        </w:tc>
        <w:tc>
          <w:tcPr>
            <w:tcW w:w="283" w:type="dxa"/>
          </w:tcPr>
          <w:p w14:paraId="48E6FD3E" w14:textId="77777777" w:rsidR="00957259" w:rsidRPr="00EE5187" w:rsidRDefault="00957259" w:rsidP="005577B0">
            <w:pPr>
              <w:spacing w:after="60"/>
              <w:ind w:left="34"/>
              <w:jc w:val="both"/>
              <w:rPr>
                <w:noProof/>
                <w:lang w:val="lt-LT"/>
              </w:rPr>
            </w:pPr>
          </w:p>
        </w:tc>
        <w:tc>
          <w:tcPr>
            <w:tcW w:w="1742" w:type="dxa"/>
            <w:vMerge/>
          </w:tcPr>
          <w:p w14:paraId="4D130667" w14:textId="77777777" w:rsidR="00957259" w:rsidRPr="00EE5187" w:rsidRDefault="00957259" w:rsidP="005577B0">
            <w:pPr>
              <w:spacing w:after="60"/>
              <w:ind w:left="34"/>
              <w:jc w:val="both"/>
              <w:rPr>
                <w:noProof/>
                <w:lang w:val="lt-LT"/>
              </w:rPr>
            </w:pPr>
          </w:p>
        </w:tc>
        <w:tc>
          <w:tcPr>
            <w:tcW w:w="708" w:type="dxa"/>
          </w:tcPr>
          <w:p w14:paraId="23A23FE3"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58801B8B" w14:textId="0F329C48" w:rsidR="00957259" w:rsidRPr="00EE5187" w:rsidRDefault="00957259" w:rsidP="00C31DB9">
            <w:pPr>
              <w:spacing w:after="120" w:line="240" w:lineRule="auto"/>
              <w:ind w:left="-11"/>
              <w:jc w:val="both"/>
              <w:rPr>
                <w:noProof/>
                <w:lang w:val="lt-LT"/>
              </w:rPr>
            </w:pPr>
            <w:r w:rsidRPr="00EE5187">
              <w:rPr>
                <w:noProof/>
                <w:lang w:val="lt-LT"/>
              </w:rPr>
              <w:t xml:space="preserve">Where suppliers seek explanation / clarification of the provisions of the Procurement Documents relating to </w:t>
            </w:r>
            <w:r w:rsidRPr="00EE5187">
              <w:rPr>
                <w:b/>
                <w:bCs/>
                <w:noProof/>
                <w:lang w:val="lt-LT"/>
              </w:rPr>
              <w:t>the Object of the Contract and the submission of Applications or Initial Tenders</w:t>
            </w:r>
            <w:r w:rsidRPr="00EE5187">
              <w:rPr>
                <w:noProof/>
                <w:lang w:val="lt-LT"/>
              </w:rPr>
              <w:t xml:space="preserve">, the documents referred to above shall be provided </w:t>
            </w:r>
            <w:r w:rsidRPr="00EE5187">
              <w:rPr>
                <w:b/>
                <w:bCs/>
                <w:noProof/>
                <w:u w:val="single"/>
                <w:lang w:val="lt-LT"/>
              </w:rPr>
              <w:t>not later than:</w:t>
            </w:r>
          </w:p>
          <w:p w14:paraId="10A49F62" w14:textId="77777777" w:rsidR="00CC7B8D" w:rsidRPr="00EE5187" w:rsidRDefault="00CC7B8D" w:rsidP="003110C3">
            <w:pPr>
              <w:spacing w:after="120" w:line="240" w:lineRule="auto"/>
              <w:jc w:val="both"/>
              <w:rPr>
                <w:noProof/>
                <w:sz w:val="12"/>
                <w:szCs w:val="12"/>
                <w:lang w:val="lt-LT"/>
              </w:rPr>
            </w:pPr>
          </w:p>
          <w:tbl>
            <w:tblPr>
              <w:tblStyle w:val="TableGrid"/>
              <w:tblpPr w:leftFromText="181" w:rightFromText="181" w:vertAnchor="page" w:horzAnchor="margin" w:tblpY="1390"/>
              <w:tblOverlap w:val="never"/>
              <w:tblW w:w="0" w:type="auto"/>
              <w:tblLayout w:type="fixed"/>
              <w:tblLook w:val="04A0" w:firstRow="1" w:lastRow="0" w:firstColumn="1" w:lastColumn="0" w:noHBand="0" w:noVBand="1"/>
            </w:tblPr>
            <w:tblGrid>
              <w:gridCol w:w="2405"/>
              <w:gridCol w:w="1001"/>
              <w:gridCol w:w="993"/>
            </w:tblGrid>
            <w:tr w:rsidR="00957259" w:rsidRPr="00EE5187" w14:paraId="7FBDB357" w14:textId="77777777" w:rsidTr="00914599">
              <w:trPr>
                <w:trHeight w:val="207"/>
              </w:trPr>
              <w:tc>
                <w:tcPr>
                  <w:tcW w:w="2405" w:type="dxa"/>
                  <w:vMerge w:val="restart"/>
                  <w:vAlign w:val="center"/>
                </w:tcPr>
                <w:p w14:paraId="61465E09" w14:textId="77777777" w:rsidR="00957259" w:rsidRPr="00EE5187" w:rsidRDefault="00957259" w:rsidP="00F46E10">
                  <w:pPr>
                    <w:pStyle w:val="ListParagraph"/>
                    <w:widowControl w:val="0"/>
                    <w:spacing w:line="240" w:lineRule="auto"/>
                    <w:ind w:left="0"/>
                    <w:contextualSpacing w:val="0"/>
                    <w:rPr>
                      <w:noProof/>
                      <w:color w:val="FF0000"/>
                      <w:sz w:val="17"/>
                      <w:szCs w:val="17"/>
                      <w:lang w:val="lt-LT"/>
                    </w:rPr>
                  </w:pPr>
                  <w:r w:rsidRPr="00EE5187">
                    <w:rPr>
                      <w:noProof/>
                      <w:sz w:val="17"/>
                      <w:szCs w:val="17"/>
                      <w:lang w:val="lt-LT"/>
                    </w:rPr>
                    <w:t>Are there shorter time limits for procedures?</w:t>
                  </w:r>
                  <w:r w:rsidRPr="00EE5187">
                    <w:rPr>
                      <w:rStyle w:val="FootnoteReference"/>
                      <w:noProof/>
                      <w:sz w:val="17"/>
                      <w:szCs w:val="17"/>
                      <w:lang w:val="lt-LT"/>
                    </w:rPr>
                    <w:t xml:space="preserve"> </w:t>
                  </w:r>
                  <w:r w:rsidRPr="00EE5187">
                    <w:rPr>
                      <w:rStyle w:val="FootnoteReference"/>
                      <w:noProof/>
                      <w:sz w:val="17"/>
                      <w:szCs w:val="17"/>
                      <w:lang w:val="lt-LT"/>
                    </w:rPr>
                    <w:footnoteReference w:id="6"/>
                  </w:r>
                </w:p>
              </w:tc>
              <w:tc>
                <w:tcPr>
                  <w:tcW w:w="1001" w:type="dxa"/>
                  <w:vMerge w:val="restart"/>
                  <w:vAlign w:val="center"/>
                </w:tcPr>
                <w:p w14:paraId="63925AD4" w14:textId="77777777" w:rsidR="00957259" w:rsidRPr="00EE5187" w:rsidRDefault="00957259" w:rsidP="00F46E10">
                  <w:pPr>
                    <w:pStyle w:val="ListParagraph"/>
                    <w:widowControl w:val="0"/>
                    <w:spacing w:line="240" w:lineRule="auto"/>
                    <w:ind w:left="0"/>
                    <w:contextualSpacing w:val="0"/>
                    <w:jc w:val="center"/>
                    <w:rPr>
                      <w:noProof/>
                      <w:color w:val="FF0000"/>
                      <w:sz w:val="17"/>
                      <w:szCs w:val="17"/>
                      <w:lang w:val="lt-LT"/>
                    </w:rPr>
                  </w:pPr>
                  <w:r w:rsidRPr="00EE5187">
                    <w:rPr>
                      <w:noProof/>
                      <w:color w:val="000000"/>
                      <w:sz w:val="17"/>
                      <w:szCs w:val="17"/>
                      <w:lang w:val="lt-LT"/>
                    </w:rPr>
                    <w:t>No</w:t>
                  </w:r>
                </w:p>
              </w:tc>
              <w:tc>
                <w:tcPr>
                  <w:tcW w:w="993" w:type="dxa"/>
                  <w:vMerge w:val="restart"/>
                  <w:vAlign w:val="center"/>
                </w:tcPr>
                <w:p w14:paraId="00B375E0" w14:textId="77777777" w:rsidR="00957259" w:rsidRPr="00EE5187" w:rsidRDefault="00957259" w:rsidP="00F46E10">
                  <w:pPr>
                    <w:pStyle w:val="ListParagraph"/>
                    <w:widowControl w:val="0"/>
                    <w:spacing w:line="240" w:lineRule="auto"/>
                    <w:ind w:left="0"/>
                    <w:contextualSpacing w:val="0"/>
                    <w:jc w:val="center"/>
                    <w:rPr>
                      <w:noProof/>
                      <w:color w:val="FF0000"/>
                      <w:sz w:val="17"/>
                      <w:szCs w:val="17"/>
                      <w:lang w:val="lt-LT"/>
                    </w:rPr>
                  </w:pPr>
                  <w:r w:rsidRPr="00EE5187">
                    <w:rPr>
                      <w:noProof/>
                      <w:color w:val="000000"/>
                      <w:sz w:val="17"/>
                      <w:szCs w:val="17"/>
                      <w:lang w:val="lt-LT"/>
                    </w:rPr>
                    <w:t>Yes</w:t>
                  </w:r>
                </w:p>
              </w:tc>
            </w:tr>
            <w:tr w:rsidR="00957259" w:rsidRPr="00EE5187" w14:paraId="3C8FDC96" w14:textId="77777777" w:rsidTr="00914599">
              <w:trPr>
                <w:trHeight w:val="327"/>
              </w:trPr>
              <w:tc>
                <w:tcPr>
                  <w:tcW w:w="2405" w:type="dxa"/>
                  <w:vMerge/>
                  <w:vAlign w:val="center"/>
                </w:tcPr>
                <w:p w14:paraId="2B960DD0" w14:textId="77777777" w:rsidR="00957259" w:rsidRPr="00EE5187" w:rsidRDefault="00957259" w:rsidP="00F46E10">
                  <w:pPr>
                    <w:pStyle w:val="ListParagraph"/>
                    <w:widowControl w:val="0"/>
                    <w:spacing w:before="60" w:after="60" w:line="240" w:lineRule="auto"/>
                    <w:ind w:left="0"/>
                    <w:contextualSpacing w:val="0"/>
                    <w:rPr>
                      <w:noProof/>
                      <w:color w:val="FF0000"/>
                      <w:sz w:val="17"/>
                      <w:szCs w:val="17"/>
                      <w:lang w:val="lt-LT"/>
                    </w:rPr>
                  </w:pPr>
                </w:p>
              </w:tc>
              <w:tc>
                <w:tcPr>
                  <w:tcW w:w="1001" w:type="dxa"/>
                  <w:vMerge/>
                  <w:vAlign w:val="center"/>
                </w:tcPr>
                <w:p w14:paraId="369CB7A9" w14:textId="77777777" w:rsidR="00957259" w:rsidRPr="00EE5187" w:rsidRDefault="00957259" w:rsidP="00F46E10">
                  <w:pPr>
                    <w:pStyle w:val="ListParagraph"/>
                    <w:widowControl w:val="0"/>
                    <w:spacing w:before="60" w:after="60" w:line="240" w:lineRule="auto"/>
                    <w:ind w:left="0"/>
                    <w:contextualSpacing w:val="0"/>
                    <w:jc w:val="center"/>
                    <w:rPr>
                      <w:noProof/>
                      <w:color w:val="FF0000"/>
                      <w:sz w:val="17"/>
                      <w:szCs w:val="17"/>
                      <w:lang w:val="lt-LT"/>
                    </w:rPr>
                  </w:pPr>
                </w:p>
              </w:tc>
              <w:tc>
                <w:tcPr>
                  <w:tcW w:w="993" w:type="dxa"/>
                  <w:vMerge/>
                  <w:vAlign w:val="center"/>
                </w:tcPr>
                <w:p w14:paraId="353E92BB" w14:textId="77777777" w:rsidR="00957259" w:rsidRPr="00EE5187" w:rsidRDefault="00957259" w:rsidP="00F46E10">
                  <w:pPr>
                    <w:pStyle w:val="ListParagraph"/>
                    <w:widowControl w:val="0"/>
                    <w:spacing w:before="60" w:after="60" w:line="240" w:lineRule="auto"/>
                    <w:ind w:left="0"/>
                    <w:contextualSpacing w:val="0"/>
                    <w:jc w:val="center"/>
                    <w:rPr>
                      <w:noProof/>
                      <w:color w:val="FF0000"/>
                      <w:sz w:val="17"/>
                      <w:szCs w:val="17"/>
                      <w:lang w:val="lt-LT"/>
                    </w:rPr>
                  </w:pPr>
                </w:p>
              </w:tc>
            </w:tr>
            <w:tr w:rsidR="00957259" w:rsidRPr="00EE5187" w14:paraId="24B7F19A" w14:textId="77777777" w:rsidTr="00914599">
              <w:tc>
                <w:tcPr>
                  <w:tcW w:w="2405" w:type="dxa"/>
                  <w:vAlign w:val="center"/>
                </w:tcPr>
                <w:p w14:paraId="760E395C" w14:textId="77777777" w:rsidR="00957259" w:rsidRPr="00EE5187" w:rsidRDefault="00957259" w:rsidP="00F46E10">
                  <w:pPr>
                    <w:pStyle w:val="ListParagraph"/>
                    <w:widowControl w:val="0"/>
                    <w:spacing w:before="60" w:after="60" w:line="240" w:lineRule="auto"/>
                    <w:ind w:left="0"/>
                    <w:contextualSpacing w:val="0"/>
                    <w:rPr>
                      <w:noProof/>
                      <w:color w:val="FF0000"/>
                      <w:sz w:val="17"/>
                      <w:szCs w:val="17"/>
                      <w:lang w:val="lt-LT"/>
                    </w:rPr>
                  </w:pPr>
                  <w:r w:rsidRPr="00EE5187">
                    <w:rPr>
                      <w:noProof/>
                      <w:color w:val="000000" w:themeColor="text1"/>
                      <w:sz w:val="17"/>
                      <w:szCs w:val="17"/>
                      <w:lang w:val="lt-LT"/>
                    </w:rPr>
                    <w:t>Supplier's request for explanation / clarification of the Procurement Documents</w:t>
                  </w:r>
                </w:p>
              </w:tc>
              <w:tc>
                <w:tcPr>
                  <w:tcW w:w="1001" w:type="dxa"/>
                  <w:vAlign w:val="center"/>
                </w:tcPr>
                <w:p w14:paraId="1ABB7A95" w14:textId="77777777" w:rsidR="00957259" w:rsidRPr="00EE5187" w:rsidRDefault="00957259" w:rsidP="00F46E10">
                  <w:pPr>
                    <w:pStyle w:val="ListParagraph"/>
                    <w:widowControl w:val="0"/>
                    <w:spacing w:before="60" w:after="60" w:line="240" w:lineRule="auto"/>
                    <w:ind w:left="0"/>
                    <w:contextualSpacing w:val="0"/>
                    <w:jc w:val="center"/>
                    <w:rPr>
                      <w:noProof/>
                      <w:color w:val="000000" w:themeColor="text1"/>
                      <w:sz w:val="17"/>
                      <w:szCs w:val="17"/>
                      <w:lang w:val="lt-LT"/>
                    </w:rPr>
                  </w:pPr>
                  <w:r w:rsidRPr="00EE5187">
                    <w:rPr>
                      <w:noProof/>
                      <w:color w:val="000000" w:themeColor="text1"/>
                      <w:sz w:val="17"/>
                      <w:szCs w:val="17"/>
                      <w:lang w:val="lt-LT"/>
                    </w:rPr>
                    <w:t>11 calendar days</w:t>
                  </w:r>
                </w:p>
                <w:p w14:paraId="255A58DB" w14:textId="77777777" w:rsidR="00957259" w:rsidRPr="00EE5187" w:rsidRDefault="00957259" w:rsidP="00F46E10">
                  <w:pPr>
                    <w:pStyle w:val="ListParagraph"/>
                    <w:widowControl w:val="0"/>
                    <w:spacing w:before="60" w:after="60" w:line="240" w:lineRule="auto"/>
                    <w:ind w:left="0"/>
                    <w:contextualSpacing w:val="0"/>
                    <w:jc w:val="center"/>
                    <w:rPr>
                      <w:noProof/>
                      <w:color w:val="FF0000"/>
                      <w:sz w:val="17"/>
                      <w:szCs w:val="17"/>
                      <w:lang w:val="lt-LT"/>
                    </w:rPr>
                  </w:pPr>
                </w:p>
              </w:tc>
              <w:tc>
                <w:tcPr>
                  <w:tcW w:w="993" w:type="dxa"/>
                  <w:vAlign w:val="center"/>
                </w:tcPr>
                <w:p w14:paraId="160FA247" w14:textId="77777777" w:rsidR="00957259" w:rsidRPr="00EE5187" w:rsidRDefault="00957259" w:rsidP="00F46E10">
                  <w:pPr>
                    <w:widowControl w:val="0"/>
                    <w:spacing w:before="60" w:after="60" w:line="240" w:lineRule="auto"/>
                    <w:jc w:val="center"/>
                    <w:textAlignment w:val="baseline"/>
                    <w:rPr>
                      <w:rFonts w:eastAsia="Calibri"/>
                      <w:noProof/>
                      <w:sz w:val="17"/>
                      <w:szCs w:val="17"/>
                      <w:lang w:val="lt-LT"/>
                    </w:rPr>
                  </w:pPr>
                  <w:r w:rsidRPr="00EE5187">
                    <w:rPr>
                      <w:rFonts w:eastAsia="Calibri"/>
                      <w:noProof/>
                      <w:color w:val="000000"/>
                      <w:sz w:val="17"/>
                      <w:szCs w:val="17"/>
                      <w:lang w:val="lt-LT"/>
                    </w:rPr>
                    <w:t>9 calendar days</w:t>
                  </w:r>
                </w:p>
                <w:p w14:paraId="70D133AA" w14:textId="77777777" w:rsidR="00957259" w:rsidRPr="00EE5187" w:rsidRDefault="00957259" w:rsidP="00F46E10">
                  <w:pPr>
                    <w:pStyle w:val="ListParagraph"/>
                    <w:widowControl w:val="0"/>
                    <w:spacing w:before="60" w:after="60" w:line="240" w:lineRule="auto"/>
                    <w:ind w:left="0"/>
                    <w:contextualSpacing w:val="0"/>
                    <w:jc w:val="center"/>
                    <w:rPr>
                      <w:noProof/>
                      <w:color w:val="FF0000"/>
                      <w:sz w:val="17"/>
                      <w:szCs w:val="17"/>
                      <w:lang w:val="lt-LT"/>
                    </w:rPr>
                  </w:pPr>
                </w:p>
              </w:tc>
            </w:tr>
            <w:tr w:rsidR="00957259" w:rsidRPr="00EE5187" w14:paraId="047C3B4D" w14:textId="77777777" w:rsidTr="00914599">
              <w:tc>
                <w:tcPr>
                  <w:tcW w:w="2405" w:type="dxa"/>
                  <w:vAlign w:val="center"/>
                </w:tcPr>
                <w:p w14:paraId="3FBC69B3" w14:textId="77777777" w:rsidR="00957259" w:rsidRPr="00EE5187" w:rsidRDefault="00957259" w:rsidP="00F46E10">
                  <w:pPr>
                    <w:pStyle w:val="ListParagraph"/>
                    <w:widowControl w:val="0"/>
                    <w:spacing w:before="60" w:after="60" w:line="240" w:lineRule="auto"/>
                    <w:ind w:left="0"/>
                    <w:contextualSpacing w:val="0"/>
                    <w:rPr>
                      <w:noProof/>
                      <w:color w:val="FF0000"/>
                      <w:sz w:val="17"/>
                      <w:szCs w:val="17"/>
                      <w:lang w:val="lt-LT"/>
                    </w:rPr>
                  </w:pPr>
                  <w:r w:rsidRPr="00EE5187">
                    <w:rPr>
                      <w:noProof/>
                      <w:color w:val="000000" w:themeColor="text1"/>
                      <w:sz w:val="17"/>
                      <w:szCs w:val="17"/>
                      <w:lang w:val="lt-LT"/>
                    </w:rPr>
                    <w:t>Explanation / clarification of the Procurement Documents provided by the KC</w:t>
                  </w:r>
                </w:p>
              </w:tc>
              <w:tc>
                <w:tcPr>
                  <w:tcW w:w="1001" w:type="dxa"/>
                  <w:vAlign w:val="center"/>
                </w:tcPr>
                <w:p w14:paraId="3A2FE02E" w14:textId="77777777" w:rsidR="00957259" w:rsidRPr="00EE5187" w:rsidRDefault="00957259" w:rsidP="00F46E10">
                  <w:pPr>
                    <w:widowControl w:val="0"/>
                    <w:tabs>
                      <w:tab w:val="left" w:pos="426"/>
                    </w:tabs>
                    <w:spacing w:before="60" w:after="60" w:line="240" w:lineRule="auto"/>
                    <w:jc w:val="center"/>
                    <w:rPr>
                      <w:noProof/>
                      <w:color w:val="000000"/>
                      <w:sz w:val="17"/>
                      <w:szCs w:val="17"/>
                      <w:lang w:val="lt-LT"/>
                    </w:rPr>
                  </w:pPr>
                  <w:r w:rsidRPr="00EE5187">
                    <w:rPr>
                      <w:noProof/>
                      <w:color w:val="000000"/>
                      <w:sz w:val="17"/>
                      <w:szCs w:val="17"/>
                      <w:lang w:val="lt-LT"/>
                    </w:rPr>
                    <w:t>6 calendar days</w:t>
                  </w:r>
                </w:p>
              </w:tc>
              <w:tc>
                <w:tcPr>
                  <w:tcW w:w="993" w:type="dxa"/>
                  <w:vAlign w:val="center"/>
                </w:tcPr>
                <w:p w14:paraId="59B80A9E" w14:textId="77777777" w:rsidR="00957259" w:rsidRPr="00EE5187" w:rsidRDefault="00957259" w:rsidP="00F46E10">
                  <w:pPr>
                    <w:pStyle w:val="ListParagraph"/>
                    <w:widowControl w:val="0"/>
                    <w:spacing w:before="60" w:after="60" w:line="240" w:lineRule="auto"/>
                    <w:ind w:left="0"/>
                    <w:contextualSpacing w:val="0"/>
                    <w:jc w:val="center"/>
                    <w:rPr>
                      <w:noProof/>
                      <w:color w:val="000000"/>
                      <w:sz w:val="17"/>
                      <w:szCs w:val="17"/>
                      <w:lang w:val="lt-LT"/>
                    </w:rPr>
                  </w:pPr>
                  <w:r w:rsidRPr="00EE5187">
                    <w:rPr>
                      <w:noProof/>
                      <w:color w:val="000000"/>
                      <w:sz w:val="17"/>
                      <w:szCs w:val="17"/>
                      <w:lang w:val="lt-LT"/>
                    </w:rPr>
                    <w:t>4 calendar days</w:t>
                  </w:r>
                </w:p>
              </w:tc>
            </w:tr>
            <w:tr w:rsidR="00957259" w:rsidRPr="00EE5187" w14:paraId="4B8FA66B" w14:textId="77777777" w:rsidTr="00580D6F">
              <w:tc>
                <w:tcPr>
                  <w:tcW w:w="4399" w:type="dxa"/>
                  <w:gridSpan w:val="3"/>
                  <w:vAlign w:val="center"/>
                </w:tcPr>
                <w:p w14:paraId="2CFB9BAA" w14:textId="77777777" w:rsidR="00957259" w:rsidRPr="00EE5187" w:rsidRDefault="00957259" w:rsidP="00F46E10">
                  <w:pPr>
                    <w:pStyle w:val="ListParagraph"/>
                    <w:widowControl w:val="0"/>
                    <w:spacing w:before="60" w:after="60" w:line="240" w:lineRule="auto"/>
                    <w:ind w:left="0"/>
                    <w:contextualSpacing w:val="0"/>
                    <w:jc w:val="both"/>
                    <w:rPr>
                      <w:i/>
                      <w:iCs/>
                      <w:noProof/>
                      <w:color w:val="000000"/>
                      <w:sz w:val="17"/>
                      <w:szCs w:val="17"/>
                      <w:lang w:val="lt-LT"/>
                    </w:rPr>
                  </w:pPr>
                  <w:r w:rsidRPr="00EE5187">
                    <w:rPr>
                      <w:i/>
                      <w:iCs/>
                      <w:noProof/>
                      <w:sz w:val="17"/>
                      <w:szCs w:val="17"/>
                      <w:lang w:val="lt-LT"/>
                    </w:rPr>
                    <w:t xml:space="preserve">Time limits are specified in calendar days </w:t>
                  </w:r>
                  <w:r w:rsidRPr="00EE5187">
                    <w:rPr>
                      <w:b/>
                      <w:bCs/>
                      <w:i/>
                      <w:iCs/>
                      <w:noProof/>
                      <w:sz w:val="17"/>
                      <w:szCs w:val="17"/>
                      <w:u w:val="single"/>
                      <w:lang w:val="lt-LT"/>
                    </w:rPr>
                    <w:t>by the closing date for the submission of Applications</w:t>
                  </w:r>
                </w:p>
              </w:tc>
            </w:tr>
          </w:tbl>
          <w:p w14:paraId="2E4F5D8E" w14:textId="6501E683" w:rsidR="00957259" w:rsidRPr="00EE5187" w:rsidRDefault="00957259" w:rsidP="005577B0">
            <w:pPr>
              <w:spacing w:after="120" w:line="240" w:lineRule="auto"/>
              <w:jc w:val="both"/>
              <w:rPr>
                <w:noProof/>
                <w:lang w:val="lt-LT"/>
              </w:rPr>
            </w:pPr>
          </w:p>
        </w:tc>
      </w:tr>
      <w:tr w:rsidR="00957259" w:rsidRPr="00EE5187" w14:paraId="27240C7B" w14:textId="403EE37E" w:rsidTr="003E151D">
        <w:tc>
          <w:tcPr>
            <w:tcW w:w="1699" w:type="dxa"/>
            <w:vMerge/>
            <w:tcMar>
              <w:top w:w="28" w:type="dxa"/>
              <w:bottom w:w="28" w:type="dxa"/>
            </w:tcMar>
          </w:tcPr>
          <w:p w14:paraId="72CB475E" w14:textId="77777777" w:rsidR="00957259" w:rsidRPr="00EE5187" w:rsidRDefault="00957259" w:rsidP="00637D74">
            <w:pPr>
              <w:rPr>
                <w:noProof/>
                <w:lang w:val="lt-LT"/>
              </w:rPr>
            </w:pPr>
          </w:p>
        </w:tc>
        <w:tc>
          <w:tcPr>
            <w:tcW w:w="710" w:type="dxa"/>
          </w:tcPr>
          <w:p w14:paraId="40235D4F" w14:textId="77777777" w:rsidR="00957259" w:rsidRPr="00EE5187" w:rsidRDefault="00957259" w:rsidP="003110C3">
            <w:pPr>
              <w:pStyle w:val="ListParagraph"/>
              <w:numPr>
                <w:ilvl w:val="1"/>
                <w:numId w:val="1"/>
              </w:numPr>
              <w:spacing w:before="120" w:after="60"/>
              <w:ind w:left="794" w:hanging="760"/>
              <w:contextualSpacing w:val="0"/>
              <w:jc w:val="both"/>
              <w:rPr>
                <w:noProof/>
                <w:lang w:val="lt-LT"/>
              </w:rPr>
            </w:pPr>
          </w:p>
        </w:tc>
        <w:tc>
          <w:tcPr>
            <w:tcW w:w="4780" w:type="dxa"/>
            <w:gridSpan w:val="5"/>
            <w:tcMar>
              <w:top w:w="28" w:type="dxa"/>
              <w:bottom w:w="28" w:type="dxa"/>
            </w:tcMar>
          </w:tcPr>
          <w:p w14:paraId="7B7DE0BF" w14:textId="6EFB7779" w:rsidR="00957259" w:rsidRPr="00EE5187" w:rsidRDefault="00957259" w:rsidP="003110C3">
            <w:pPr>
              <w:spacing w:before="120" w:after="60"/>
              <w:ind w:left="34"/>
              <w:jc w:val="both"/>
              <w:rPr>
                <w:noProof/>
                <w:lang w:val="lt-LT"/>
              </w:rPr>
            </w:pPr>
            <w:r w:rsidRPr="00EE5187">
              <w:rPr>
                <w:noProof/>
                <w:lang w:val="lt-LT"/>
              </w:rPr>
              <w:t xml:space="preserve">Tiekėjo prašymas paaiškinti Pirkimo dokumentų nuostatas, susijusias su Pirminių pasiūlymų pildymu ir (ar) teikimu turi būti pateikiamas </w:t>
            </w:r>
            <w:r w:rsidRPr="00EE5187">
              <w:rPr>
                <w:b/>
                <w:bCs/>
                <w:noProof/>
                <w:lang w:val="lt-LT"/>
              </w:rPr>
              <w:t>ne vėliau nei 2 darbo dienos</w:t>
            </w:r>
            <w:r w:rsidRPr="00EE5187">
              <w:rPr>
                <w:noProof/>
                <w:lang w:val="lt-LT"/>
              </w:rPr>
              <w:t xml:space="preserve"> iki Pirminių pasiūlymų pateikimo termino pabaigos. Tokiu atveju KC paaiškinimas, patikslinimas pateikiamas </w:t>
            </w:r>
            <w:r w:rsidRPr="00EE5187">
              <w:rPr>
                <w:b/>
                <w:bCs/>
                <w:noProof/>
                <w:lang w:val="lt-LT"/>
              </w:rPr>
              <w:t xml:space="preserve">ne vėliau kaip 1 darbo diena </w:t>
            </w:r>
            <w:r w:rsidRPr="00EE5187">
              <w:rPr>
                <w:noProof/>
                <w:lang w:val="lt-LT"/>
              </w:rPr>
              <w:t xml:space="preserve">iki Pirminių pasiūlymų pateikimo termino pabaigos. </w:t>
            </w:r>
          </w:p>
        </w:tc>
        <w:tc>
          <w:tcPr>
            <w:tcW w:w="283" w:type="dxa"/>
          </w:tcPr>
          <w:p w14:paraId="07BA8D55" w14:textId="77777777" w:rsidR="00957259" w:rsidRPr="00EE5187" w:rsidRDefault="00957259" w:rsidP="00637D74">
            <w:pPr>
              <w:rPr>
                <w:noProof/>
                <w:lang w:val="lt-LT"/>
              </w:rPr>
            </w:pPr>
          </w:p>
        </w:tc>
        <w:tc>
          <w:tcPr>
            <w:tcW w:w="1742" w:type="dxa"/>
            <w:vMerge/>
          </w:tcPr>
          <w:p w14:paraId="3BD7B7A2" w14:textId="77777777" w:rsidR="00957259" w:rsidRPr="00EE5187" w:rsidRDefault="00957259" w:rsidP="00637D74">
            <w:pPr>
              <w:rPr>
                <w:noProof/>
                <w:lang w:val="lt-LT"/>
              </w:rPr>
            </w:pPr>
          </w:p>
        </w:tc>
        <w:tc>
          <w:tcPr>
            <w:tcW w:w="708" w:type="dxa"/>
          </w:tcPr>
          <w:p w14:paraId="5C52568C" w14:textId="77777777" w:rsidR="00957259" w:rsidRPr="00EE5187" w:rsidRDefault="00957259" w:rsidP="003110C3">
            <w:pPr>
              <w:pStyle w:val="ListParagraph"/>
              <w:numPr>
                <w:ilvl w:val="1"/>
                <w:numId w:val="4"/>
              </w:numPr>
              <w:spacing w:before="120" w:after="120" w:line="240" w:lineRule="auto"/>
              <w:ind w:left="641" w:hanging="652"/>
              <w:contextualSpacing w:val="0"/>
              <w:jc w:val="both"/>
              <w:rPr>
                <w:noProof/>
                <w:lang w:val="lt-LT"/>
              </w:rPr>
            </w:pPr>
          </w:p>
        </w:tc>
        <w:tc>
          <w:tcPr>
            <w:tcW w:w="5181" w:type="dxa"/>
            <w:gridSpan w:val="5"/>
          </w:tcPr>
          <w:p w14:paraId="47AA2C51" w14:textId="74EDA7FC" w:rsidR="00957259" w:rsidRPr="00EE5187" w:rsidRDefault="00957259" w:rsidP="003110C3">
            <w:pPr>
              <w:spacing w:before="120" w:after="120" w:line="240" w:lineRule="auto"/>
              <w:ind w:left="-11"/>
              <w:jc w:val="both"/>
              <w:rPr>
                <w:noProof/>
                <w:lang w:val="lt-LT"/>
              </w:rPr>
            </w:pPr>
            <w:r w:rsidRPr="00EE5187">
              <w:rPr>
                <w:noProof/>
                <w:lang w:val="lt-LT"/>
              </w:rPr>
              <w:t xml:space="preserve">A Supplier's request for clarification of the provisions of the Procurement Documents relating to the completion and/or submission of Initial Tenders must be submitted </w:t>
            </w:r>
            <w:r w:rsidRPr="00EE5187">
              <w:rPr>
                <w:b/>
                <w:bCs/>
                <w:noProof/>
                <w:lang w:val="lt-LT"/>
              </w:rPr>
              <w:t>no later than 2 working days</w:t>
            </w:r>
            <w:r w:rsidRPr="00EE5187">
              <w:rPr>
                <w:noProof/>
                <w:lang w:val="lt-LT"/>
              </w:rPr>
              <w:t xml:space="preserve"> before the deadline for submission of Initial Tenders. In this case, the clarification or explanation by the KC shall be submitted </w:t>
            </w:r>
            <w:r w:rsidRPr="00EE5187">
              <w:rPr>
                <w:b/>
                <w:bCs/>
                <w:noProof/>
                <w:lang w:val="lt-LT"/>
              </w:rPr>
              <w:t xml:space="preserve">at the latest 1 working day </w:t>
            </w:r>
            <w:r w:rsidRPr="00EE5187">
              <w:rPr>
                <w:noProof/>
                <w:lang w:val="lt-LT"/>
              </w:rPr>
              <w:t xml:space="preserve">before the deadline for the submission of Initial Tenders. </w:t>
            </w:r>
          </w:p>
        </w:tc>
      </w:tr>
      <w:tr w:rsidR="00957259" w:rsidRPr="00EE5187" w14:paraId="49624AF6" w14:textId="32678FA3" w:rsidTr="003E151D">
        <w:trPr>
          <w:trHeight w:val="217"/>
        </w:trPr>
        <w:tc>
          <w:tcPr>
            <w:tcW w:w="1699" w:type="dxa"/>
            <w:vMerge/>
            <w:tcMar>
              <w:top w:w="28" w:type="dxa"/>
              <w:bottom w:w="28" w:type="dxa"/>
            </w:tcMar>
          </w:tcPr>
          <w:p w14:paraId="0768ACF7" w14:textId="29BBD7FB" w:rsidR="00957259" w:rsidRPr="00EE5187" w:rsidRDefault="00957259" w:rsidP="00637D74">
            <w:pPr>
              <w:pStyle w:val="ListParagraph"/>
              <w:ind w:left="316" w:right="317"/>
              <w:rPr>
                <w:b/>
                <w:bCs/>
                <w:noProof/>
                <w:lang w:val="lt-LT"/>
              </w:rPr>
            </w:pPr>
          </w:p>
        </w:tc>
        <w:tc>
          <w:tcPr>
            <w:tcW w:w="710" w:type="dxa"/>
          </w:tcPr>
          <w:p w14:paraId="59DCDB2F" w14:textId="77777777" w:rsidR="00957259" w:rsidRPr="00EE5187" w:rsidRDefault="00957259" w:rsidP="00637D7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5C0329B" w14:textId="61501FB2" w:rsidR="00957259" w:rsidRPr="00EE5187" w:rsidRDefault="00957259" w:rsidP="00BA2370">
            <w:pPr>
              <w:spacing w:after="60"/>
              <w:ind w:left="34"/>
              <w:jc w:val="both"/>
              <w:rPr>
                <w:noProof/>
                <w:lang w:val="lt-LT"/>
              </w:rPr>
            </w:pPr>
            <w:r w:rsidRPr="00EE5187">
              <w:rPr>
                <w:noProof/>
                <w:lang w:val="lt-LT"/>
              </w:rPr>
              <w:t xml:space="preserve">Bet kuris paaiškinimas / patikslinimas yra laikomas neatskiriama pirkimo dokumentų dalimi, ir jo nuostatos turi viršenybę prieš ankstesniuose pirkimo dokumentuose išdėstytas nuostatas. </w:t>
            </w:r>
          </w:p>
        </w:tc>
        <w:tc>
          <w:tcPr>
            <w:tcW w:w="283" w:type="dxa"/>
          </w:tcPr>
          <w:p w14:paraId="546E9D8C" w14:textId="77777777" w:rsidR="00957259" w:rsidRPr="00EE5187" w:rsidRDefault="00957259" w:rsidP="00637D74">
            <w:pPr>
              <w:spacing w:after="60"/>
              <w:ind w:left="34"/>
              <w:jc w:val="both"/>
              <w:rPr>
                <w:noProof/>
                <w:lang w:val="lt-LT"/>
              </w:rPr>
            </w:pPr>
          </w:p>
        </w:tc>
        <w:tc>
          <w:tcPr>
            <w:tcW w:w="1742" w:type="dxa"/>
            <w:vMerge/>
          </w:tcPr>
          <w:p w14:paraId="69167E25" w14:textId="265983A3" w:rsidR="00957259" w:rsidRPr="00EE5187" w:rsidRDefault="00957259" w:rsidP="00637D74">
            <w:pPr>
              <w:pStyle w:val="ListParagraph"/>
              <w:spacing w:line="240" w:lineRule="auto"/>
              <w:ind w:left="215" w:right="278"/>
              <w:contextualSpacing w:val="0"/>
              <w:rPr>
                <w:noProof/>
                <w:lang w:val="lt-LT"/>
              </w:rPr>
            </w:pPr>
          </w:p>
        </w:tc>
        <w:tc>
          <w:tcPr>
            <w:tcW w:w="708" w:type="dxa"/>
          </w:tcPr>
          <w:p w14:paraId="05403D57"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49FE20E1" w14:textId="294633DC" w:rsidR="00957259" w:rsidRPr="00EE5187" w:rsidRDefault="00957259" w:rsidP="00BA2370">
            <w:pPr>
              <w:spacing w:after="120" w:line="240" w:lineRule="auto"/>
              <w:ind w:left="-11"/>
              <w:jc w:val="both"/>
              <w:rPr>
                <w:noProof/>
                <w:lang w:val="lt-LT"/>
              </w:rPr>
            </w:pPr>
            <w:r w:rsidRPr="00EE5187">
              <w:rPr>
                <w:noProof/>
                <w:lang w:val="lt-LT"/>
              </w:rPr>
              <w:t xml:space="preserve">Any explanation / clarification shall be considered as an integral part of the procurement documents and its provisions shall prevail over the provisions set out in the previous procurement documents. </w:t>
            </w:r>
          </w:p>
        </w:tc>
      </w:tr>
      <w:tr w:rsidR="00957259" w:rsidRPr="00EE5187" w14:paraId="0DB6B89D" w14:textId="77777777" w:rsidTr="003E151D">
        <w:tc>
          <w:tcPr>
            <w:tcW w:w="1699" w:type="dxa"/>
            <w:vMerge/>
            <w:tcMar>
              <w:top w:w="28" w:type="dxa"/>
              <w:bottom w:w="28" w:type="dxa"/>
            </w:tcMar>
          </w:tcPr>
          <w:p w14:paraId="0C0F29DC" w14:textId="77777777" w:rsidR="00957259" w:rsidRPr="00EE5187" w:rsidRDefault="00957259" w:rsidP="00637D74">
            <w:pPr>
              <w:rPr>
                <w:noProof/>
                <w:lang w:val="lt-LT"/>
              </w:rPr>
            </w:pPr>
          </w:p>
        </w:tc>
        <w:tc>
          <w:tcPr>
            <w:tcW w:w="710" w:type="dxa"/>
          </w:tcPr>
          <w:p w14:paraId="778E4318" w14:textId="77777777" w:rsidR="00957259" w:rsidRPr="00EE5187" w:rsidRDefault="00957259" w:rsidP="00637D7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CC584DC" w14:textId="4096E2F9" w:rsidR="00957259" w:rsidRPr="00EE5187" w:rsidRDefault="00957259" w:rsidP="00BA2370">
            <w:pPr>
              <w:spacing w:after="60"/>
              <w:ind w:left="34"/>
              <w:jc w:val="both"/>
              <w:rPr>
                <w:noProof/>
                <w:lang w:val="lt-LT"/>
              </w:rPr>
            </w:pPr>
            <w:r w:rsidRPr="00EE5187">
              <w:rPr>
                <w:noProof/>
                <w:lang w:val="lt-LT"/>
              </w:rPr>
              <w:t>Pasiūlymų pateikimo terminas yra pratęsiamas, jeigu aiškinant ir (ar) tikslinant Pirkimo dokumentus atliekami reikšmingi Pirkimo dokumentų pakeitimai, kurie turi įtakos Pasiūlymų parengimui.</w:t>
            </w:r>
          </w:p>
        </w:tc>
        <w:tc>
          <w:tcPr>
            <w:tcW w:w="283" w:type="dxa"/>
          </w:tcPr>
          <w:p w14:paraId="0086BEA6" w14:textId="77777777" w:rsidR="00957259" w:rsidRPr="00EE5187" w:rsidRDefault="00957259" w:rsidP="00637D74">
            <w:pPr>
              <w:rPr>
                <w:noProof/>
                <w:lang w:val="lt-LT"/>
              </w:rPr>
            </w:pPr>
          </w:p>
        </w:tc>
        <w:tc>
          <w:tcPr>
            <w:tcW w:w="1742" w:type="dxa"/>
            <w:vMerge/>
          </w:tcPr>
          <w:p w14:paraId="4C4C87CC" w14:textId="77777777" w:rsidR="00957259" w:rsidRPr="00EE5187" w:rsidRDefault="00957259" w:rsidP="00637D74">
            <w:pPr>
              <w:rPr>
                <w:noProof/>
                <w:lang w:val="lt-LT"/>
              </w:rPr>
            </w:pPr>
          </w:p>
        </w:tc>
        <w:tc>
          <w:tcPr>
            <w:tcW w:w="708" w:type="dxa"/>
          </w:tcPr>
          <w:p w14:paraId="157F51D9"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2F027E5E" w14:textId="4B65A532" w:rsidR="00957259" w:rsidRPr="00EE5187" w:rsidRDefault="00957259" w:rsidP="00BA2370">
            <w:pPr>
              <w:widowControl w:val="0"/>
              <w:spacing w:after="120" w:line="240" w:lineRule="auto"/>
              <w:ind w:left="-11"/>
              <w:jc w:val="both"/>
              <w:rPr>
                <w:noProof/>
                <w:lang w:val="lt-LT"/>
              </w:rPr>
            </w:pPr>
            <w:r w:rsidRPr="00EE5187">
              <w:rPr>
                <w:noProof/>
                <w:lang w:val="lt-LT"/>
              </w:rPr>
              <w:t>The deadline for the submission of tenders shall be extended in the event of significant changes to the Procurement Documents as a result of the explanation or clarification of the Procurement Documents, which affect the preparation of Tenders.</w:t>
            </w:r>
          </w:p>
        </w:tc>
      </w:tr>
      <w:tr w:rsidR="00957259" w:rsidRPr="00EE5187" w14:paraId="5D081212" w14:textId="77777777" w:rsidTr="003E151D">
        <w:tc>
          <w:tcPr>
            <w:tcW w:w="1699" w:type="dxa"/>
            <w:vMerge/>
            <w:tcMar>
              <w:top w:w="28" w:type="dxa"/>
              <w:bottom w:w="28" w:type="dxa"/>
            </w:tcMar>
          </w:tcPr>
          <w:p w14:paraId="675A4E48" w14:textId="77777777" w:rsidR="00957259" w:rsidRPr="00EE5187" w:rsidRDefault="00957259" w:rsidP="00637D74">
            <w:pPr>
              <w:rPr>
                <w:noProof/>
                <w:lang w:val="lt-LT"/>
              </w:rPr>
            </w:pPr>
          </w:p>
        </w:tc>
        <w:tc>
          <w:tcPr>
            <w:tcW w:w="710" w:type="dxa"/>
          </w:tcPr>
          <w:p w14:paraId="3AF4029F" w14:textId="77777777" w:rsidR="00957259" w:rsidRPr="00EE5187" w:rsidRDefault="00957259" w:rsidP="00637D7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E7A0BE8" w14:textId="7734AD94" w:rsidR="00957259" w:rsidRPr="00EE5187" w:rsidRDefault="00957259" w:rsidP="003110C3">
            <w:pPr>
              <w:widowControl w:val="0"/>
              <w:spacing w:after="60"/>
              <w:ind w:left="34"/>
              <w:jc w:val="both"/>
              <w:rPr>
                <w:noProof/>
                <w:lang w:val="lt-LT"/>
              </w:rPr>
            </w:pPr>
            <w:r w:rsidRPr="00EE5187">
              <w:rPr>
                <w:noProof/>
                <w:lang w:val="lt-LT"/>
              </w:rPr>
              <w:t>Visi pirkimo dokumentų paaiškinimai / patikslinimai pridedami CVP IS prie kitų Pirkimo dokumentų ir išsiunčiami tiekėjams CVP IS susirašinėjimo priemonėmis, neatskleidžiant, iš ko buvo gautas prašymas tokį paaiškinimą ar patikslinimą pateikti.</w:t>
            </w:r>
          </w:p>
        </w:tc>
        <w:tc>
          <w:tcPr>
            <w:tcW w:w="283" w:type="dxa"/>
          </w:tcPr>
          <w:p w14:paraId="7B277E65" w14:textId="77777777" w:rsidR="00957259" w:rsidRPr="00EE5187" w:rsidRDefault="00957259" w:rsidP="003110C3">
            <w:pPr>
              <w:widowControl w:val="0"/>
              <w:rPr>
                <w:noProof/>
                <w:lang w:val="lt-LT"/>
              </w:rPr>
            </w:pPr>
          </w:p>
        </w:tc>
        <w:tc>
          <w:tcPr>
            <w:tcW w:w="1742" w:type="dxa"/>
            <w:vMerge/>
          </w:tcPr>
          <w:p w14:paraId="3528F4F5" w14:textId="77777777" w:rsidR="00957259" w:rsidRPr="00EE5187" w:rsidRDefault="00957259" w:rsidP="003110C3">
            <w:pPr>
              <w:widowControl w:val="0"/>
              <w:rPr>
                <w:noProof/>
                <w:lang w:val="lt-LT"/>
              </w:rPr>
            </w:pPr>
          </w:p>
        </w:tc>
        <w:tc>
          <w:tcPr>
            <w:tcW w:w="708" w:type="dxa"/>
          </w:tcPr>
          <w:p w14:paraId="2A61950F" w14:textId="77777777" w:rsidR="00957259" w:rsidRPr="00EE5187" w:rsidRDefault="00957259" w:rsidP="003110C3">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7F4A360A" w14:textId="6FB2688B" w:rsidR="00957259" w:rsidRPr="00EE5187" w:rsidRDefault="00957259" w:rsidP="003110C3">
            <w:pPr>
              <w:widowControl w:val="0"/>
              <w:spacing w:after="120" w:line="240" w:lineRule="auto"/>
              <w:ind w:left="-11"/>
              <w:jc w:val="both"/>
              <w:rPr>
                <w:noProof/>
                <w:lang w:val="lt-LT"/>
              </w:rPr>
            </w:pPr>
            <w:r w:rsidRPr="00EE5187">
              <w:rPr>
                <w:noProof/>
                <w:lang w:val="lt-LT"/>
              </w:rPr>
              <w:t>All explanations / clarifications of the procurement documents shall be attached in the CVP IS to other procurement documents and sent to the suppliers by means of CVP IS correspondence, without disclosing from whom the request for such explanation or clarification was received.</w:t>
            </w:r>
          </w:p>
        </w:tc>
      </w:tr>
      <w:tr w:rsidR="00957259" w:rsidRPr="00EE5187" w14:paraId="6A9D88C2" w14:textId="77777777" w:rsidTr="003E151D">
        <w:tc>
          <w:tcPr>
            <w:tcW w:w="1699" w:type="dxa"/>
            <w:vMerge/>
            <w:tcMar>
              <w:top w:w="28" w:type="dxa"/>
              <w:bottom w:w="28" w:type="dxa"/>
            </w:tcMar>
          </w:tcPr>
          <w:p w14:paraId="771C7FB4" w14:textId="77777777" w:rsidR="00957259" w:rsidRPr="00EE5187" w:rsidRDefault="00957259" w:rsidP="00637D74">
            <w:pPr>
              <w:rPr>
                <w:noProof/>
                <w:lang w:val="lt-LT"/>
              </w:rPr>
            </w:pPr>
          </w:p>
        </w:tc>
        <w:tc>
          <w:tcPr>
            <w:tcW w:w="710" w:type="dxa"/>
          </w:tcPr>
          <w:p w14:paraId="0E374BF9" w14:textId="77777777" w:rsidR="00957259" w:rsidRPr="00EE5187" w:rsidRDefault="00957259" w:rsidP="00637D7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B5C1D58" w14:textId="2FC75C93" w:rsidR="00957259" w:rsidRPr="00EE5187" w:rsidRDefault="00957259" w:rsidP="00BA2370">
            <w:pPr>
              <w:spacing w:after="60"/>
              <w:ind w:left="34"/>
              <w:jc w:val="both"/>
              <w:rPr>
                <w:noProof/>
                <w:lang w:val="lt-LT"/>
              </w:rPr>
            </w:pPr>
            <w:r w:rsidRPr="00EE5187">
              <w:rPr>
                <w:noProof/>
                <w:lang w:val="lt-LT"/>
              </w:rPr>
              <w:t xml:space="preserve">Terminai gali būti pratęsiami tiek KC, tiek tiekėjų iniciatyva. Jeigu terminas pratęsiamas tiekėjo prašymu, </w:t>
            </w:r>
            <w:r w:rsidRPr="00EE5187">
              <w:rPr>
                <w:noProof/>
                <w:lang w:val="lt-LT"/>
              </w:rPr>
              <w:lastRenderedPageBreak/>
              <w:t>neatskleidžiama tiekėjo, iš kurio buvo gautas prašymas dėl termino pratęsimo, tapatybė.</w:t>
            </w:r>
          </w:p>
        </w:tc>
        <w:tc>
          <w:tcPr>
            <w:tcW w:w="283" w:type="dxa"/>
          </w:tcPr>
          <w:p w14:paraId="37DE83AC" w14:textId="77777777" w:rsidR="00957259" w:rsidRPr="00EE5187" w:rsidRDefault="00957259" w:rsidP="00637D74">
            <w:pPr>
              <w:rPr>
                <w:noProof/>
                <w:lang w:val="lt-LT"/>
              </w:rPr>
            </w:pPr>
          </w:p>
        </w:tc>
        <w:tc>
          <w:tcPr>
            <w:tcW w:w="1742" w:type="dxa"/>
            <w:vMerge/>
          </w:tcPr>
          <w:p w14:paraId="6E6E3AFE" w14:textId="77777777" w:rsidR="00957259" w:rsidRPr="00EE5187" w:rsidRDefault="00957259" w:rsidP="00637D74">
            <w:pPr>
              <w:rPr>
                <w:noProof/>
                <w:lang w:val="lt-LT"/>
              </w:rPr>
            </w:pPr>
          </w:p>
        </w:tc>
        <w:tc>
          <w:tcPr>
            <w:tcW w:w="708" w:type="dxa"/>
          </w:tcPr>
          <w:p w14:paraId="1315C15F"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15DA167D" w14:textId="6C444B9D" w:rsidR="00957259" w:rsidRPr="00EE5187" w:rsidRDefault="00957259" w:rsidP="00BA2370">
            <w:pPr>
              <w:spacing w:after="120" w:line="240" w:lineRule="auto"/>
              <w:ind w:left="-11"/>
              <w:jc w:val="both"/>
              <w:rPr>
                <w:noProof/>
                <w:lang w:val="lt-LT"/>
              </w:rPr>
            </w:pPr>
            <w:r w:rsidRPr="00EE5187">
              <w:rPr>
                <w:noProof/>
                <w:lang w:val="lt-LT"/>
              </w:rPr>
              <w:t xml:space="preserve">The deadlines may be extended at the initiative of both the KC and the suppliers. Where an extension of the deadline is </w:t>
            </w:r>
            <w:r w:rsidRPr="00EE5187">
              <w:rPr>
                <w:noProof/>
                <w:lang w:val="lt-LT"/>
              </w:rPr>
              <w:lastRenderedPageBreak/>
              <w:t>requested by a supplier, the identity of the supplier from whom the request for an extension of the deadline was received shall not be disclosed.</w:t>
            </w:r>
          </w:p>
        </w:tc>
      </w:tr>
      <w:tr w:rsidR="00957259" w:rsidRPr="00EE5187" w14:paraId="33161730" w14:textId="12E009BF" w:rsidTr="003E151D">
        <w:tc>
          <w:tcPr>
            <w:tcW w:w="1699" w:type="dxa"/>
            <w:tcMar>
              <w:top w:w="28" w:type="dxa"/>
              <w:bottom w:w="28" w:type="dxa"/>
            </w:tcMar>
          </w:tcPr>
          <w:p w14:paraId="3AF1B504" w14:textId="77777777" w:rsidR="00957259" w:rsidRPr="00EE5187" w:rsidRDefault="00957259" w:rsidP="00CA549C">
            <w:pPr>
              <w:rPr>
                <w:noProof/>
                <w:lang w:val="lt-LT"/>
              </w:rPr>
            </w:pPr>
          </w:p>
        </w:tc>
        <w:tc>
          <w:tcPr>
            <w:tcW w:w="710" w:type="dxa"/>
          </w:tcPr>
          <w:p w14:paraId="21A0030B" w14:textId="77777777" w:rsidR="00957259" w:rsidRPr="00EE5187" w:rsidRDefault="00957259" w:rsidP="00CA549C">
            <w:pPr>
              <w:rPr>
                <w:noProof/>
                <w:lang w:val="lt-LT"/>
              </w:rPr>
            </w:pPr>
          </w:p>
        </w:tc>
        <w:tc>
          <w:tcPr>
            <w:tcW w:w="4780" w:type="dxa"/>
            <w:gridSpan w:val="5"/>
            <w:tcMar>
              <w:top w:w="28" w:type="dxa"/>
              <w:bottom w:w="28" w:type="dxa"/>
            </w:tcMar>
          </w:tcPr>
          <w:p w14:paraId="65BA31D1" w14:textId="2BA2DA5E" w:rsidR="00957259" w:rsidRPr="00EE5187" w:rsidRDefault="00957259" w:rsidP="00CA549C">
            <w:pPr>
              <w:rPr>
                <w:noProof/>
                <w:lang w:val="lt-LT"/>
              </w:rPr>
            </w:pPr>
          </w:p>
        </w:tc>
        <w:tc>
          <w:tcPr>
            <w:tcW w:w="283" w:type="dxa"/>
          </w:tcPr>
          <w:p w14:paraId="3FB1AA91" w14:textId="77777777" w:rsidR="00957259" w:rsidRPr="00EE5187" w:rsidRDefault="00957259" w:rsidP="00CA549C">
            <w:pPr>
              <w:rPr>
                <w:noProof/>
                <w:lang w:val="lt-LT"/>
              </w:rPr>
            </w:pPr>
          </w:p>
        </w:tc>
        <w:tc>
          <w:tcPr>
            <w:tcW w:w="1742" w:type="dxa"/>
          </w:tcPr>
          <w:p w14:paraId="62133D71" w14:textId="77777777" w:rsidR="00957259" w:rsidRPr="00EE5187" w:rsidRDefault="00957259" w:rsidP="00CA549C">
            <w:pPr>
              <w:rPr>
                <w:noProof/>
                <w:lang w:val="lt-LT"/>
              </w:rPr>
            </w:pPr>
          </w:p>
        </w:tc>
        <w:tc>
          <w:tcPr>
            <w:tcW w:w="708" w:type="dxa"/>
          </w:tcPr>
          <w:p w14:paraId="6DBFA2FE" w14:textId="77777777" w:rsidR="00957259" w:rsidRPr="00EE5187" w:rsidRDefault="00957259" w:rsidP="00CA549C">
            <w:pPr>
              <w:rPr>
                <w:noProof/>
                <w:lang w:val="lt-LT"/>
              </w:rPr>
            </w:pPr>
          </w:p>
        </w:tc>
        <w:tc>
          <w:tcPr>
            <w:tcW w:w="5181" w:type="dxa"/>
            <w:gridSpan w:val="5"/>
          </w:tcPr>
          <w:p w14:paraId="37E2AA25" w14:textId="7EED3964" w:rsidR="00957259" w:rsidRPr="00EE5187" w:rsidRDefault="00957259" w:rsidP="00CA549C">
            <w:pPr>
              <w:rPr>
                <w:noProof/>
                <w:lang w:val="lt-LT"/>
              </w:rPr>
            </w:pPr>
          </w:p>
        </w:tc>
      </w:tr>
      <w:tr w:rsidR="00957259" w:rsidRPr="00EE5187" w14:paraId="72309B43" w14:textId="20224C65" w:rsidTr="003E151D">
        <w:tc>
          <w:tcPr>
            <w:tcW w:w="1699" w:type="dxa"/>
            <w:vMerge w:val="restart"/>
            <w:tcMar>
              <w:top w:w="28" w:type="dxa"/>
              <w:bottom w:w="28" w:type="dxa"/>
            </w:tcMar>
          </w:tcPr>
          <w:p w14:paraId="0136D0F6" w14:textId="3DF1B60D" w:rsidR="00957259" w:rsidRPr="00EE5187" w:rsidRDefault="00957259" w:rsidP="00692861">
            <w:pPr>
              <w:pStyle w:val="ListParagraph"/>
              <w:numPr>
                <w:ilvl w:val="0"/>
                <w:numId w:val="1"/>
              </w:numPr>
              <w:ind w:left="316" w:hanging="284"/>
              <w:rPr>
                <w:b/>
                <w:bCs/>
                <w:noProof/>
                <w:lang w:val="lt-LT"/>
              </w:rPr>
            </w:pPr>
            <w:r w:rsidRPr="00EE5187">
              <w:rPr>
                <w:b/>
                <w:bCs/>
                <w:noProof/>
                <w:lang w:val="lt-LT"/>
              </w:rPr>
              <w:t>Pirkimo vykdymo priemonės</w:t>
            </w:r>
          </w:p>
        </w:tc>
        <w:tc>
          <w:tcPr>
            <w:tcW w:w="710" w:type="dxa"/>
          </w:tcPr>
          <w:p w14:paraId="466165DA" w14:textId="77777777" w:rsidR="00957259" w:rsidRPr="00EE5187" w:rsidRDefault="00957259" w:rsidP="00692861">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EFB1A67" w14:textId="264529CD" w:rsidR="00957259" w:rsidRPr="00EE5187" w:rsidRDefault="00957259" w:rsidP="00BA2370">
            <w:pPr>
              <w:spacing w:after="60"/>
              <w:ind w:left="34"/>
              <w:jc w:val="both"/>
              <w:rPr>
                <w:noProof/>
                <w:lang w:val="lt-LT"/>
              </w:rPr>
            </w:pPr>
            <w:r w:rsidRPr="00EE5187">
              <w:rPr>
                <w:noProof/>
                <w:lang w:val="lt-LT"/>
              </w:rPr>
              <w:t>CVP IS.</w:t>
            </w:r>
          </w:p>
        </w:tc>
        <w:tc>
          <w:tcPr>
            <w:tcW w:w="283" w:type="dxa"/>
          </w:tcPr>
          <w:p w14:paraId="4C60B84A" w14:textId="77777777" w:rsidR="00957259" w:rsidRPr="00EE5187" w:rsidRDefault="00957259" w:rsidP="00692861">
            <w:pPr>
              <w:spacing w:after="60"/>
              <w:ind w:left="34"/>
              <w:jc w:val="both"/>
              <w:rPr>
                <w:noProof/>
                <w:lang w:val="lt-LT"/>
              </w:rPr>
            </w:pPr>
          </w:p>
        </w:tc>
        <w:tc>
          <w:tcPr>
            <w:tcW w:w="1742" w:type="dxa"/>
            <w:vMerge w:val="restart"/>
          </w:tcPr>
          <w:p w14:paraId="43003253" w14:textId="455211E7" w:rsidR="00957259" w:rsidRPr="00EE5187" w:rsidRDefault="00957259" w:rsidP="003E151D">
            <w:pPr>
              <w:pStyle w:val="ListParagraph"/>
              <w:numPr>
                <w:ilvl w:val="0"/>
                <w:numId w:val="4"/>
              </w:numPr>
              <w:spacing w:line="240" w:lineRule="auto"/>
              <w:ind w:right="-104"/>
              <w:contextualSpacing w:val="0"/>
              <w:rPr>
                <w:b/>
                <w:bCs/>
                <w:noProof/>
                <w:lang w:val="lt-LT"/>
              </w:rPr>
            </w:pPr>
            <w:r w:rsidRPr="00EE5187">
              <w:rPr>
                <w:b/>
                <w:bCs/>
                <w:noProof/>
                <w:lang w:val="lt-LT"/>
              </w:rPr>
              <w:t>Means of implementing the Procurement</w:t>
            </w:r>
          </w:p>
        </w:tc>
        <w:tc>
          <w:tcPr>
            <w:tcW w:w="708" w:type="dxa"/>
          </w:tcPr>
          <w:p w14:paraId="7AF45B1B"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5ED97B28" w14:textId="5F2A75C1" w:rsidR="00957259" w:rsidRPr="00EE5187" w:rsidRDefault="00957259" w:rsidP="00BA2370">
            <w:pPr>
              <w:spacing w:after="120" w:line="240" w:lineRule="auto"/>
              <w:ind w:left="-11"/>
              <w:jc w:val="both"/>
              <w:rPr>
                <w:noProof/>
                <w:lang w:val="lt-LT"/>
              </w:rPr>
            </w:pPr>
            <w:r w:rsidRPr="00EE5187">
              <w:rPr>
                <w:noProof/>
                <w:lang w:val="lt-LT"/>
              </w:rPr>
              <w:t>CVP IS.</w:t>
            </w:r>
          </w:p>
        </w:tc>
      </w:tr>
      <w:tr w:rsidR="00957259" w:rsidRPr="00EE5187" w14:paraId="4ABB5007" w14:textId="77777777" w:rsidTr="003E151D">
        <w:tc>
          <w:tcPr>
            <w:tcW w:w="1699" w:type="dxa"/>
            <w:vMerge/>
            <w:tcMar>
              <w:top w:w="28" w:type="dxa"/>
              <w:bottom w:w="28" w:type="dxa"/>
            </w:tcMar>
          </w:tcPr>
          <w:p w14:paraId="367F86E9" w14:textId="77777777" w:rsidR="00957259" w:rsidRPr="00EE5187" w:rsidRDefault="00957259" w:rsidP="00692861">
            <w:pPr>
              <w:rPr>
                <w:noProof/>
                <w:lang w:val="lt-LT"/>
              </w:rPr>
            </w:pPr>
          </w:p>
        </w:tc>
        <w:tc>
          <w:tcPr>
            <w:tcW w:w="710" w:type="dxa"/>
          </w:tcPr>
          <w:p w14:paraId="5683E209" w14:textId="77777777" w:rsidR="00957259" w:rsidRPr="00EE5187" w:rsidRDefault="00957259" w:rsidP="00692861">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5676751" w14:textId="71C610EA" w:rsidR="00957259" w:rsidRPr="00EE5187" w:rsidRDefault="00957259" w:rsidP="00BA2370">
            <w:pPr>
              <w:spacing w:after="60"/>
              <w:ind w:left="34"/>
              <w:jc w:val="both"/>
              <w:rPr>
                <w:noProof/>
                <w:lang w:val="lt-LT"/>
              </w:rPr>
            </w:pPr>
            <w:r w:rsidRPr="00EE5187">
              <w:rPr>
                <w:noProof/>
                <w:lang w:val="lt-LT"/>
              </w:rPr>
              <w:t>KC neatsako už CVP IS sutrikimus ar kitus nenumatytus atvejus, dėl kurių elektroniniai pasiūlymai nebuvo gauti ar gauti pavėluotai. Dėl klausimų, susijusių su CVP IS naudojimu, veikimu ar galimybėmis, siūloma kreiptis tiesiogiai į CVP IS administratorių - Viešųjų pirkimų tarnybą (toliau – VPT).</w:t>
            </w:r>
          </w:p>
        </w:tc>
        <w:tc>
          <w:tcPr>
            <w:tcW w:w="283" w:type="dxa"/>
          </w:tcPr>
          <w:p w14:paraId="7AF383FC" w14:textId="77777777" w:rsidR="00957259" w:rsidRPr="00EE5187" w:rsidRDefault="00957259" w:rsidP="00692861">
            <w:pPr>
              <w:rPr>
                <w:noProof/>
                <w:lang w:val="lt-LT"/>
              </w:rPr>
            </w:pPr>
          </w:p>
        </w:tc>
        <w:tc>
          <w:tcPr>
            <w:tcW w:w="1742" w:type="dxa"/>
            <w:vMerge/>
          </w:tcPr>
          <w:p w14:paraId="6B1B5A86" w14:textId="77777777" w:rsidR="00957259" w:rsidRPr="00EE5187" w:rsidRDefault="00957259" w:rsidP="00692861">
            <w:pPr>
              <w:rPr>
                <w:noProof/>
                <w:lang w:val="lt-LT"/>
              </w:rPr>
            </w:pPr>
          </w:p>
        </w:tc>
        <w:tc>
          <w:tcPr>
            <w:tcW w:w="708" w:type="dxa"/>
          </w:tcPr>
          <w:p w14:paraId="6817200D"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136CA9D0" w14:textId="76B064C7" w:rsidR="00957259" w:rsidRPr="00EE5187" w:rsidRDefault="00957259" w:rsidP="00BA2370">
            <w:pPr>
              <w:spacing w:after="120" w:line="240" w:lineRule="auto"/>
              <w:ind w:left="-11"/>
              <w:jc w:val="both"/>
              <w:rPr>
                <w:noProof/>
                <w:lang w:val="lt-LT"/>
              </w:rPr>
            </w:pPr>
            <w:r w:rsidRPr="00EE5187">
              <w:rPr>
                <w:noProof/>
                <w:lang w:val="lt-LT"/>
              </w:rPr>
              <w:t>The KC shall not be liable for failures of the CVP IS or other unforeseen events resulting in non-receipt or late receipt of electronic tenders. For questions relating to the use, operation or availability of the CVP IS, it is advised to contact the CVP IS administrator, the Public Procurement Office (PPO), directly.</w:t>
            </w:r>
          </w:p>
        </w:tc>
      </w:tr>
      <w:tr w:rsidR="00957259" w:rsidRPr="00EE5187" w14:paraId="0BBEBD01" w14:textId="77777777" w:rsidTr="003E151D">
        <w:tc>
          <w:tcPr>
            <w:tcW w:w="1699" w:type="dxa"/>
            <w:vMerge/>
            <w:tcMar>
              <w:top w:w="28" w:type="dxa"/>
              <w:bottom w:w="28" w:type="dxa"/>
            </w:tcMar>
          </w:tcPr>
          <w:p w14:paraId="6CA8EC7F" w14:textId="77777777" w:rsidR="00957259" w:rsidRPr="00EE5187" w:rsidRDefault="00957259" w:rsidP="00692861">
            <w:pPr>
              <w:rPr>
                <w:noProof/>
                <w:lang w:val="lt-LT"/>
              </w:rPr>
            </w:pPr>
          </w:p>
        </w:tc>
        <w:tc>
          <w:tcPr>
            <w:tcW w:w="710" w:type="dxa"/>
          </w:tcPr>
          <w:p w14:paraId="72DDC752" w14:textId="77777777" w:rsidR="00957259" w:rsidRPr="00EE5187" w:rsidRDefault="00957259" w:rsidP="00692861">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785C145" w14:textId="370917AB" w:rsidR="00957259" w:rsidRPr="00EE5187" w:rsidRDefault="00957259" w:rsidP="009232D3">
            <w:pPr>
              <w:spacing w:after="60"/>
              <w:ind w:left="34"/>
              <w:jc w:val="both"/>
              <w:rPr>
                <w:noProof/>
                <w:lang w:val="lt-LT"/>
              </w:rPr>
            </w:pPr>
            <w:r w:rsidRPr="00EE5187">
              <w:rPr>
                <w:noProof/>
                <w:lang w:val="lt-LT"/>
              </w:rPr>
              <w:t>Vadovaujantis VPĮ 36 str. 4 d. 1 p. / PĮ 49 str. 4 d. 1 p. Pirkimo dokumentai gali būti pateikiami kitomis priemonėmis.</w:t>
            </w:r>
          </w:p>
        </w:tc>
        <w:tc>
          <w:tcPr>
            <w:tcW w:w="283" w:type="dxa"/>
          </w:tcPr>
          <w:p w14:paraId="515434BB" w14:textId="77777777" w:rsidR="00957259" w:rsidRPr="00EE5187" w:rsidRDefault="00957259" w:rsidP="00692861">
            <w:pPr>
              <w:rPr>
                <w:noProof/>
                <w:lang w:val="lt-LT"/>
              </w:rPr>
            </w:pPr>
          </w:p>
        </w:tc>
        <w:tc>
          <w:tcPr>
            <w:tcW w:w="1742" w:type="dxa"/>
            <w:vMerge/>
          </w:tcPr>
          <w:p w14:paraId="2677BA69" w14:textId="77777777" w:rsidR="00957259" w:rsidRPr="00EE5187" w:rsidRDefault="00957259" w:rsidP="00692861">
            <w:pPr>
              <w:rPr>
                <w:noProof/>
                <w:lang w:val="lt-LT"/>
              </w:rPr>
            </w:pPr>
          </w:p>
        </w:tc>
        <w:tc>
          <w:tcPr>
            <w:tcW w:w="708" w:type="dxa"/>
          </w:tcPr>
          <w:p w14:paraId="2C5BCBDA"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5A3704C4" w14:textId="7604AC88" w:rsidR="00957259" w:rsidRPr="00EE5187" w:rsidRDefault="00957259" w:rsidP="009232D3">
            <w:pPr>
              <w:spacing w:after="120" w:line="240" w:lineRule="auto"/>
              <w:ind w:left="-11"/>
              <w:jc w:val="both"/>
              <w:rPr>
                <w:noProof/>
                <w:lang w:val="lt-LT"/>
              </w:rPr>
            </w:pPr>
            <w:r w:rsidRPr="00EE5187">
              <w:rPr>
                <w:noProof/>
                <w:lang w:val="lt-LT"/>
              </w:rPr>
              <w:t>Pursuant to Article 36(4)(1) of the PPL / Article 49(4)(1) of the PL, the Procurement documents may be submitted by other means.</w:t>
            </w:r>
          </w:p>
        </w:tc>
      </w:tr>
      <w:tr w:rsidR="00957259" w:rsidRPr="00EE5187" w14:paraId="62ABCB80" w14:textId="3AD4A6C6" w:rsidTr="003E151D">
        <w:tc>
          <w:tcPr>
            <w:tcW w:w="1699" w:type="dxa"/>
            <w:tcMar>
              <w:top w:w="28" w:type="dxa"/>
              <w:bottom w:w="28" w:type="dxa"/>
            </w:tcMar>
          </w:tcPr>
          <w:p w14:paraId="31C57B55" w14:textId="77777777" w:rsidR="00957259" w:rsidRPr="00EE5187" w:rsidRDefault="00957259" w:rsidP="00CA549C">
            <w:pPr>
              <w:rPr>
                <w:noProof/>
                <w:lang w:val="lt-LT"/>
              </w:rPr>
            </w:pPr>
          </w:p>
        </w:tc>
        <w:tc>
          <w:tcPr>
            <w:tcW w:w="710" w:type="dxa"/>
          </w:tcPr>
          <w:p w14:paraId="1B850861" w14:textId="77777777" w:rsidR="00957259" w:rsidRPr="00EE5187" w:rsidRDefault="00957259" w:rsidP="00CA549C">
            <w:pPr>
              <w:rPr>
                <w:noProof/>
                <w:lang w:val="lt-LT"/>
              </w:rPr>
            </w:pPr>
          </w:p>
        </w:tc>
        <w:tc>
          <w:tcPr>
            <w:tcW w:w="4780" w:type="dxa"/>
            <w:gridSpan w:val="5"/>
            <w:tcMar>
              <w:top w:w="28" w:type="dxa"/>
              <w:bottom w:w="28" w:type="dxa"/>
            </w:tcMar>
          </w:tcPr>
          <w:p w14:paraId="001938FC" w14:textId="19638F81" w:rsidR="00957259" w:rsidRPr="00EE5187" w:rsidRDefault="00957259" w:rsidP="00CA549C">
            <w:pPr>
              <w:rPr>
                <w:noProof/>
                <w:lang w:val="lt-LT"/>
              </w:rPr>
            </w:pPr>
          </w:p>
        </w:tc>
        <w:tc>
          <w:tcPr>
            <w:tcW w:w="283" w:type="dxa"/>
          </w:tcPr>
          <w:p w14:paraId="60094ECA" w14:textId="77777777" w:rsidR="00957259" w:rsidRPr="00EE5187" w:rsidRDefault="00957259" w:rsidP="00CA549C">
            <w:pPr>
              <w:rPr>
                <w:noProof/>
                <w:lang w:val="lt-LT"/>
              </w:rPr>
            </w:pPr>
          </w:p>
        </w:tc>
        <w:tc>
          <w:tcPr>
            <w:tcW w:w="1742" w:type="dxa"/>
          </w:tcPr>
          <w:p w14:paraId="3921D97B" w14:textId="77777777" w:rsidR="00957259" w:rsidRPr="00EE5187" w:rsidRDefault="00957259" w:rsidP="00CA549C">
            <w:pPr>
              <w:rPr>
                <w:noProof/>
                <w:lang w:val="lt-LT"/>
              </w:rPr>
            </w:pPr>
          </w:p>
        </w:tc>
        <w:tc>
          <w:tcPr>
            <w:tcW w:w="708" w:type="dxa"/>
          </w:tcPr>
          <w:p w14:paraId="52AF3D03" w14:textId="77777777" w:rsidR="00957259" w:rsidRPr="00EE5187" w:rsidRDefault="00957259" w:rsidP="00CA549C">
            <w:pPr>
              <w:rPr>
                <w:noProof/>
                <w:lang w:val="lt-LT"/>
              </w:rPr>
            </w:pPr>
          </w:p>
        </w:tc>
        <w:tc>
          <w:tcPr>
            <w:tcW w:w="5181" w:type="dxa"/>
            <w:gridSpan w:val="5"/>
          </w:tcPr>
          <w:p w14:paraId="0B0EC516" w14:textId="3F950360" w:rsidR="00957259" w:rsidRPr="00EE5187" w:rsidRDefault="00957259" w:rsidP="00CA549C">
            <w:pPr>
              <w:rPr>
                <w:noProof/>
                <w:lang w:val="lt-LT"/>
              </w:rPr>
            </w:pPr>
          </w:p>
        </w:tc>
      </w:tr>
      <w:tr w:rsidR="00957259" w:rsidRPr="00EE5187" w14:paraId="3366E118" w14:textId="63DADEB4" w:rsidTr="003E151D">
        <w:tc>
          <w:tcPr>
            <w:tcW w:w="1699" w:type="dxa"/>
            <w:tcMar>
              <w:top w:w="28" w:type="dxa"/>
              <w:bottom w:w="28" w:type="dxa"/>
            </w:tcMar>
          </w:tcPr>
          <w:p w14:paraId="1052FCD5" w14:textId="72556662" w:rsidR="00957259" w:rsidRPr="00EE5187" w:rsidRDefault="00957259" w:rsidP="00CA549C">
            <w:pPr>
              <w:pStyle w:val="ListParagraph"/>
              <w:numPr>
                <w:ilvl w:val="0"/>
                <w:numId w:val="1"/>
              </w:numPr>
              <w:ind w:left="316" w:hanging="284"/>
              <w:rPr>
                <w:b/>
                <w:bCs/>
                <w:noProof/>
                <w:lang w:val="lt-LT"/>
              </w:rPr>
            </w:pPr>
            <w:r w:rsidRPr="00EE5187">
              <w:rPr>
                <w:b/>
                <w:bCs/>
                <w:noProof/>
                <w:lang w:val="lt-LT"/>
              </w:rPr>
              <w:t>Kaštai</w:t>
            </w:r>
          </w:p>
        </w:tc>
        <w:tc>
          <w:tcPr>
            <w:tcW w:w="710" w:type="dxa"/>
          </w:tcPr>
          <w:p w14:paraId="58B7E3EE" w14:textId="77777777" w:rsidR="00957259" w:rsidRPr="00EE5187" w:rsidRDefault="00957259" w:rsidP="00CA549C">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ABA2D40" w14:textId="3EB59F95" w:rsidR="00957259" w:rsidRPr="00EE5187" w:rsidRDefault="00957259" w:rsidP="00C47164">
            <w:pPr>
              <w:spacing w:after="60"/>
              <w:jc w:val="both"/>
              <w:rPr>
                <w:noProof/>
                <w:lang w:val="lt-LT"/>
              </w:rPr>
            </w:pPr>
            <w:r w:rsidRPr="00EE5187">
              <w:rPr>
                <w:noProof/>
                <w:lang w:val="lt-LT"/>
              </w:rPr>
              <w:t>Tiekėjui neatlyginami jokie su dalyvavimu pirkime susiję tiesioginiai ar netiesioginiai kaštai.</w:t>
            </w:r>
          </w:p>
        </w:tc>
        <w:tc>
          <w:tcPr>
            <w:tcW w:w="283" w:type="dxa"/>
          </w:tcPr>
          <w:p w14:paraId="4FCE04CF" w14:textId="77777777" w:rsidR="00957259" w:rsidRPr="00EE5187" w:rsidRDefault="00957259" w:rsidP="00CA549C">
            <w:pPr>
              <w:spacing w:after="60"/>
              <w:ind w:left="34"/>
              <w:jc w:val="both"/>
              <w:rPr>
                <w:noProof/>
                <w:lang w:val="lt-LT"/>
              </w:rPr>
            </w:pPr>
          </w:p>
        </w:tc>
        <w:tc>
          <w:tcPr>
            <w:tcW w:w="1742" w:type="dxa"/>
          </w:tcPr>
          <w:p w14:paraId="4AB1190F" w14:textId="7DE19AB6" w:rsidR="00957259" w:rsidRPr="00EE5187" w:rsidRDefault="00957259" w:rsidP="00F46887">
            <w:pPr>
              <w:pStyle w:val="ListParagraph"/>
              <w:numPr>
                <w:ilvl w:val="0"/>
                <w:numId w:val="4"/>
              </w:numPr>
              <w:spacing w:line="240" w:lineRule="auto"/>
              <w:ind w:right="32"/>
              <w:contextualSpacing w:val="0"/>
              <w:rPr>
                <w:noProof/>
                <w:lang w:val="lt-LT"/>
              </w:rPr>
            </w:pPr>
            <w:r w:rsidRPr="00EE5187">
              <w:rPr>
                <w:b/>
                <w:bCs/>
                <w:noProof/>
                <w:lang w:val="lt-LT"/>
              </w:rPr>
              <w:t>Costs</w:t>
            </w:r>
          </w:p>
        </w:tc>
        <w:tc>
          <w:tcPr>
            <w:tcW w:w="708" w:type="dxa"/>
          </w:tcPr>
          <w:p w14:paraId="4E275F4B"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5E9E9135" w14:textId="1982E8BD" w:rsidR="00957259" w:rsidRPr="00EE5187" w:rsidRDefault="00957259" w:rsidP="00C47164">
            <w:pPr>
              <w:spacing w:after="120" w:line="240" w:lineRule="auto"/>
              <w:ind w:left="-11"/>
              <w:jc w:val="both"/>
              <w:rPr>
                <w:noProof/>
                <w:lang w:val="lt-LT"/>
              </w:rPr>
            </w:pPr>
            <w:r w:rsidRPr="00EE5187">
              <w:rPr>
                <w:noProof/>
                <w:lang w:val="lt-LT"/>
              </w:rPr>
              <w:t>The Supplier shall not be reimbursed for any direct or indirect costs related to participation in the procurement.</w:t>
            </w:r>
          </w:p>
        </w:tc>
      </w:tr>
      <w:tr w:rsidR="00957259" w:rsidRPr="00EE5187" w14:paraId="75322C92" w14:textId="4D00F2A3" w:rsidTr="003E151D">
        <w:tc>
          <w:tcPr>
            <w:tcW w:w="1699" w:type="dxa"/>
            <w:tcMar>
              <w:top w:w="28" w:type="dxa"/>
              <w:bottom w:w="28" w:type="dxa"/>
            </w:tcMar>
          </w:tcPr>
          <w:p w14:paraId="3E8A544D" w14:textId="77777777" w:rsidR="00957259" w:rsidRPr="00EE5187" w:rsidRDefault="00957259" w:rsidP="00CA549C">
            <w:pPr>
              <w:rPr>
                <w:noProof/>
                <w:lang w:val="lt-LT"/>
              </w:rPr>
            </w:pPr>
          </w:p>
        </w:tc>
        <w:tc>
          <w:tcPr>
            <w:tcW w:w="710" w:type="dxa"/>
          </w:tcPr>
          <w:p w14:paraId="6A216F1C" w14:textId="77777777" w:rsidR="00957259" w:rsidRPr="00EE5187" w:rsidRDefault="00957259" w:rsidP="00CA549C">
            <w:pPr>
              <w:rPr>
                <w:noProof/>
                <w:lang w:val="lt-LT"/>
              </w:rPr>
            </w:pPr>
          </w:p>
        </w:tc>
        <w:tc>
          <w:tcPr>
            <w:tcW w:w="4780" w:type="dxa"/>
            <w:gridSpan w:val="5"/>
            <w:tcMar>
              <w:top w:w="28" w:type="dxa"/>
              <w:bottom w:w="28" w:type="dxa"/>
            </w:tcMar>
          </w:tcPr>
          <w:p w14:paraId="5BD0D2C1" w14:textId="44902D2A" w:rsidR="00957259" w:rsidRPr="00EE5187" w:rsidRDefault="00957259" w:rsidP="00CA549C">
            <w:pPr>
              <w:rPr>
                <w:noProof/>
                <w:lang w:val="lt-LT"/>
              </w:rPr>
            </w:pPr>
          </w:p>
        </w:tc>
        <w:tc>
          <w:tcPr>
            <w:tcW w:w="283" w:type="dxa"/>
          </w:tcPr>
          <w:p w14:paraId="44B75698" w14:textId="77777777" w:rsidR="00957259" w:rsidRPr="00EE5187" w:rsidRDefault="00957259" w:rsidP="00CA549C">
            <w:pPr>
              <w:rPr>
                <w:noProof/>
                <w:lang w:val="lt-LT"/>
              </w:rPr>
            </w:pPr>
          </w:p>
        </w:tc>
        <w:tc>
          <w:tcPr>
            <w:tcW w:w="1742" w:type="dxa"/>
          </w:tcPr>
          <w:p w14:paraId="6F143C00" w14:textId="77777777" w:rsidR="00957259" w:rsidRPr="00EE5187" w:rsidRDefault="00957259" w:rsidP="00CA549C">
            <w:pPr>
              <w:rPr>
                <w:noProof/>
                <w:lang w:val="lt-LT"/>
              </w:rPr>
            </w:pPr>
          </w:p>
        </w:tc>
        <w:tc>
          <w:tcPr>
            <w:tcW w:w="708" w:type="dxa"/>
          </w:tcPr>
          <w:p w14:paraId="4A9BD5C6" w14:textId="77777777" w:rsidR="00957259" w:rsidRPr="00EE5187" w:rsidRDefault="00957259" w:rsidP="00CA549C">
            <w:pPr>
              <w:rPr>
                <w:noProof/>
                <w:lang w:val="lt-LT"/>
              </w:rPr>
            </w:pPr>
          </w:p>
        </w:tc>
        <w:tc>
          <w:tcPr>
            <w:tcW w:w="5181" w:type="dxa"/>
            <w:gridSpan w:val="5"/>
          </w:tcPr>
          <w:p w14:paraId="38693AF2" w14:textId="1019D8B8" w:rsidR="00957259" w:rsidRPr="00EE5187" w:rsidRDefault="00957259" w:rsidP="00CA549C">
            <w:pPr>
              <w:rPr>
                <w:noProof/>
                <w:lang w:val="lt-LT"/>
              </w:rPr>
            </w:pPr>
          </w:p>
        </w:tc>
      </w:tr>
      <w:tr w:rsidR="00957259" w:rsidRPr="00EE5187" w14:paraId="644A9D94" w14:textId="68717BA3" w:rsidTr="003E151D">
        <w:tc>
          <w:tcPr>
            <w:tcW w:w="1699" w:type="dxa"/>
            <w:vMerge w:val="restart"/>
            <w:tcMar>
              <w:top w:w="28" w:type="dxa"/>
              <w:bottom w:w="28" w:type="dxa"/>
            </w:tcMar>
          </w:tcPr>
          <w:p w14:paraId="75249797" w14:textId="20E84058" w:rsidR="00957259" w:rsidRPr="00EE5187" w:rsidRDefault="00957259" w:rsidP="00007E7E">
            <w:pPr>
              <w:pStyle w:val="ListParagraph"/>
              <w:numPr>
                <w:ilvl w:val="0"/>
                <w:numId w:val="1"/>
              </w:numPr>
              <w:ind w:left="316" w:hanging="284"/>
              <w:rPr>
                <w:noProof/>
                <w:lang w:val="lt-LT"/>
              </w:rPr>
            </w:pPr>
            <w:r w:rsidRPr="00EE5187">
              <w:rPr>
                <w:b/>
                <w:bCs/>
                <w:noProof/>
                <w:lang w:val="lt-LT"/>
              </w:rPr>
              <w:t>Bendravimo priemonės</w:t>
            </w:r>
          </w:p>
        </w:tc>
        <w:tc>
          <w:tcPr>
            <w:tcW w:w="710" w:type="dxa"/>
          </w:tcPr>
          <w:p w14:paraId="39600E4F" w14:textId="77777777" w:rsidR="00957259" w:rsidRPr="00EE5187" w:rsidRDefault="00957259" w:rsidP="00007E7E">
            <w:pPr>
              <w:pStyle w:val="ListParagraph"/>
              <w:numPr>
                <w:ilvl w:val="1"/>
                <w:numId w:val="1"/>
              </w:numPr>
              <w:spacing w:after="60"/>
              <w:ind w:left="794" w:hanging="760"/>
              <w:contextualSpacing w:val="0"/>
              <w:jc w:val="both"/>
              <w:rPr>
                <w:rFonts w:eastAsia="Calibri"/>
                <w:noProof/>
                <w:lang w:val="lt-LT"/>
              </w:rPr>
            </w:pPr>
          </w:p>
        </w:tc>
        <w:tc>
          <w:tcPr>
            <w:tcW w:w="4780" w:type="dxa"/>
            <w:gridSpan w:val="5"/>
            <w:tcMar>
              <w:top w:w="28" w:type="dxa"/>
              <w:bottom w:w="28" w:type="dxa"/>
            </w:tcMar>
          </w:tcPr>
          <w:p w14:paraId="17D86941" w14:textId="1A54918A" w:rsidR="00957259" w:rsidRPr="00EE5187" w:rsidRDefault="00957259" w:rsidP="00C47164">
            <w:pPr>
              <w:spacing w:after="60"/>
              <w:ind w:left="34"/>
              <w:jc w:val="both"/>
              <w:rPr>
                <w:noProof/>
                <w:lang w:val="lt-LT"/>
              </w:rPr>
            </w:pPr>
            <w:r w:rsidRPr="00EE5187">
              <w:rPr>
                <w:rFonts w:eastAsia="Calibri"/>
                <w:noProof/>
                <w:lang w:val="lt-LT"/>
              </w:rPr>
              <w:t>KC</w:t>
            </w:r>
            <w:r w:rsidRPr="00EE5187">
              <w:rPr>
                <w:noProof/>
                <w:lang w:val="lt-LT"/>
              </w:rPr>
              <w:t xml:space="preserve"> ir tiekėjo bendravimas vyksta tik CVP IS priemonėmis, išskyrus pretenzijų pateikimą (pretenzijos gali būti teikiamos elektroninėmis priemonėmis). Bendravimas gali būti vykdomas kitomis, KC nurodytomis priemonėmis, kai pasirašoma sutartis ar derybos vykdomos susitikimuose.</w:t>
            </w:r>
          </w:p>
        </w:tc>
        <w:tc>
          <w:tcPr>
            <w:tcW w:w="283" w:type="dxa"/>
          </w:tcPr>
          <w:p w14:paraId="38F8F70D" w14:textId="77777777" w:rsidR="00957259" w:rsidRPr="00EE5187" w:rsidRDefault="00957259" w:rsidP="00007E7E">
            <w:pPr>
              <w:spacing w:after="60"/>
              <w:ind w:left="34"/>
              <w:jc w:val="both"/>
              <w:rPr>
                <w:noProof/>
                <w:lang w:val="lt-LT"/>
              </w:rPr>
            </w:pPr>
          </w:p>
        </w:tc>
        <w:tc>
          <w:tcPr>
            <w:tcW w:w="1742" w:type="dxa"/>
            <w:vMerge w:val="restart"/>
          </w:tcPr>
          <w:p w14:paraId="00B42C1D" w14:textId="2DCE57AC" w:rsidR="00957259" w:rsidRPr="00EE5187" w:rsidRDefault="00957259" w:rsidP="003E151D">
            <w:pPr>
              <w:pStyle w:val="ListParagraph"/>
              <w:numPr>
                <w:ilvl w:val="0"/>
                <w:numId w:val="4"/>
              </w:numPr>
              <w:spacing w:line="240" w:lineRule="auto"/>
              <w:ind w:left="217" w:right="-104" w:hanging="284"/>
              <w:contextualSpacing w:val="0"/>
              <w:rPr>
                <w:noProof/>
                <w:lang w:val="lt-LT"/>
              </w:rPr>
            </w:pPr>
            <w:r w:rsidRPr="00EE5187">
              <w:rPr>
                <w:b/>
                <w:bCs/>
                <w:noProof/>
                <w:lang w:val="lt-LT"/>
              </w:rPr>
              <w:t>Means of communication</w:t>
            </w:r>
          </w:p>
        </w:tc>
        <w:tc>
          <w:tcPr>
            <w:tcW w:w="708" w:type="dxa"/>
          </w:tcPr>
          <w:p w14:paraId="70F50023"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64A109D5" w14:textId="35CC12AB" w:rsidR="00957259" w:rsidRPr="00EE5187" w:rsidRDefault="00957259" w:rsidP="00C47164">
            <w:pPr>
              <w:spacing w:after="120" w:line="240" w:lineRule="auto"/>
              <w:ind w:left="-11"/>
              <w:jc w:val="both"/>
              <w:rPr>
                <w:noProof/>
                <w:lang w:val="lt-LT"/>
              </w:rPr>
            </w:pPr>
            <w:r w:rsidRPr="00EE5187">
              <w:rPr>
                <w:noProof/>
                <w:lang w:val="lt-LT"/>
              </w:rPr>
              <w:t>Communication between the KC and the supplier shall be exclusively by means of the CVP IS, with the exception of the submission of claims (claims may be lodged by electronic means). Communication may be carried out by other means, as specified by the KC, in the form of contract signing or negotiation meetings.</w:t>
            </w:r>
          </w:p>
        </w:tc>
      </w:tr>
      <w:tr w:rsidR="00957259" w:rsidRPr="00EE5187" w14:paraId="05BC22A8" w14:textId="77777777" w:rsidTr="003E151D">
        <w:tc>
          <w:tcPr>
            <w:tcW w:w="1699" w:type="dxa"/>
            <w:vMerge/>
            <w:tcMar>
              <w:top w:w="28" w:type="dxa"/>
              <w:bottom w:w="28" w:type="dxa"/>
            </w:tcMar>
          </w:tcPr>
          <w:p w14:paraId="303701F9" w14:textId="77777777" w:rsidR="00957259" w:rsidRPr="00EE5187" w:rsidRDefault="00957259" w:rsidP="00007E7E">
            <w:pPr>
              <w:pStyle w:val="ListParagraph"/>
              <w:ind w:left="316"/>
              <w:rPr>
                <w:b/>
                <w:bCs/>
                <w:noProof/>
                <w:lang w:val="lt-LT"/>
              </w:rPr>
            </w:pPr>
          </w:p>
        </w:tc>
        <w:tc>
          <w:tcPr>
            <w:tcW w:w="710" w:type="dxa"/>
          </w:tcPr>
          <w:p w14:paraId="449DA295" w14:textId="77777777" w:rsidR="00957259" w:rsidRPr="00EE5187" w:rsidRDefault="00957259" w:rsidP="00007E7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9538233" w14:textId="4DDA23D6" w:rsidR="00957259" w:rsidRPr="00EE5187" w:rsidRDefault="00957259" w:rsidP="00C47164">
            <w:pPr>
              <w:spacing w:after="60"/>
              <w:ind w:left="34"/>
              <w:jc w:val="both"/>
              <w:rPr>
                <w:noProof/>
                <w:lang w:val="lt-LT"/>
              </w:rPr>
            </w:pPr>
            <w:r w:rsidRPr="00EE5187">
              <w:rPr>
                <w:noProof/>
                <w:lang w:val="lt-LT"/>
              </w:rPr>
              <w:t>KC gali suteikti tiekėjams galimybę apžiūrėti su pirkimo objektu susijusias vietas. SPS nurodyta, ar tokie susitikimai bus rengiami.</w:t>
            </w:r>
          </w:p>
        </w:tc>
        <w:tc>
          <w:tcPr>
            <w:tcW w:w="283" w:type="dxa"/>
          </w:tcPr>
          <w:p w14:paraId="23B6C914" w14:textId="77777777" w:rsidR="00957259" w:rsidRPr="00EE5187" w:rsidRDefault="00957259" w:rsidP="00007E7E">
            <w:pPr>
              <w:spacing w:after="60"/>
              <w:ind w:left="34"/>
              <w:jc w:val="both"/>
              <w:rPr>
                <w:noProof/>
                <w:lang w:val="lt-LT"/>
              </w:rPr>
            </w:pPr>
          </w:p>
        </w:tc>
        <w:tc>
          <w:tcPr>
            <w:tcW w:w="1742" w:type="dxa"/>
            <w:vMerge/>
          </w:tcPr>
          <w:p w14:paraId="364CC2FB" w14:textId="77777777" w:rsidR="00957259" w:rsidRPr="00EE5187" w:rsidRDefault="00957259" w:rsidP="00007E7E">
            <w:pPr>
              <w:pStyle w:val="ListParagraph"/>
              <w:spacing w:line="240" w:lineRule="auto"/>
              <w:ind w:left="360" w:right="316"/>
              <w:contextualSpacing w:val="0"/>
              <w:rPr>
                <w:noProof/>
                <w:lang w:val="lt-LT"/>
              </w:rPr>
            </w:pPr>
          </w:p>
        </w:tc>
        <w:tc>
          <w:tcPr>
            <w:tcW w:w="708" w:type="dxa"/>
          </w:tcPr>
          <w:p w14:paraId="12F01D9D"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39E0F24C" w14:textId="199F64F0" w:rsidR="00957259" w:rsidRPr="00EE5187" w:rsidRDefault="00957259" w:rsidP="00C47164">
            <w:pPr>
              <w:spacing w:after="120" w:line="240" w:lineRule="auto"/>
              <w:ind w:left="-11"/>
              <w:jc w:val="both"/>
              <w:rPr>
                <w:noProof/>
                <w:lang w:val="lt-LT"/>
              </w:rPr>
            </w:pPr>
            <w:r w:rsidRPr="00EE5187">
              <w:rPr>
                <w:noProof/>
                <w:lang w:val="lt-LT"/>
              </w:rPr>
              <w:t>The KC may give suppliers the opportunity to visit sites related to the object of the contract. The SPC indicate whether such meetings will be held.</w:t>
            </w:r>
          </w:p>
        </w:tc>
      </w:tr>
      <w:tr w:rsidR="00957259" w:rsidRPr="00EE5187" w14:paraId="2C319113" w14:textId="69C9AF67" w:rsidTr="003E151D">
        <w:tc>
          <w:tcPr>
            <w:tcW w:w="1699" w:type="dxa"/>
            <w:tcMar>
              <w:top w:w="28" w:type="dxa"/>
              <w:bottom w:w="28" w:type="dxa"/>
            </w:tcMar>
          </w:tcPr>
          <w:p w14:paraId="11AEAF56" w14:textId="77777777" w:rsidR="00957259" w:rsidRPr="00EE5187" w:rsidRDefault="00957259" w:rsidP="00CA549C">
            <w:pPr>
              <w:rPr>
                <w:noProof/>
                <w:lang w:val="lt-LT"/>
              </w:rPr>
            </w:pPr>
          </w:p>
        </w:tc>
        <w:tc>
          <w:tcPr>
            <w:tcW w:w="710" w:type="dxa"/>
          </w:tcPr>
          <w:p w14:paraId="2692DD37" w14:textId="77777777" w:rsidR="00957259" w:rsidRPr="00EE5187" w:rsidRDefault="00957259" w:rsidP="00CA549C">
            <w:pPr>
              <w:rPr>
                <w:noProof/>
                <w:lang w:val="lt-LT"/>
              </w:rPr>
            </w:pPr>
          </w:p>
        </w:tc>
        <w:tc>
          <w:tcPr>
            <w:tcW w:w="4780" w:type="dxa"/>
            <w:gridSpan w:val="5"/>
            <w:tcMar>
              <w:top w:w="28" w:type="dxa"/>
              <w:bottom w:w="28" w:type="dxa"/>
            </w:tcMar>
          </w:tcPr>
          <w:p w14:paraId="758937E0" w14:textId="5114D096" w:rsidR="00957259" w:rsidRPr="00EE5187" w:rsidRDefault="00957259" w:rsidP="00CA549C">
            <w:pPr>
              <w:rPr>
                <w:noProof/>
                <w:lang w:val="lt-LT"/>
              </w:rPr>
            </w:pPr>
          </w:p>
        </w:tc>
        <w:tc>
          <w:tcPr>
            <w:tcW w:w="283" w:type="dxa"/>
          </w:tcPr>
          <w:p w14:paraId="16AFFDBF" w14:textId="77777777" w:rsidR="00957259" w:rsidRPr="00EE5187" w:rsidRDefault="00957259" w:rsidP="00CA549C">
            <w:pPr>
              <w:rPr>
                <w:noProof/>
                <w:lang w:val="lt-LT"/>
              </w:rPr>
            </w:pPr>
          </w:p>
        </w:tc>
        <w:tc>
          <w:tcPr>
            <w:tcW w:w="1742" w:type="dxa"/>
          </w:tcPr>
          <w:p w14:paraId="2C2845A2" w14:textId="77777777" w:rsidR="00957259" w:rsidRPr="00EE5187" w:rsidRDefault="00957259" w:rsidP="00CA549C">
            <w:pPr>
              <w:rPr>
                <w:noProof/>
                <w:lang w:val="lt-LT"/>
              </w:rPr>
            </w:pPr>
          </w:p>
        </w:tc>
        <w:tc>
          <w:tcPr>
            <w:tcW w:w="708" w:type="dxa"/>
          </w:tcPr>
          <w:p w14:paraId="717510E1" w14:textId="77777777" w:rsidR="00957259" w:rsidRPr="00EE5187" w:rsidRDefault="00957259" w:rsidP="00CA549C">
            <w:pPr>
              <w:rPr>
                <w:noProof/>
                <w:lang w:val="lt-LT"/>
              </w:rPr>
            </w:pPr>
          </w:p>
        </w:tc>
        <w:tc>
          <w:tcPr>
            <w:tcW w:w="5181" w:type="dxa"/>
            <w:gridSpan w:val="5"/>
          </w:tcPr>
          <w:p w14:paraId="795AEB8A" w14:textId="640D68A9" w:rsidR="00957259" w:rsidRPr="00EE5187" w:rsidRDefault="00957259" w:rsidP="00CA549C">
            <w:pPr>
              <w:rPr>
                <w:noProof/>
                <w:lang w:val="lt-LT"/>
              </w:rPr>
            </w:pPr>
          </w:p>
        </w:tc>
      </w:tr>
      <w:tr w:rsidR="00957259" w:rsidRPr="00EE5187" w14:paraId="7BB5AAAC" w14:textId="7442C1FE" w:rsidTr="003E151D">
        <w:tc>
          <w:tcPr>
            <w:tcW w:w="1699" w:type="dxa"/>
            <w:vMerge w:val="restart"/>
            <w:tcMar>
              <w:top w:w="28" w:type="dxa"/>
              <w:bottom w:w="28" w:type="dxa"/>
            </w:tcMar>
          </w:tcPr>
          <w:p w14:paraId="0E6AABB3" w14:textId="0A09D4CC" w:rsidR="00957259" w:rsidRPr="00EE5187" w:rsidRDefault="00957259" w:rsidP="00D40BD7">
            <w:pPr>
              <w:pStyle w:val="ListParagraph"/>
              <w:numPr>
                <w:ilvl w:val="0"/>
                <w:numId w:val="1"/>
              </w:numPr>
              <w:ind w:left="316" w:hanging="284"/>
              <w:rPr>
                <w:b/>
                <w:bCs/>
                <w:noProof/>
                <w:lang w:val="lt-LT"/>
              </w:rPr>
            </w:pPr>
            <w:r w:rsidRPr="00EE5187">
              <w:rPr>
                <w:b/>
                <w:bCs/>
                <w:noProof/>
                <w:lang w:val="lt-LT"/>
              </w:rPr>
              <w:t xml:space="preserve">Paraiškų ir </w:t>
            </w:r>
            <w:r w:rsidR="004721D9" w:rsidRPr="00EE5187">
              <w:rPr>
                <w:b/>
                <w:bCs/>
                <w:noProof/>
                <w:lang w:val="lt-LT"/>
              </w:rPr>
              <w:t>P</w:t>
            </w:r>
            <w:r w:rsidRPr="00EE5187">
              <w:rPr>
                <w:b/>
                <w:bCs/>
                <w:noProof/>
                <w:lang w:val="lt-LT"/>
              </w:rPr>
              <w:t>asiūlymų pateikimo terminai</w:t>
            </w:r>
          </w:p>
        </w:tc>
        <w:tc>
          <w:tcPr>
            <w:tcW w:w="710" w:type="dxa"/>
          </w:tcPr>
          <w:p w14:paraId="6F94BEC7" w14:textId="77777777" w:rsidR="00957259" w:rsidRPr="00EE5187" w:rsidRDefault="00957259" w:rsidP="00D40BD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D499A6A" w14:textId="4E2B5626" w:rsidR="00957259" w:rsidRPr="00EE5187" w:rsidRDefault="00957259" w:rsidP="00C47164">
            <w:pPr>
              <w:spacing w:after="60"/>
              <w:ind w:left="34"/>
              <w:jc w:val="both"/>
              <w:rPr>
                <w:noProof/>
                <w:lang w:val="lt-LT"/>
              </w:rPr>
            </w:pPr>
            <w:r w:rsidRPr="00EE5187">
              <w:rPr>
                <w:noProof/>
                <w:lang w:val="lt-LT"/>
              </w:rPr>
              <w:t>Konkretūs Paraiškų ir Pasiūlymų pateikimo terminai nurodomi CVP IS.</w:t>
            </w:r>
          </w:p>
        </w:tc>
        <w:tc>
          <w:tcPr>
            <w:tcW w:w="283" w:type="dxa"/>
          </w:tcPr>
          <w:p w14:paraId="4E55168C" w14:textId="77777777" w:rsidR="00957259" w:rsidRPr="00EE5187" w:rsidRDefault="00957259" w:rsidP="00D40BD7">
            <w:pPr>
              <w:spacing w:after="60"/>
              <w:ind w:left="34"/>
              <w:jc w:val="both"/>
              <w:rPr>
                <w:noProof/>
                <w:lang w:val="lt-LT"/>
              </w:rPr>
            </w:pPr>
          </w:p>
        </w:tc>
        <w:tc>
          <w:tcPr>
            <w:tcW w:w="1742" w:type="dxa"/>
            <w:vMerge w:val="restart"/>
          </w:tcPr>
          <w:p w14:paraId="70C63B3E" w14:textId="7E5D1487" w:rsidR="00957259" w:rsidRPr="00EE5187" w:rsidRDefault="00957259" w:rsidP="003E151D">
            <w:pPr>
              <w:pStyle w:val="ListParagraph"/>
              <w:numPr>
                <w:ilvl w:val="0"/>
                <w:numId w:val="4"/>
              </w:numPr>
              <w:spacing w:line="240" w:lineRule="auto"/>
              <w:ind w:right="-104"/>
              <w:contextualSpacing w:val="0"/>
              <w:rPr>
                <w:noProof/>
                <w:lang w:val="lt-LT"/>
              </w:rPr>
            </w:pPr>
            <w:r w:rsidRPr="00EE5187">
              <w:rPr>
                <w:b/>
                <w:bCs/>
                <w:noProof/>
                <w:lang w:val="lt-LT"/>
              </w:rPr>
              <w:t xml:space="preserve">Deadlines for submission of </w:t>
            </w:r>
            <w:r w:rsidR="004721D9" w:rsidRPr="00EE5187">
              <w:rPr>
                <w:b/>
                <w:bCs/>
                <w:noProof/>
                <w:lang w:val="lt-LT"/>
              </w:rPr>
              <w:t>A</w:t>
            </w:r>
            <w:r w:rsidRPr="00EE5187">
              <w:rPr>
                <w:b/>
                <w:bCs/>
                <w:noProof/>
                <w:lang w:val="lt-LT"/>
              </w:rPr>
              <w:t xml:space="preserve">pplications and </w:t>
            </w:r>
            <w:r w:rsidR="004721D9" w:rsidRPr="00EE5187">
              <w:rPr>
                <w:b/>
                <w:bCs/>
                <w:noProof/>
                <w:lang w:val="lt-LT"/>
              </w:rPr>
              <w:t>T</w:t>
            </w:r>
            <w:r w:rsidRPr="00EE5187">
              <w:rPr>
                <w:b/>
                <w:bCs/>
                <w:noProof/>
                <w:lang w:val="lt-LT"/>
              </w:rPr>
              <w:t>enders</w:t>
            </w:r>
          </w:p>
        </w:tc>
        <w:tc>
          <w:tcPr>
            <w:tcW w:w="708" w:type="dxa"/>
          </w:tcPr>
          <w:p w14:paraId="311881BC"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401921A3" w14:textId="1E836077" w:rsidR="00957259" w:rsidRPr="00EE5187" w:rsidRDefault="00957259" w:rsidP="00C47164">
            <w:pPr>
              <w:spacing w:after="120" w:line="240" w:lineRule="auto"/>
              <w:ind w:left="-11"/>
              <w:jc w:val="both"/>
              <w:rPr>
                <w:noProof/>
                <w:lang w:val="lt-LT"/>
              </w:rPr>
            </w:pPr>
            <w:r w:rsidRPr="00EE5187">
              <w:rPr>
                <w:noProof/>
                <w:lang w:val="lt-LT"/>
              </w:rPr>
              <w:t>The specific deadlines for the submission of Applications and Tenders shall be indicated in the CVP IS.</w:t>
            </w:r>
          </w:p>
        </w:tc>
      </w:tr>
      <w:tr w:rsidR="00957259" w:rsidRPr="00EE5187" w14:paraId="1C23DD14" w14:textId="5AED58D6" w:rsidTr="003E151D">
        <w:tc>
          <w:tcPr>
            <w:tcW w:w="1699" w:type="dxa"/>
            <w:vMerge/>
            <w:tcMar>
              <w:top w:w="28" w:type="dxa"/>
              <w:bottom w:w="28" w:type="dxa"/>
            </w:tcMar>
          </w:tcPr>
          <w:p w14:paraId="55E07752" w14:textId="77777777" w:rsidR="00957259" w:rsidRPr="00EE5187" w:rsidRDefault="00957259" w:rsidP="00D40BD7">
            <w:pPr>
              <w:pStyle w:val="ListParagraph"/>
              <w:ind w:left="316"/>
              <w:rPr>
                <w:b/>
                <w:bCs/>
                <w:noProof/>
                <w:lang w:val="lt-LT"/>
              </w:rPr>
            </w:pPr>
          </w:p>
        </w:tc>
        <w:tc>
          <w:tcPr>
            <w:tcW w:w="710" w:type="dxa"/>
          </w:tcPr>
          <w:p w14:paraId="423ABECB" w14:textId="77777777" w:rsidR="00957259" w:rsidRPr="00EE5187" w:rsidRDefault="00957259" w:rsidP="00D40BD7">
            <w:pPr>
              <w:pStyle w:val="ListParagraph"/>
              <w:numPr>
                <w:ilvl w:val="1"/>
                <w:numId w:val="1"/>
              </w:numPr>
              <w:spacing w:after="60"/>
              <w:ind w:left="794" w:hanging="760"/>
              <w:contextualSpacing w:val="0"/>
              <w:jc w:val="both"/>
              <w:rPr>
                <w:b/>
                <w:bCs/>
                <w:noProof/>
                <w:lang w:val="lt-LT"/>
              </w:rPr>
            </w:pPr>
          </w:p>
        </w:tc>
        <w:tc>
          <w:tcPr>
            <w:tcW w:w="4780" w:type="dxa"/>
            <w:gridSpan w:val="5"/>
            <w:tcMar>
              <w:top w:w="28" w:type="dxa"/>
              <w:bottom w:w="28" w:type="dxa"/>
            </w:tcMar>
          </w:tcPr>
          <w:p w14:paraId="7B139B03" w14:textId="5266864B" w:rsidR="00957259" w:rsidRPr="00EE5187" w:rsidRDefault="00957259" w:rsidP="00C47164">
            <w:pPr>
              <w:spacing w:after="60"/>
              <w:ind w:left="34"/>
              <w:jc w:val="both"/>
              <w:rPr>
                <w:noProof/>
                <w:lang w:val="lt-LT"/>
              </w:rPr>
            </w:pPr>
            <w:r w:rsidRPr="00EE5187">
              <w:rPr>
                <w:b/>
                <w:bCs/>
                <w:noProof/>
                <w:lang w:val="lt-LT"/>
              </w:rPr>
              <w:t>Pirminio Pasiūlymo</w:t>
            </w:r>
            <w:r w:rsidRPr="00EE5187">
              <w:rPr>
                <w:noProof/>
                <w:lang w:val="lt-LT"/>
              </w:rPr>
              <w:t xml:space="preserve"> pateikimo terminas, vadovaujantis VPĮ 62 str. 6 d. / PĮ 74 str. 4 d., nustatomas </w:t>
            </w:r>
            <w:r w:rsidRPr="00EE5187">
              <w:rPr>
                <w:b/>
                <w:bCs/>
                <w:noProof/>
                <w:lang w:val="lt-LT"/>
              </w:rPr>
              <w:t>ne trumpesnis kaip 2 darbo dienos</w:t>
            </w:r>
            <w:r w:rsidRPr="00EE5187">
              <w:rPr>
                <w:noProof/>
                <w:lang w:val="lt-LT"/>
              </w:rPr>
              <w:t xml:space="preserve">, jeigu tiekėjas iki Paraiškų pateikimo termino pabaigos CVP IS priemonėmis nepateiks prieštaravimo dėl šio termino. </w:t>
            </w:r>
          </w:p>
          <w:p w14:paraId="1F4E5BC8" w14:textId="0EDAE72E" w:rsidR="00957259" w:rsidRPr="00EE5187" w:rsidRDefault="00957259" w:rsidP="00C47164">
            <w:pPr>
              <w:spacing w:after="60"/>
              <w:jc w:val="both"/>
              <w:rPr>
                <w:noProof/>
                <w:lang w:val="lt-LT"/>
              </w:rPr>
            </w:pPr>
            <w:r w:rsidRPr="00EE5187">
              <w:rPr>
                <w:noProof/>
                <w:lang w:val="lt-LT"/>
              </w:rPr>
              <w:t>Tiksli Pirminio pasiūlymo pateikimo data ir laikas bus nurodyti kvietime pateikti Pirminį pasiūlymą.</w:t>
            </w:r>
          </w:p>
        </w:tc>
        <w:tc>
          <w:tcPr>
            <w:tcW w:w="283" w:type="dxa"/>
          </w:tcPr>
          <w:p w14:paraId="49C94E4B" w14:textId="77777777" w:rsidR="00957259" w:rsidRPr="00EE5187" w:rsidRDefault="00957259" w:rsidP="00D40BD7">
            <w:pPr>
              <w:spacing w:after="60"/>
              <w:ind w:left="34"/>
              <w:jc w:val="both"/>
              <w:rPr>
                <w:noProof/>
                <w:lang w:val="lt-LT"/>
              </w:rPr>
            </w:pPr>
          </w:p>
        </w:tc>
        <w:tc>
          <w:tcPr>
            <w:tcW w:w="1742" w:type="dxa"/>
            <w:vMerge/>
          </w:tcPr>
          <w:p w14:paraId="392875FF" w14:textId="77777777" w:rsidR="00957259" w:rsidRPr="00EE5187" w:rsidRDefault="00957259" w:rsidP="00D40BD7">
            <w:pPr>
              <w:spacing w:after="60"/>
              <w:ind w:left="34"/>
              <w:jc w:val="both"/>
              <w:rPr>
                <w:noProof/>
                <w:lang w:val="lt-LT"/>
              </w:rPr>
            </w:pPr>
          </w:p>
        </w:tc>
        <w:tc>
          <w:tcPr>
            <w:tcW w:w="708" w:type="dxa"/>
          </w:tcPr>
          <w:p w14:paraId="165B9ADD"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0D669B6A" w14:textId="743452DB" w:rsidR="00957259" w:rsidRPr="00EE5187" w:rsidRDefault="00957259" w:rsidP="004721D9">
            <w:pPr>
              <w:spacing w:after="60" w:line="240" w:lineRule="auto"/>
              <w:ind w:left="-11"/>
              <w:jc w:val="both"/>
              <w:rPr>
                <w:noProof/>
                <w:lang w:val="lt-LT"/>
              </w:rPr>
            </w:pPr>
            <w:r w:rsidRPr="00EE5187">
              <w:rPr>
                <w:noProof/>
                <w:lang w:val="lt-LT"/>
              </w:rPr>
              <w:t xml:space="preserve">The deadline for the submission of </w:t>
            </w:r>
            <w:r w:rsidRPr="00EE5187">
              <w:rPr>
                <w:b/>
                <w:bCs/>
                <w:noProof/>
                <w:lang w:val="lt-LT"/>
              </w:rPr>
              <w:t>the Initial Tender</w:t>
            </w:r>
            <w:r w:rsidRPr="00EE5187">
              <w:rPr>
                <w:noProof/>
                <w:lang w:val="lt-LT"/>
              </w:rPr>
              <w:t xml:space="preserve">, in accordance with Article 62(6) of the PPL / Article 74(4) of the PL, shall be set at a </w:t>
            </w:r>
            <w:r w:rsidRPr="00EE5187">
              <w:rPr>
                <w:b/>
                <w:bCs/>
                <w:noProof/>
                <w:lang w:val="lt-LT"/>
              </w:rPr>
              <w:t>minimum of 2 working days</w:t>
            </w:r>
            <w:r w:rsidRPr="00EE5187">
              <w:rPr>
                <w:noProof/>
                <w:lang w:val="lt-LT"/>
              </w:rPr>
              <w:t xml:space="preserve">, unless the Supplier lodges an objection to this deadline by means of the CVP-IS by the deadline for the submission of the Tender. </w:t>
            </w:r>
          </w:p>
          <w:p w14:paraId="5E75E933" w14:textId="1DD66A81" w:rsidR="00957259" w:rsidRPr="00EE5187" w:rsidRDefault="00957259" w:rsidP="00C47164">
            <w:pPr>
              <w:spacing w:after="120" w:line="240" w:lineRule="auto"/>
              <w:jc w:val="both"/>
              <w:rPr>
                <w:noProof/>
                <w:lang w:val="lt-LT"/>
              </w:rPr>
            </w:pPr>
            <w:r w:rsidRPr="00EE5187">
              <w:rPr>
                <w:noProof/>
                <w:lang w:val="lt-LT"/>
              </w:rPr>
              <w:t>The exact date and time for the submission of the Initial Tender will be specified in the call for Initial Tenders.</w:t>
            </w:r>
          </w:p>
        </w:tc>
      </w:tr>
      <w:tr w:rsidR="00957259" w:rsidRPr="00EE5187" w14:paraId="33D76B68" w14:textId="3786DE11" w:rsidTr="003E151D">
        <w:tc>
          <w:tcPr>
            <w:tcW w:w="1699" w:type="dxa"/>
            <w:vMerge/>
            <w:tcMar>
              <w:top w:w="28" w:type="dxa"/>
              <w:bottom w:w="28" w:type="dxa"/>
            </w:tcMar>
          </w:tcPr>
          <w:p w14:paraId="39C30A5C" w14:textId="77777777" w:rsidR="00957259" w:rsidRPr="00EE5187" w:rsidRDefault="00957259" w:rsidP="000B3918">
            <w:pPr>
              <w:rPr>
                <w:noProof/>
                <w:lang w:val="lt-LT"/>
              </w:rPr>
            </w:pPr>
          </w:p>
        </w:tc>
        <w:tc>
          <w:tcPr>
            <w:tcW w:w="710" w:type="dxa"/>
          </w:tcPr>
          <w:p w14:paraId="689464A9" w14:textId="77777777" w:rsidR="00957259" w:rsidRPr="00EE5187" w:rsidRDefault="00957259" w:rsidP="000B3918">
            <w:pPr>
              <w:pStyle w:val="ListParagraph"/>
              <w:numPr>
                <w:ilvl w:val="2"/>
                <w:numId w:val="1"/>
              </w:numPr>
              <w:spacing w:after="60"/>
              <w:ind w:left="739" w:hanging="709"/>
              <w:contextualSpacing w:val="0"/>
              <w:jc w:val="both"/>
              <w:rPr>
                <w:noProof/>
                <w:lang w:val="lt-LT"/>
              </w:rPr>
            </w:pPr>
          </w:p>
        </w:tc>
        <w:tc>
          <w:tcPr>
            <w:tcW w:w="4780" w:type="dxa"/>
            <w:gridSpan w:val="5"/>
            <w:tcMar>
              <w:top w:w="28" w:type="dxa"/>
              <w:bottom w:w="28" w:type="dxa"/>
            </w:tcMar>
          </w:tcPr>
          <w:p w14:paraId="0A7133A8" w14:textId="6F63F3FF" w:rsidR="00957259" w:rsidRPr="00EE5187" w:rsidRDefault="00957259" w:rsidP="00C47164">
            <w:pPr>
              <w:spacing w:after="60"/>
              <w:ind w:left="30"/>
              <w:jc w:val="both"/>
              <w:rPr>
                <w:noProof/>
                <w:lang w:val="lt-LT"/>
              </w:rPr>
            </w:pPr>
            <w:r w:rsidRPr="00EE5187">
              <w:rPr>
                <w:noProof/>
                <w:lang w:val="lt-LT"/>
              </w:rPr>
              <w:t>Tiekėjui pateikus Paraišką pirkime, laikoma, jog tiekėjas sutinka su visomis Pirkimo sąlygomis įskaitant ir tai, kad Pirminių pasiūlymų pateikimo terminas yra suderintas, toks koks jis nustatytas 12.2. punkte;</w:t>
            </w:r>
          </w:p>
        </w:tc>
        <w:tc>
          <w:tcPr>
            <w:tcW w:w="283" w:type="dxa"/>
          </w:tcPr>
          <w:p w14:paraId="75BDF803" w14:textId="77777777" w:rsidR="00957259" w:rsidRPr="00EE5187" w:rsidRDefault="00957259" w:rsidP="000B3918">
            <w:pPr>
              <w:spacing w:after="60"/>
              <w:ind w:left="34"/>
              <w:jc w:val="both"/>
              <w:rPr>
                <w:noProof/>
                <w:lang w:val="lt-LT"/>
              </w:rPr>
            </w:pPr>
          </w:p>
        </w:tc>
        <w:tc>
          <w:tcPr>
            <w:tcW w:w="1742" w:type="dxa"/>
            <w:vMerge/>
          </w:tcPr>
          <w:p w14:paraId="0FC1D2BA" w14:textId="77777777" w:rsidR="00957259" w:rsidRPr="00EE5187" w:rsidRDefault="00957259" w:rsidP="000B3918">
            <w:pPr>
              <w:spacing w:after="60"/>
              <w:ind w:left="34"/>
              <w:jc w:val="both"/>
              <w:rPr>
                <w:noProof/>
                <w:lang w:val="lt-LT"/>
              </w:rPr>
            </w:pPr>
          </w:p>
        </w:tc>
        <w:tc>
          <w:tcPr>
            <w:tcW w:w="708" w:type="dxa"/>
          </w:tcPr>
          <w:p w14:paraId="126C25AD" w14:textId="77777777" w:rsidR="00957259" w:rsidRPr="00EE5187" w:rsidRDefault="00957259" w:rsidP="00F46887">
            <w:pPr>
              <w:pStyle w:val="ListParagraph"/>
              <w:numPr>
                <w:ilvl w:val="2"/>
                <w:numId w:val="4"/>
              </w:numPr>
              <w:spacing w:after="120" w:line="240" w:lineRule="auto"/>
              <w:ind w:left="598" w:hanging="598"/>
              <w:contextualSpacing w:val="0"/>
              <w:jc w:val="both"/>
              <w:rPr>
                <w:noProof/>
                <w:lang w:val="lt-LT"/>
              </w:rPr>
            </w:pPr>
          </w:p>
        </w:tc>
        <w:tc>
          <w:tcPr>
            <w:tcW w:w="5181" w:type="dxa"/>
            <w:gridSpan w:val="5"/>
          </w:tcPr>
          <w:p w14:paraId="4C01F5E9" w14:textId="241345DE" w:rsidR="00957259" w:rsidRPr="00EE5187" w:rsidRDefault="00957259" w:rsidP="00083D95">
            <w:pPr>
              <w:spacing w:after="120" w:line="240" w:lineRule="auto"/>
              <w:jc w:val="both"/>
              <w:rPr>
                <w:noProof/>
                <w:lang w:val="lt-LT"/>
              </w:rPr>
            </w:pPr>
            <w:r w:rsidRPr="00EE5187">
              <w:rPr>
                <w:noProof/>
                <w:lang w:val="lt-LT"/>
              </w:rPr>
              <w:t>Once the Supplier has submitted an Application in the Procurement, the Supplier shall be deemed to have accepted all the Procurement Conditions, including the agreed deadline for the submission of Initial tenders set out in Clause 12.2;</w:t>
            </w:r>
          </w:p>
        </w:tc>
      </w:tr>
      <w:tr w:rsidR="00957259" w:rsidRPr="00EE5187" w14:paraId="35E61BAF" w14:textId="35F62BDE" w:rsidTr="003E151D">
        <w:tc>
          <w:tcPr>
            <w:tcW w:w="1699" w:type="dxa"/>
            <w:vMerge/>
            <w:tcMar>
              <w:top w:w="28" w:type="dxa"/>
              <w:bottom w:w="28" w:type="dxa"/>
            </w:tcMar>
          </w:tcPr>
          <w:p w14:paraId="6A40312C" w14:textId="77777777" w:rsidR="00957259" w:rsidRPr="00EE5187" w:rsidRDefault="00957259" w:rsidP="000B3918">
            <w:pPr>
              <w:rPr>
                <w:noProof/>
                <w:lang w:val="lt-LT"/>
              </w:rPr>
            </w:pPr>
          </w:p>
        </w:tc>
        <w:tc>
          <w:tcPr>
            <w:tcW w:w="710" w:type="dxa"/>
          </w:tcPr>
          <w:p w14:paraId="5EC23085" w14:textId="77777777" w:rsidR="00957259" w:rsidRPr="00EE5187" w:rsidRDefault="00957259" w:rsidP="000B3918">
            <w:pPr>
              <w:pStyle w:val="ListParagraph"/>
              <w:numPr>
                <w:ilvl w:val="2"/>
                <w:numId w:val="1"/>
              </w:numPr>
              <w:spacing w:after="60"/>
              <w:ind w:left="739" w:hanging="709"/>
              <w:contextualSpacing w:val="0"/>
              <w:jc w:val="both"/>
              <w:rPr>
                <w:noProof/>
                <w:lang w:val="lt-LT"/>
              </w:rPr>
            </w:pPr>
          </w:p>
        </w:tc>
        <w:tc>
          <w:tcPr>
            <w:tcW w:w="4780" w:type="dxa"/>
            <w:gridSpan w:val="5"/>
            <w:tcMar>
              <w:top w:w="28" w:type="dxa"/>
              <w:bottom w:w="28" w:type="dxa"/>
            </w:tcMar>
          </w:tcPr>
          <w:p w14:paraId="3BAB4E42" w14:textId="49B5CE8F" w:rsidR="00957259" w:rsidRPr="00EE5187" w:rsidRDefault="00957259" w:rsidP="00083D95">
            <w:pPr>
              <w:spacing w:after="60"/>
              <w:ind w:left="30"/>
              <w:jc w:val="both"/>
              <w:rPr>
                <w:noProof/>
                <w:lang w:val="lt-LT"/>
              </w:rPr>
            </w:pPr>
            <w:r w:rsidRPr="00EE5187">
              <w:rPr>
                <w:noProof/>
                <w:lang w:val="lt-LT"/>
              </w:rPr>
              <w:t>Jei tiekėjas nesutinka su 12.2. punkte nustatytu Pirminių pasiūlymų pateikimo terminu, apie tai iki Paraiškų pateikimo termino pabaigos CVP IS priemonėmis jis turi informuoti pirkimo vykdytoją. Tokiu atveju, vadovaujantis VPĮ 62 str. 6 d. / PĮ 74 str. 4 d., Pirminio pasiūlymo pateikimui nustatomi ne mažiau kaip 10 kalendorinių dienų.</w:t>
            </w:r>
          </w:p>
        </w:tc>
        <w:tc>
          <w:tcPr>
            <w:tcW w:w="283" w:type="dxa"/>
          </w:tcPr>
          <w:p w14:paraId="09B587CD" w14:textId="77777777" w:rsidR="00957259" w:rsidRPr="00EE5187" w:rsidRDefault="00957259" w:rsidP="000B3918">
            <w:pPr>
              <w:spacing w:after="60"/>
              <w:ind w:left="34"/>
              <w:jc w:val="both"/>
              <w:rPr>
                <w:noProof/>
                <w:lang w:val="lt-LT"/>
              </w:rPr>
            </w:pPr>
          </w:p>
        </w:tc>
        <w:tc>
          <w:tcPr>
            <w:tcW w:w="1742" w:type="dxa"/>
            <w:vMerge/>
          </w:tcPr>
          <w:p w14:paraId="17CCFEB8" w14:textId="77777777" w:rsidR="00957259" w:rsidRPr="00EE5187" w:rsidRDefault="00957259" w:rsidP="000B3918">
            <w:pPr>
              <w:spacing w:after="60"/>
              <w:ind w:left="34"/>
              <w:jc w:val="both"/>
              <w:rPr>
                <w:noProof/>
                <w:lang w:val="lt-LT"/>
              </w:rPr>
            </w:pPr>
          </w:p>
        </w:tc>
        <w:tc>
          <w:tcPr>
            <w:tcW w:w="708" w:type="dxa"/>
          </w:tcPr>
          <w:p w14:paraId="33942969" w14:textId="77777777" w:rsidR="00957259" w:rsidRPr="00EE5187" w:rsidRDefault="00957259" w:rsidP="00F46887">
            <w:pPr>
              <w:pStyle w:val="ListParagraph"/>
              <w:numPr>
                <w:ilvl w:val="2"/>
                <w:numId w:val="4"/>
              </w:numPr>
              <w:spacing w:after="120" w:line="240" w:lineRule="auto"/>
              <w:ind w:left="598" w:hanging="598"/>
              <w:contextualSpacing w:val="0"/>
              <w:jc w:val="both"/>
              <w:rPr>
                <w:noProof/>
                <w:lang w:val="lt-LT"/>
              </w:rPr>
            </w:pPr>
          </w:p>
        </w:tc>
        <w:tc>
          <w:tcPr>
            <w:tcW w:w="5181" w:type="dxa"/>
            <w:gridSpan w:val="5"/>
          </w:tcPr>
          <w:p w14:paraId="3FFDA31D" w14:textId="075DC67C" w:rsidR="00957259" w:rsidRPr="00EE5187" w:rsidRDefault="00957259" w:rsidP="00083D95">
            <w:pPr>
              <w:spacing w:after="120" w:line="240" w:lineRule="auto"/>
              <w:jc w:val="both"/>
              <w:rPr>
                <w:noProof/>
                <w:lang w:val="lt-LT"/>
              </w:rPr>
            </w:pPr>
            <w:r w:rsidRPr="00EE5187">
              <w:rPr>
                <w:noProof/>
                <w:lang w:val="lt-LT"/>
              </w:rPr>
              <w:t>If the supplier does not agree with the deadline for the submission of Initial Tenders set out in Clause 12.2, it shall inform the contracting authority by means of the CVP IS before the deadline for the submission of Applications. In this case, in accordance with Article 62(6) of the PPL / Article 74(4) of the PL, the time limit for the submission of the Initial Tender shall not be less than 10 calendar days.</w:t>
            </w:r>
          </w:p>
        </w:tc>
      </w:tr>
      <w:tr w:rsidR="00957259" w:rsidRPr="00EE5187" w14:paraId="327C97E0" w14:textId="53444FAB" w:rsidTr="003E151D">
        <w:tc>
          <w:tcPr>
            <w:tcW w:w="1699" w:type="dxa"/>
            <w:vMerge/>
            <w:tcMar>
              <w:top w:w="28" w:type="dxa"/>
              <w:bottom w:w="28" w:type="dxa"/>
            </w:tcMar>
          </w:tcPr>
          <w:p w14:paraId="65BBE912" w14:textId="77777777" w:rsidR="00957259" w:rsidRPr="00EE5187" w:rsidRDefault="00957259" w:rsidP="00BC0E65">
            <w:pPr>
              <w:rPr>
                <w:noProof/>
                <w:lang w:val="lt-LT"/>
              </w:rPr>
            </w:pPr>
          </w:p>
        </w:tc>
        <w:tc>
          <w:tcPr>
            <w:tcW w:w="710" w:type="dxa"/>
          </w:tcPr>
          <w:p w14:paraId="1E1D38DD" w14:textId="77777777" w:rsidR="00957259" w:rsidRPr="00EE5187" w:rsidRDefault="00957259" w:rsidP="00BC0E65">
            <w:pPr>
              <w:pStyle w:val="ListParagraph"/>
              <w:numPr>
                <w:ilvl w:val="1"/>
                <w:numId w:val="1"/>
              </w:numPr>
              <w:spacing w:after="60"/>
              <w:ind w:left="794" w:hanging="760"/>
              <w:contextualSpacing w:val="0"/>
              <w:jc w:val="both"/>
              <w:rPr>
                <w:b/>
                <w:bCs/>
                <w:noProof/>
                <w:lang w:val="lt-LT"/>
              </w:rPr>
            </w:pPr>
          </w:p>
        </w:tc>
        <w:tc>
          <w:tcPr>
            <w:tcW w:w="4780" w:type="dxa"/>
            <w:gridSpan w:val="5"/>
            <w:tcMar>
              <w:top w:w="28" w:type="dxa"/>
              <w:bottom w:w="28" w:type="dxa"/>
            </w:tcMar>
          </w:tcPr>
          <w:p w14:paraId="74E93AAB" w14:textId="1541F33D" w:rsidR="00957259" w:rsidRPr="00EE5187" w:rsidRDefault="00957259" w:rsidP="00083D95">
            <w:pPr>
              <w:spacing w:after="60"/>
              <w:ind w:left="34"/>
              <w:jc w:val="both"/>
              <w:rPr>
                <w:noProof/>
                <w:lang w:val="lt-LT"/>
              </w:rPr>
            </w:pPr>
            <w:r w:rsidRPr="00EE5187">
              <w:rPr>
                <w:b/>
                <w:bCs/>
                <w:noProof/>
                <w:lang w:val="lt-LT"/>
              </w:rPr>
              <w:t>Pakeisto pasiūlymo</w:t>
            </w:r>
            <w:r w:rsidRPr="00EE5187">
              <w:rPr>
                <w:noProof/>
                <w:lang w:val="lt-LT"/>
              </w:rPr>
              <w:t xml:space="preserve"> (jei bus taikoma Derybų metu) pateikimo terminas nurodomas kvietime pateikti Pakeistą pasiūlymą.</w:t>
            </w:r>
          </w:p>
        </w:tc>
        <w:tc>
          <w:tcPr>
            <w:tcW w:w="283" w:type="dxa"/>
          </w:tcPr>
          <w:p w14:paraId="374FF0F2" w14:textId="77777777" w:rsidR="00957259" w:rsidRPr="00EE5187" w:rsidRDefault="00957259" w:rsidP="00BC0E65">
            <w:pPr>
              <w:spacing w:after="60"/>
              <w:ind w:left="34"/>
              <w:jc w:val="both"/>
              <w:rPr>
                <w:noProof/>
                <w:lang w:val="lt-LT"/>
              </w:rPr>
            </w:pPr>
          </w:p>
        </w:tc>
        <w:tc>
          <w:tcPr>
            <w:tcW w:w="1742" w:type="dxa"/>
            <w:vMerge/>
          </w:tcPr>
          <w:p w14:paraId="20CA2E8D" w14:textId="77777777" w:rsidR="00957259" w:rsidRPr="00EE5187" w:rsidRDefault="00957259" w:rsidP="00BC0E65">
            <w:pPr>
              <w:spacing w:after="60"/>
              <w:ind w:left="34"/>
              <w:jc w:val="both"/>
              <w:rPr>
                <w:noProof/>
                <w:lang w:val="lt-LT"/>
              </w:rPr>
            </w:pPr>
          </w:p>
        </w:tc>
        <w:tc>
          <w:tcPr>
            <w:tcW w:w="708" w:type="dxa"/>
          </w:tcPr>
          <w:p w14:paraId="7A118285"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7EB1393A" w14:textId="19F228BC" w:rsidR="00957259" w:rsidRPr="00EE5187" w:rsidRDefault="00957259" w:rsidP="00083D95">
            <w:pPr>
              <w:spacing w:after="120" w:line="240" w:lineRule="auto"/>
              <w:ind w:left="-11"/>
              <w:jc w:val="both"/>
              <w:rPr>
                <w:noProof/>
                <w:lang w:val="lt-LT"/>
              </w:rPr>
            </w:pPr>
            <w:r w:rsidRPr="00EE5187">
              <w:rPr>
                <w:noProof/>
                <w:lang w:val="lt-LT"/>
              </w:rPr>
              <w:t xml:space="preserve">The deadline for submission of </w:t>
            </w:r>
            <w:r w:rsidRPr="00EE5187">
              <w:rPr>
                <w:b/>
                <w:bCs/>
                <w:noProof/>
                <w:lang w:val="lt-LT"/>
              </w:rPr>
              <w:t>the Amended Tender</w:t>
            </w:r>
            <w:r w:rsidRPr="00EE5187">
              <w:rPr>
                <w:noProof/>
                <w:lang w:val="lt-LT"/>
              </w:rPr>
              <w:t xml:space="preserve"> (if applicable during the Negotiations) shall be specified in the invitation to submit a Amended Tender.</w:t>
            </w:r>
          </w:p>
        </w:tc>
      </w:tr>
      <w:tr w:rsidR="00957259" w:rsidRPr="00EE5187" w14:paraId="09F8408B" w14:textId="692A1406" w:rsidTr="003E151D">
        <w:tc>
          <w:tcPr>
            <w:tcW w:w="1699" w:type="dxa"/>
            <w:vMerge/>
            <w:tcMar>
              <w:top w:w="28" w:type="dxa"/>
              <w:bottom w:w="28" w:type="dxa"/>
            </w:tcMar>
          </w:tcPr>
          <w:p w14:paraId="6CA8CB93" w14:textId="77777777" w:rsidR="00957259" w:rsidRPr="00EE5187" w:rsidRDefault="00957259" w:rsidP="00BC0E65">
            <w:pPr>
              <w:rPr>
                <w:noProof/>
                <w:lang w:val="lt-LT"/>
              </w:rPr>
            </w:pPr>
          </w:p>
        </w:tc>
        <w:tc>
          <w:tcPr>
            <w:tcW w:w="710" w:type="dxa"/>
          </w:tcPr>
          <w:p w14:paraId="6B3459EB" w14:textId="77777777" w:rsidR="00957259" w:rsidRPr="00EE5187" w:rsidRDefault="00957259" w:rsidP="00BC0E65">
            <w:pPr>
              <w:pStyle w:val="ListParagraph"/>
              <w:numPr>
                <w:ilvl w:val="1"/>
                <w:numId w:val="1"/>
              </w:numPr>
              <w:spacing w:after="60"/>
              <w:ind w:left="794" w:hanging="760"/>
              <w:contextualSpacing w:val="0"/>
              <w:jc w:val="both"/>
              <w:rPr>
                <w:b/>
                <w:bCs/>
                <w:noProof/>
                <w:lang w:val="lt-LT"/>
              </w:rPr>
            </w:pPr>
          </w:p>
        </w:tc>
        <w:tc>
          <w:tcPr>
            <w:tcW w:w="4780" w:type="dxa"/>
            <w:gridSpan w:val="5"/>
            <w:tcMar>
              <w:top w:w="28" w:type="dxa"/>
              <w:bottom w:w="28" w:type="dxa"/>
            </w:tcMar>
          </w:tcPr>
          <w:p w14:paraId="2296B05A" w14:textId="135CD3C1" w:rsidR="00957259" w:rsidRPr="00EE5187" w:rsidRDefault="00957259" w:rsidP="00083D95">
            <w:pPr>
              <w:spacing w:after="60"/>
              <w:ind w:left="34"/>
              <w:jc w:val="both"/>
              <w:rPr>
                <w:noProof/>
                <w:lang w:val="lt-LT"/>
              </w:rPr>
            </w:pPr>
            <w:r w:rsidRPr="00EE5187">
              <w:rPr>
                <w:b/>
                <w:bCs/>
                <w:noProof/>
                <w:lang w:val="lt-LT"/>
              </w:rPr>
              <w:t>Galutinio pasiūlymo</w:t>
            </w:r>
            <w:r w:rsidRPr="00EE5187">
              <w:rPr>
                <w:noProof/>
                <w:lang w:val="lt-LT"/>
              </w:rPr>
              <w:t xml:space="preserve"> pateikimo terminas nurodomas kvietime pateikti Galutinį pasiūlymą. </w:t>
            </w:r>
          </w:p>
        </w:tc>
        <w:tc>
          <w:tcPr>
            <w:tcW w:w="283" w:type="dxa"/>
          </w:tcPr>
          <w:p w14:paraId="5014231E" w14:textId="77777777" w:rsidR="00957259" w:rsidRPr="00EE5187" w:rsidRDefault="00957259" w:rsidP="00BC0E65">
            <w:pPr>
              <w:spacing w:after="60"/>
              <w:ind w:left="34"/>
              <w:jc w:val="both"/>
              <w:rPr>
                <w:noProof/>
                <w:lang w:val="lt-LT"/>
              </w:rPr>
            </w:pPr>
          </w:p>
        </w:tc>
        <w:tc>
          <w:tcPr>
            <w:tcW w:w="1742" w:type="dxa"/>
            <w:vMerge/>
          </w:tcPr>
          <w:p w14:paraId="2F656581" w14:textId="77777777" w:rsidR="00957259" w:rsidRPr="00EE5187" w:rsidRDefault="00957259" w:rsidP="00BC0E65">
            <w:pPr>
              <w:spacing w:after="60"/>
              <w:ind w:left="34"/>
              <w:jc w:val="both"/>
              <w:rPr>
                <w:noProof/>
                <w:lang w:val="lt-LT"/>
              </w:rPr>
            </w:pPr>
          </w:p>
        </w:tc>
        <w:tc>
          <w:tcPr>
            <w:tcW w:w="708" w:type="dxa"/>
          </w:tcPr>
          <w:p w14:paraId="619D71F7"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0E4F1E06" w14:textId="3B37AABA" w:rsidR="00957259" w:rsidRPr="00EE5187" w:rsidRDefault="00957259" w:rsidP="00083D95">
            <w:pPr>
              <w:spacing w:after="120" w:line="240" w:lineRule="auto"/>
              <w:ind w:left="-11"/>
              <w:jc w:val="both"/>
              <w:rPr>
                <w:noProof/>
                <w:lang w:val="lt-LT"/>
              </w:rPr>
            </w:pPr>
            <w:r w:rsidRPr="00EE5187">
              <w:rPr>
                <w:noProof/>
                <w:lang w:val="lt-LT"/>
              </w:rPr>
              <w:t xml:space="preserve">The deadline for submission of </w:t>
            </w:r>
            <w:r w:rsidRPr="00EE5187">
              <w:rPr>
                <w:b/>
                <w:bCs/>
                <w:noProof/>
                <w:lang w:val="lt-LT"/>
              </w:rPr>
              <w:t>the Final Tender</w:t>
            </w:r>
            <w:r w:rsidRPr="00EE5187">
              <w:rPr>
                <w:noProof/>
                <w:lang w:val="lt-LT"/>
              </w:rPr>
              <w:t xml:space="preserve"> shall be specified in the call for the Final Tender. </w:t>
            </w:r>
          </w:p>
        </w:tc>
      </w:tr>
      <w:tr w:rsidR="00957259" w:rsidRPr="00EE5187" w14:paraId="39122F45" w14:textId="123B5911" w:rsidTr="003E151D">
        <w:tc>
          <w:tcPr>
            <w:tcW w:w="1699" w:type="dxa"/>
            <w:vMerge/>
            <w:tcMar>
              <w:top w:w="28" w:type="dxa"/>
              <w:bottom w:w="28" w:type="dxa"/>
            </w:tcMar>
          </w:tcPr>
          <w:p w14:paraId="03C3B608" w14:textId="77777777" w:rsidR="00957259" w:rsidRPr="00EE5187" w:rsidRDefault="00957259" w:rsidP="00BC0E65">
            <w:pPr>
              <w:rPr>
                <w:noProof/>
                <w:lang w:val="lt-LT"/>
              </w:rPr>
            </w:pPr>
          </w:p>
        </w:tc>
        <w:tc>
          <w:tcPr>
            <w:tcW w:w="710" w:type="dxa"/>
          </w:tcPr>
          <w:p w14:paraId="22E1BE2E" w14:textId="77777777" w:rsidR="00957259" w:rsidRPr="00EE5187" w:rsidRDefault="00957259" w:rsidP="00BC0E65">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62AF553" w14:textId="5AB668DD" w:rsidR="00957259" w:rsidRPr="00EE5187" w:rsidRDefault="00957259" w:rsidP="00083D95">
            <w:pPr>
              <w:spacing w:after="60"/>
              <w:ind w:left="34"/>
              <w:jc w:val="both"/>
              <w:rPr>
                <w:noProof/>
                <w:lang w:val="lt-LT"/>
              </w:rPr>
            </w:pPr>
            <w:r w:rsidRPr="00EE5187">
              <w:rPr>
                <w:noProof/>
                <w:lang w:val="lt-LT"/>
              </w:rPr>
              <w:t>KC neatsako dėl Paraiškų ir Pasiūlymų, kurie nebuvo gauti ar gauti pavėluotai dėl telekomunikacijų priemonių darbo sutrikimų ar kitų nenumatytų atvejų. Tiekėjas turi įvertinti CVP IS ir kitų sistemų galimus nesklandumus ir neatidėlioti Paraiškos ir/ar Pasiūlymo pateikimo paskutinei minutei.</w:t>
            </w:r>
          </w:p>
        </w:tc>
        <w:tc>
          <w:tcPr>
            <w:tcW w:w="283" w:type="dxa"/>
          </w:tcPr>
          <w:p w14:paraId="3CAAEA2A" w14:textId="77777777" w:rsidR="00957259" w:rsidRPr="00EE5187" w:rsidRDefault="00957259" w:rsidP="00BC0E65">
            <w:pPr>
              <w:spacing w:after="60"/>
              <w:ind w:left="34"/>
              <w:jc w:val="both"/>
              <w:rPr>
                <w:noProof/>
                <w:lang w:val="lt-LT"/>
              </w:rPr>
            </w:pPr>
          </w:p>
        </w:tc>
        <w:tc>
          <w:tcPr>
            <w:tcW w:w="1742" w:type="dxa"/>
            <w:vMerge/>
          </w:tcPr>
          <w:p w14:paraId="7339B93F" w14:textId="77777777" w:rsidR="00957259" w:rsidRPr="00EE5187" w:rsidRDefault="00957259" w:rsidP="00BC0E65">
            <w:pPr>
              <w:spacing w:after="60"/>
              <w:ind w:left="34"/>
              <w:jc w:val="both"/>
              <w:rPr>
                <w:noProof/>
                <w:lang w:val="lt-LT"/>
              </w:rPr>
            </w:pPr>
          </w:p>
        </w:tc>
        <w:tc>
          <w:tcPr>
            <w:tcW w:w="708" w:type="dxa"/>
          </w:tcPr>
          <w:p w14:paraId="65062DCC"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09D4ADD5" w14:textId="4AA6332D" w:rsidR="00957259" w:rsidRPr="00EE5187" w:rsidRDefault="00957259" w:rsidP="00083D95">
            <w:pPr>
              <w:spacing w:after="120" w:line="240" w:lineRule="auto"/>
              <w:ind w:left="-11"/>
              <w:jc w:val="both"/>
              <w:rPr>
                <w:noProof/>
                <w:lang w:val="lt-LT"/>
              </w:rPr>
            </w:pPr>
            <w:r w:rsidRPr="00EE5187">
              <w:rPr>
                <w:noProof/>
                <w:lang w:val="lt-LT"/>
              </w:rPr>
              <w:t>The KC shall not be liable for Applications and Tenders that are not received or received late due to telecommunication failures or other unforeseen circumstances. The Supplier must assess the possible failures of the CVP IS and other systems and not postpone the submission of the Application and/or the Tender to the last minute.</w:t>
            </w:r>
          </w:p>
        </w:tc>
      </w:tr>
      <w:tr w:rsidR="00957259" w:rsidRPr="00EE5187" w14:paraId="46301101" w14:textId="4944DEFE" w:rsidTr="003E151D">
        <w:tc>
          <w:tcPr>
            <w:tcW w:w="1699" w:type="dxa"/>
            <w:tcMar>
              <w:top w:w="28" w:type="dxa"/>
              <w:bottom w:w="28" w:type="dxa"/>
            </w:tcMar>
          </w:tcPr>
          <w:p w14:paraId="681413A5" w14:textId="77777777" w:rsidR="00957259" w:rsidRPr="00EE5187" w:rsidRDefault="00957259" w:rsidP="00D40BD7">
            <w:pPr>
              <w:rPr>
                <w:noProof/>
                <w:lang w:val="lt-LT"/>
              </w:rPr>
            </w:pPr>
          </w:p>
        </w:tc>
        <w:tc>
          <w:tcPr>
            <w:tcW w:w="710" w:type="dxa"/>
          </w:tcPr>
          <w:p w14:paraId="5699293A" w14:textId="77777777" w:rsidR="00957259" w:rsidRPr="00EE5187" w:rsidRDefault="00957259" w:rsidP="00D40BD7">
            <w:pPr>
              <w:rPr>
                <w:noProof/>
                <w:lang w:val="lt-LT"/>
              </w:rPr>
            </w:pPr>
          </w:p>
        </w:tc>
        <w:tc>
          <w:tcPr>
            <w:tcW w:w="4780" w:type="dxa"/>
            <w:gridSpan w:val="5"/>
            <w:tcMar>
              <w:top w:w="28" w:type="dxa"/>
              <w:bottom w:w="28" w:type="dxa"/>
            </w:tcMar>
          </w:tcPr>
          <w:p w14:paraId="654293E1" w14:textId="674ED6F3" w:rsidR="00957259" w:rsidRPr="00EE5187" w:rsidRDefault="00957259" w:rsidP="00D40BD7">
            <w:pPr>
              <w:rPr>
                <w:noProof/>
                <w:lang w:val="lt-LT"/>
              </w:rPr>
            </w:pPr>
          </w:p>
        </w:tc>
        <w:tc>
          <w:tcPr>
            <w:tcW w:w="283" w:type="dxa"/>
          </w:tcPr>
          <w:p w14:paraId="31276910" w14:textId="77777777" w:rsidR="00957259" w:rsidRPr="00EE5187" w:rsidRDefault="00957259" w:rsidP="00D40BD7">
            <w:pPr>
              <w:rPr>
                <w:noProof/>
                <w:lang w:val="lt-LT"/>
              </w:rPr>
            </w:pPr>
          </w:p>
        </w:tc>
        <w:tc>
          <w:tcPr>
            <w:tcW w:w="1742" w:type="dxa"/>
          </w:tcPr>
          <w:p w14:paraId="5BC51C7C" w14:textId="77777777" w:rsidR="00957259" w:rsidRPr="00EE5187" w:rsidRDefault="00957259" w:rsidP="00D40BD7">
            <w:pPr>
              <w:rPr>
                <w:noProof/>
                <w:lang w:val="lt-LT"/>
              </w:rPr>
            </w:pPr>
          </w:p>
        </w:tc>
        <w:tc>
          <w:tcPr>
            <w:tcW w:w="708" w:type="dxa"/>
          </w:tcPr>
          <w:p w14:paraId="1B6421D8" w14:textId="77777777" w:rsidR="00957259" w:rsidRPr="00EE5187" w:rsidRDefault="00957259" w:rsidP="00D40BD7">
            <w:pPr>
              <w:rPr>
                <w:noProof/>
                <w:lang w:val="lt-LT"/>
              </w:rPr>
            </w:pPr>
          </w:p>
        </w:tc>
        <w:tc>
          <w:tcPr>
            <w:tcW w:w="5181" w:type="dxa"/>
            <w:gridSpan w:val="5"/>
          </w:tcPr>
          <w:p w14:paraId="722B8804" w14:textId="0F5A6F15" w:rsidR="00957259" w:rsidRPr="00EE5187" w:rsidRDefault="00957259" w:rsidP="00D40BD7">
            <w:pPr>
              <w:rPr>
                <w:noProof/>
                <w:lang w:val="lt-LT"/>
              </w:rPr>
            </w:pPr>
          </w:p>
        </w:tc>
      </w:tr>
      <w:tr w:rsidR="00957259" w:rsidRPr="00EE5187" w14:paraId="1DCF24BB" w14:textId="59589E02" w:rsidTr="003E151D">
        <w:tc>
          <w:tcPr>
            <w:tcW w:w="1699" w:type="dxa"/>
            <w:vMerge w:val="restart"/>
            <w:shd w:val="clear" w:color="auto" w:fill="FFFFFF" w:themeFill="background1"/>
            <w:tcMar>
              <w:top w:w="28" w:type="dxa"/>
              <w:bottom w:w="28" w:type="dxa"/>
            </w:tcMar>
          </w:tcPr>
          <w:p w14:paraId="4B666D5F" w14:textId="2F1E9B37" w:rsidR="00957259" w:rsidRPr="00EE5187" w:rsidRDefault="00957259" w:rsidP="003E151D">
            <w:pPr>
              <w:pStyle w:val="ListParagraph"/>
              <w:numPr>
                <w:ilvl w:val="0"/>
                <w:numId w:val="1"/>
              </w:numPr>
              <w:ind w:left="174" w:right="-111" w:hanging="284"/>
              <w:rPr>
                <w:noProof/>
                <w:lang w:val="lt-LT"/>
              </w:rPr>
            </w:pPr>
            <w:r w:rsidRPr="00EE5187">
              <w:rPr>
                <w:b/>
                <w:bCs/>
                <w:noProof/>
                <w:lang w:val="lt-LT"/>
              </w:rPr>
              <w:t>Susipažinimas su Paraiškomis / Pasiūlymais ir vertinimo konfidencialumas</w:t>
            </w:r>
          </w:p>
        </w:tc>
        <w:tc>
          <w:tcPr>
            <w:tcW w:w="710" w:type="dxa"/>
          </w:tcPr>
          <w:p w14:paraId="09D041CF" w14:textId="77777777" w:rsidR="00957259" w:rsidRPr="00EE5187" w:rsidRDefault="00957259" w:rsidP="006E54A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37EAD67" w14:textId="71274007" w:rsidR="00957259" w:rsidRPr="00EE5187" w:rsidRDefault="00957259" w:rsidP="00FD4E87">
            <w:pPr>
              <w:spacing w:after="60"/>
              <w:ind w:left="34"/>
              <w:jc w:val="both"/>
              <w:rPr>
                <w:noProof/>
                <w:lang w:val="lt-LT"/>
              </w:rPr>
            </w:pPr>
            <w:r w:rsidRPr="00EE5187">
              <w:rPr>
                <w:noProof/>
                <w:lang w:val="lt-LT"/>
              </w:rPr>
              <w:t>Pasiūlymų vertinimo ir nagrinėjimo procedūras atlieka Pirkimo komisija, tiekėjams ar jų įgaliotiems atstovams nedalyvaujant.</w:t>
            </w:r>
          </w:p>
        </w:tc>
        <w:tc>
          <w:tcPr>
            <w:tcW w:w="283" w:type="dxa"/>
          </w:tcPr>
          <w:p w14:paraId="307BC3EA" w14:textId="77777777" w:rsidR="00957259" w:rsidRPr="00EE5187" w:rsidRDefault="00957259" w:rsidP="006E54A8">
            <w:pPr>
              <w:spacing w:after="60"/>
              <w:ind w:left="34"/>
              <w:jc w:val="both"/>
              <w:rPr>
                <w:noProof/>
                <w:lang w:val="lt-LT"/>
              </w:rPr>
            </w:pPr>
          </w:p>
        </w:tc>
        <w:tc>
          <w:tcPr>
            <w:tcW w:w="1742" w:type="dxa"/>
            <w:vMerge w:val="restart"/>
          </w:tcPr>
          <w:p w14:paraId="0961476C" w14:textId="212561B2" w:rsidR="00957259" w:rsidRPr="00EE5187" w:rsidRDefault="00957259" w:rsidP="003E151D">
            <w:pPr>
              <w:pStyle w:val="ListParagraph"/>
              <w:numPr>
                <w:ilvl w:val="0"/>
                <w:numId w:val="4"/>
              </w:numPr>
              <w:spacing w:line="240" w:lineRule="auto"/>
              <w:ind w:right="-104"/>
              <w:contextualSpacing w:val="0"/>
              <w:rPr>
                <w:noProof/>
                <w:lang w:val="lt-LT"/>
              </w:rPr>
            </w:pPr>
            <w:r w:rsidRPr="00EE5187">
              <w:rPr>
                <w:b/>
                <w:bCs/>
                <w:noProof/>
                <w:lang w:val="lt-LT"/>
              </w:rPr>
              <w:t>Availability of Applications / Tenders and confidentiality of evaluation</w:t>
            </w:r>
          </w:p>
        </w:tc>
        <w:tc>
          <w:tcPr>
            <w:tcW w:w="708" w:type="dxa"/>
          </w:tcPr>
          <w:p w14:paraId="57A7EC30"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37B2994E" w14:textId="7C014458" w:rsidR="00957259" w:rsidRPr="00EE5187" w:rsidRDefault="00957259" w:rsidP="00FD4E87">
            <w:pPr>
              <w:spacing w:after="120" w:line="240" w:lineRule="auto"/>
              <w:ind w:left="-11"/>
              <w:jc w:val="both"/>
              <w:rPr>
                <w:noProof/>
                <w:lang w:val="lt-LT"/>
              </w:rPr>
            </w:pPr>
            <w:r w:rsidRPr="00EE5187">
              <w:rPr>
                <w:noProof/>
                <w:lang w:val="lt-LT"/>
              </w:rPr>
              <w:t>The evaluation and examination of tenders shall be carried out by the Procurement Commission in the absence of the suppliers or their authorised representatives.</w:t>
            </w:r>
          </w:p>
        </w:tc>
      </w:tr>
      <w:tr w:rsidR="00957259" w:rsidRPr="00EE5187" w14:paraId="0C18F3D4" w14:textId="77777777" w:rsidTr="003E151D">
        <w:tc>
          <w:tcPr>
            <w:tcW w:w="1699" w:type="dxa"/>
            <w:vMerge/>
            <w:tcMar>
              <w:top w:w="28" w:type="dxa"/>
              <w:bottom w:w="28" w:type="dxa"/>
            </w:tcMar>
          </w:tcPr>
          <w:p w14:paraId="28FA774B" w14:textId="77777777" w:rsidR="00957259" w:rsidRPr="00EE5187" w:rsidRDefault="00957259" w:rsidP="006E54A8">
            <w:pPr>
              <w:pStyle w:val="ListParagraph"/>
              <w:ind w:left="316" w:right="169"/>
              <w:rPr>
                <w:b/>
                <w:bCs/>
                <w:noProof/>
                <w:lang w:val="lt-LT"/>
              </w:rPr>
            </w:pPr>
          </w:p>
        </w:tc>
        <w:tc>
          <w:tcPr>
            <w:tcW w:w="710" w:type="dxa"/>
          </w:tcPr>
          <w:p w14:paraId="0D354C0A" w14:textId="77777777" w:rsidR="00957259" w:rsidRPr="00EE5187" w:rsidRDefault="00957259" w:rsidP="0048316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BBF5323" w14:textId="05619F9F" w:rsidR="00957259" w:rsidRPr="00EE5187" w:rsidRDefault="00957259" w:rsidP="00FD4E87">
            <w:pPr>
              <w:spacing w:after="60"/>
              <w:ind w:left="34"/>
              <w:jc w:val="both"/>
              <w:rPr>
                <w:noProof/>
                <w:lang w:val="lt-LT"/>
              </w:rPr>
            </w:pPr>
            <w:r w:rsidRPr="00EE5187">
              <w:rPr>
                <w:noProof/>
                <w:lang w:val="lt-LT"/>
              </w:rPr>
              <w:t>Pradinis susipažinimas su Paraiškomis ar Pasiūlymais vyksta Pirkimo komisijos posėdyje, skelbime apie Pirkimą nurodytu laiku, išskyrus atvejus, kai, vadovaujantis VPĮ 22 str. 1 ir  2  d. / PĮ 57 str. 1  ir 2 d. su Paraiškomis ar Pasiūlymais susipažįstama naudojantis  elektroninėmis priemonėmis. Pradiniu susipažinimu su Paraiškomis ar Pasiūlymais, pateiktais ne elektroninėmis priemonėmis, laikomas vokų su Paraiškomis ar Pasiūlymais atplėšimas.</w:t>
            </w:r>
          </w:p>
        </w:tc>
        <w:tc>
          <w:tcPr>
            <w:tcW w:w="283" w:type="dxa"/>
          </w:tcPr>
          <w:p w14:paraId="65E525DA" w14:textId="77777777" w:rsidR="00957259" w:rsidRPr="00EE5187" w:rsidRDefault="00957259" w:rsidP="006E54A8">
            <w:pPr>
              <w:spacing w:after="60"/>
              <w:ind w:left="34"/>
              <w:jc w:val="both"/>
              <w:rPr>
                <w:noProof/>
                <w:lang w:val="lt-LT"/>
              </w:rPr>
            </w:pPr>
          </w:p>
        </w:tc>
        <w:tc>
          <w:tcPr>
            <w:tcW w:w="1742" w:type="dxa"/>
            <w:vMerge/>
          </w:tcPr>
          <w:p w14:paraId="22EA089E" w14:textId="77777777" w:rsidR="00957259" w:rsidRPr="00EE5187" w:rsidRDefault="00957259" w:rsidP="006E54A8">
            <w:pPr>
              <w:spacing w:line="240" w:lineRule="auto"/>
              <w:ind w:right="174"/>
              <w:rPr>
                <w:b/>
                <w:bCs/>
                <w:noProof/>
                <w:lang w:val="lt-LT"/>
              </w:rPr>
            </w:pPr>
          </w:p>
        </w:tc>
        <w:tc>
          <w:tcPr>
            <w:tcW w:w="708" w:type="dxa"/>
          </w:tcPr>
          <w:p w14:paraId="4485EF82" w14:textId="77777777" w:rsidR="00957259" w:rsidRPr="00EE5187" w:rsidRDefault="00957259" w:rsidP="00F46887">
            <w:pPr>
              <w:pStyle w:val="ListParagraph"/>
              <w:numPr>
                <w:ilvl w:val="1"/>
                <w:numId w:val="4"/>
              </w:numPr>
              <w:spacing w:after="120" w:line="240" w:lineRule="auto"/>
              <w:ind w:left="641" w:hanging="652"/>
              <w:contextualSpacing w:val="0"/>
              <w:jc w:val="both"/>
              <w:rPr>
                <w:noProof/>
                <w:lang w:val="lt-LT"/>
              </w:rPr>
            </w:pPr>
          </w:p>
        </w:tc>
        <w:tc>
          <w:tcPr>
            <w:tcW w:w="5181" w:type="dxa"/>
            <w:gridSpan w:val="5"/>
          </w:tcPr>
          <w:p w14:paraId="075968DF" w14:textId="146D69F1" w:rsidR="00957259" w:rsidRPr="00EE5187" w:rsidRDefault="00957259" w:rsidP="00FD4E87">
            <w:pPr>
              <w:spacing w:after="120" w:line="240" w:lineRule="auto"/>
              <w:ind w:left="-11"/>
              <w:jc w:val="both"/>
              <w:rPr>
                <w:noProof/>
                <w:lang w:val="lt-LT"/>
              </w:rPr>
            </w:pPr>
            <w:r w:rsidRPr="00EE5187">
              <w:rPr>
                <w:noProof/>
                <w:lang w:val="lt-LT"/>
              </w:rPr>
              <w:t>Initially, the Applications or Tenders shall be made available at the meeting of the Procurement Committee at the time specified in the contract notice, except where, in accordance with Article 22(1) and (2) of the PPL / Article 57(1) and (2) of the PL, the Applications or Tenders are to be made available by electronic means. Initial availability of Applications or Tenders submitted not by electronic means shall be deemed to be the opening of the envelopes containing the Applications or Tenders.</w:t>
            </w:r>
          </w:p>
        </w:tc>
      </w:tr>
      <w:tr w:rsidR="00957259" w:rsidRPr="00EE5187" w14:paraId="7D285F00" w14:textId="5EDF494D" w:rsidTr="003E151D">
        <w:tc>
          <w:tcPr>
            <w:tcW w:w="1699" w:type="dxa"/>
            <w:tcMar>
              <w:top w:w="28" w:type="dxa"/>
              <w:bottom w:w="28" w:type="dxa"/>
            </w:tcMar>
          </w:tcPr>
          <w:p w14:paraId="22D9C5CA" w14:textId="77777777" w:rsidR="00957259" w:rsidRPr="00EE5187" w:rsidRDefault="00957259" w:rsidP="00D40BD7">
            <w:pPr>
              <w:rPr>
                <w:noProof/>
                <w:lang w:val="lt-LT"/>
              </w:rPr>
            </w:pPr>
          </w:p>
        </w:tc>
        <w:tc>
          <w:tcPr>
            <w:tcW w:w="710" w:type="dxa"/>
          </w:tcPr>
          <w:p w14:paraId="16E8A65B" w14:textId="77777777" w:rsidR="00957259" w:rsidRPr="00EE5187" w:rsidRDefault="00957259" w:rsidP="00D40BD7">
            <w:pPr>
              <w:rPr>
                <w:noProof/>
                <w:lang w:val="lt-LT"/>
              </w:rPr>
            </w:pPr>
          </w:p>
        </w:tc>
        <w:tc>
          <w:tcPr>
            <w:tcW w:w="4780" w:type="dxa"/>
            <w:gridSpan w:val="5"/>
            <w:tcMar>
              <w:top w:w="28" w:type="dxa"/>
              <w:bottom w:w="28" w:type="dxa"/>
            </w:tcMar>
          </w:tcPr>
          <w:p w14:paraId="1785A56F" w14:textId="15A5DBA9" w:rsidR="00957259" w:rsidRPr="00EE5187" w:rsidRDefault="00957259" w:rsidP="00D40BD7">
            <w:pPr>
              <w:rPr>
                <w:noProof/>
                <w:lang w:val="lt-LT"/>
              </w:rPr>
            </w:pPr>
          </w:p>
        </w:tc>
        <w:tc>
          <w:tcPr>
            <w:tcW w:w="283" w:type="dxa"/>
          </w:tcPr>
          <w:p w14:paraId="1D5AADC2" w14:textId="77777777" w:rsidR="00957259" w:rsidRPr="00EE5187" w:rsidRDefault="00957259" w:rsidP="00D40BD7">
            <w:pPr>
              <w:rPr>
                <w:noProof/>
                <w:lang w:val="lt-LT"/>
              </w:rPr>
            </w:pPr>
          </w:p>
        </w:tc>
        <w:tc>
          <w:tcPr>
            <w:tcW w:w="1742" w:type="dxa"/>
          </w:tcPr>
          <w:p w14:paraId="4299F681" w14:textId="77777777" w:rsidR="00957259" w:rsidRPr="00EE5187" w:rsidRDefault="00957259" w:rsidP="00D40BD7">
            <w:pPr>
              <w:rPr>
                <w:noProof/>
                <w:lang w:val="lt-LT"/>
              </w:rPr>
            </w:pPr>
          </w:p>
        </w:tc>
        <w:tc>
          <w:tcPr>
            <w:tcW w:w="708" w:type="dxa"/>
          </w:tcPr>
          <w:p w14:paraId="2365CA50" w14:textId="77777777" w:rsidR="00957259" w:rsidRPr="00EE5187" w:rsidRDefault="00957259" w:rsidP="00D40BD7">
            <w:pPr>
              <w:rPr>
                <w:noProof/>
                <w:lang w:val="lt-LT"/>
              </w:rPr>
            </w:pPr>
          </w:p>
        </w:tc>
        <w:tc>
          <w:tcPr>
            <w:tcW w:w="5181" w:type="dxa"/>
            <w:gridSpan w:val="5"/>
          </w:tcPr>
          <w:p w14:paraId="370BFD31" w14:textId="51D64018" w:rsidR="00957259" w:rsidRPr="00EE5187" w:rsidRDefault="00957259" w:rsidP="00D40BD7">
            <w:pPr>
              <w:rPr>
                <w:noProof/>
                <w:lang w:val="lt-LT"/>
              </w:rPr>
            </w:pPr>
          </w:p>
        </w:tc>
      </w:tr>
      <w:tr w:rsidR="00957259" w:rsidRPr="00EE5187" w14:paraId="5F89D6F7" w14:textId="5BD07ED0" w:rsidTr="003E151D">
        <w:tc>
          <w:tcPr>
            <w:tcW w:w="1699" w:type="dxa"/>
            <w:vMerge w:val="restart"/>
            <w:tcMar>
              <w:top w:w="28" w:type="dxa"/>
              <w:bottom w:w="28" w:type="dxa"/>
            </w:tcMar>
          </w:tcPr>
          <w:p w14:paraId="10D16E60" w14:textId="38E80759" w:rsidR="00957259" w:rsidRPr="00EE5187" w:rsidRDefault="00957259" w:rsidP="00ED7356">
            <w:pPr>
              <w:pStyle w:val="ListParagraph"/>
              <w:numPr>
                <w:ilvl w:val="0"/>
                <w:numId w:val="1"/>
              </w:numPr>
              <w:ind w:left="316" w:right="169" w:hanging="284"/>
              <w:rPr>
                <w:b/>
                <w:bCs/>
                <w:noProof/>
                <w:lang w:val="lt-LT"/>
              </w:rPr>
            </w:pPr>
            <w:r w:rsidRPr="00EE5187">
              <w:rPr>
                <w:b/>
                <w:bCs/>
                <w:noProof/>
                <w:lang w:val="lt-LT"/>
              </w:rPr>
              <w:t>Tiekėjo dokumentų kalba ir formatas</w:t>
            </w:r>
          </w:p>
        </w:tc>
        <w:tc>
          <w:tcPr>
            <w:tcW w:w="710" w:type="dxa"/>
          </w:tcPr>
          <w:p w14:paraId="2E1F57E2" w14:textId="77777777" w:rsidR="00957259" w:rsidRPr="00EE5187" w:rsidRDefault="00957259" w:rsidP="00ED7356">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D841797" w14:textId="4E304DA3" w:rsidR="00957259" w:rsidRPr="00EE5187" w:rsidRDefault="00957259" w:rsidP="00FD4E87">
            <w:pPr>
              <w:spacing w:after="60"/>
              <w:ind w:left="34"/>
              <w:jc w:val="both"/>
              <w:rPr>
                <w:noProof/>
                <w:lang w:val="lt-LT"/>
              </w:rPr>
            </w:pPr>
            <w:r w:rsidRPr="00EE5187">
              <w:rPr>
                <w:noProof/>
                <w:lang w:val="lt-LT"/>
              </w:rPr>
              <w:t>Paraiška ir Pasiūlymas ir su jais pateikiami dokumentai gali būti pateikiami lietuvių arba anglų kalba.</w:t>
            </w:r>
          </w:p>
        </w:tc>
        <w:tc>
          <w:tcPr>
            <w:tcW w:w="283" w:type="dxa"/>
          </w:tcPr>
          <w:p w14:paraId="52A04779" w14:textId="77777777" w:rsidR="00957259" w:rsidRPr="00EE5187" w:rsidRDefault="00957259" w:rsidP="00ED7356">
            <w:pPr>
              <w:spacing w:after="120" w:line="240" w:lineRule="auto"/>
              <w:ind w:left="1080"/>
              <w:jc w:val="both"/>
              <w:rPr>
                <w:noProof/>
                <w:lang w:val="lt-LT"/>
              </w:rPr>
            </w:pPr>
          </w:p>
        </w:tc>
        <w:tc>
          <w:tcPr>
            <w:tcW w:w="1742" w:type="dxa"/>
            <w:vMerge w:val="restart"/>
          </w:tcPr>
          <w:p w14:paraId="0A2BAB57" w14:textId="01286919" w:rsidR="00957259" w:rsidRPr="00EE5187" w:rsidRDefault="00957259" w:rsidP="00F46887">
            <w:pPr>
              <w:pStyle w:val="ListParagraph"/>
              <w:numPr>
                <w:ilvl w:val="0"/>
                <w:numId w:val="4"/>
              </w:numPr>
              <w:spacing w:line="240" w:lineRule="auto"/>
              <w:ind w:right="174"/>
              <w:contextualSpacing w:val="0"/>
              <w:rPr>
                <w:b/>
                <w:bCs/>
                <w:noProof/>
                <w:lang w:val="lt-LT"/>
              </w:rPr>
            </w:pPr>
            <w:r w:rsidRPr="00EE5187">
              <w:rPr>
                <w:b/>
                <w:bCs/>
                <w:noProof/>
                <w:lang w:val="lt-LT"/>
              </w:rPr>
              <w:t>Language and format of the supplier’s documents</w:t>
            </w:r>
          </w:p>
        </w:tc>
        <w:tc>
          <w:tcPr>
            <w:tcW w:w="708" w:type="dxa"/>
          </w:tcPr>
          <w:p w14:paraId="27BD4E6B"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689DE4E0" w14:textId="7005C0AB" w:rsidR="00957259" w:rsidRPr="00EE5187" w:rsidRDefault="00957259" w:rsidP="00FD4E87">
            <w:pPr>
              <w:widowControl w:val="0"/>
              <w:spacing w:after="120" w:line="240" w:lineRule="auto"/>
              <w:ind w:left="-11"/>
              <w:jc w:val="both"/>
              <w:rPr>
                <w:noProof/>
                <w:lang w:val="lt-LT"/>
              </w:rPr>
            </w:pPr>
            <w:r w:rsidRPr="00EE5187">
              <w:rPr>
                <w:noProof/>
                <w:lang w:val="lt-LT"/>
              </w:rPr>
              <w:t>The Application and the Tender and the accompanying documents shall be submitted in either Lithuanian or English.</w:t>
            </w:r>
          </w:p>
        </w:tc>
      </w:tr>
      <w:tr w:rsidR="00957259" w:rsidRPr="00EE5187" w14:paraId="1498CB87" w14:textId="036A318E" w:rsidTr="003E151D">
        <w:tc>
          <w:tcPr>
            <w:tcW w:w="1699" w:type="dxa"/>
            <w:vMerge/>
            <w:tcMar>
              <w:top w:w="28" w:type="dxa"/>
              <w:bottom w:w="28" w:type="dxa"/>
            </w:tcMar>
          </w:tcPr>
          <w:p w14:paraId="4608BD23" w14:textId="77777777" w:rsidR="00957259" w:rsidRPr="00EE5187" w:rsidRDefault="00957259" w:rsidP="00ED7356">
            <w:pPr>
              <w:pStyle w:val="ListParagraph"/>
              <w:numPr>
                <w:ilvl w:val="0"/>
                <w:numId w:val="1"/>
              </w:numPr>
              <w:ind w:left="316" w:right="169" w:hanging="284"/>
              <w:rPr>
                <w:b/>
                <w:bCs/>
                <w:noProof/>
                <w:lang w:val="lt-LT"/>
              </w:rPr>
            </w:pPr>
          </w:p>
        </w:tc>
        <w:tc>
          <w:tcPr>
            <w:tcW w:w="710" w:type="dxa"/>
          </w:tcPr>
          <w:p w14:paraId="6F28C377" w14:textId="77777777" w:rsidR="00957259" w:rsidRPr="00EE5187" w:rsidRDefault="00957259" w:rsidP="00ED7356">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84CC7C6" w14:textId="332A0C5B" w:rsidR="00957259" w:rsidRPr="00EE5187" w:rsidRDefault="00957259" w:rsidP="00FD4E87">
            <w:pPr>
              <w:spacing w:after="60"/>
              <w:ind w:left="34"/>
              <w:jc w:val="both"/>
              <w:rPr>
                <w:noProof/>
                <w:lang w:val="lt-LT"/>
              </w:rPr>
            </w:pPr>
            <w:r w:rsidRPr="00EE5187">
              <w:rPr>
                <w:noProof/>
                <w:lang w:val="lt-LT"/>
              </w:rPr>
              <w:t>Jei su Paraiška ar Pasiūlymu teikiami dokumentai (pažymos, sertifikatai, atestatai, specifikacijos ir kt.) ar analogiški dokumentai, įrodantys atitikimą SPS išdėstytiems reikalavimams, yra kitomis kalbomis, tuomet, KC paprašius, kartu turi būti pateiktas vertimas į lietuvių ar anglų kalbą. KC turi teisę paprašyti tiekėjo pateikti sertifikuoto vertėjo patvirtintus dokumentų vertimus į lietuvių kalbą.</w:t>
            </w:r>
          </w:p>
        </w:tc>
        <w:tc>
          <w:tcPr>
            <w:tcW w:w="283" w:type="dxa"/>
          </w:tcPr>
          <w:p w14:paraId="6BF0B4A9" w14:textId="77777777" w:rsidR="00957259" w:rsidRPr="00EE5187" w:rsidRDefault="00957259" w:rsidP="00ED7356">
            <w:pPr>
              <w:spacing w:line="240" w:lineRule="auto"/>
              <w:ind w:left="1080"/>
              <w:jc w:val="both"/>
              <w:rPr>
                <w:noProof/>
                <w:lang w:val="lt-LT"/>
              </w:rPr>
            </w:pPr>
          </w:p>
        </w:tc>
        <w:tc>
          <w:tcPr>
            <w:tcW w:w="1742" w:type="dxa"/>
            <w:vMerge/>
          </w:tcPr>
          <w:p w14:paraId="75474E04" w14:textId="77777777" w:rsidR="00957259" w:rsidRPr="00EE5187" w:rsidRDefault="00957259" w:rsidP="00ED7356">
            <w:pPr>
              <w:spacing w:line="240" w:lineRule="auto"/>
              <w:ind w:left="1080"/>
              <w:jc w:val="both"/>
              <w:rPr>
                <w:noProof/>
                <w:lang w:val="lt-LT"/>
              </w:rPr>
            </w:pPr>
          </w:p>
        </w:tc>
        <w:tc>
          <w:tcPr>
            <w:tcW w:w="708" w:type="dxa"/>
          </w:tcPr>
          <w:p w14:paraId="0F684646"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1BFBD840" w14:textId="444B14C3" w:rsidR="00957259" w:rsidRPr="00EE5187" w:rsidRDefault="00957259" w:rsidP="00FD4E87">
            <w:pPr>
              <w:widowControl w:val="0"/>
              <w:spacing w:after="120" w:line="240" w:lineRule="auto"/>
              <w:ind w:left="-11"/>
              <w:jc w:val="both"/>
              <w:rPr>
                <w:noProof/>
                <w:color w:val="000000"/>
                <w:lang w:val="lt-LT"/>
              </w:rPr>
            </w:pPr>
            <w:r w:rsidRPr="00EE5187">
              <w:rPr>
                <w:noProof/>
                <w:lang w:val="lt-LT"/>
              </w:rPr>
              <w:t>If the documents (certificates, attestations, certifications, specifications, etc.) or similar documents submitted with the Application or the Tender, proving compliance with the requirements set out in the SPC, are in other languages, then a translation into Lithuanian or English must be provided at the request of the KC. The KC has the right to request the supplier to provide translations of the documents into Lithuanian, certified by a certified translator.</w:t>
            </w:r>
          </w:p>
        </w:tc>
      </w:tr>
      <w:tr w:rsidR="00957259" w:rsidRPr="00EE5187" w14:paraId="07C44942" w14:textId="03F84FB7" w:rsidTr="003E151D">
        <w:tc>
          <w:tcPr>
            <w:tcW w:w="1699" w:type="dxa"/>
            <w:vMerge/>
            <w:tcMar>
              <w:top w:w="28" w:type="dxa"/>
              <w:bottom w:w="28" w:type="dxa"/>
            </w:tcMar>
          </w:tcPr>
          <w:p w14:paraId="44C4B04B" w14:textId="77777777" w:rsidR="00957259" w:rsidRPr="00EE5187" w:rsidRDefault="00957259" w:rsidP="00ED7356">
            <w:pPr>
              <w:pStyle w:val="ListParagraph"/>
              <w:numPr>
                <w:ilvl w:val="0"/>
                <w:numId w:val="1"/>
              </w:numPr>
              <w:ind w:left="316" w:right="169" w:hanging="284"/>
              <w:rPr>
                <w:b/>
                <w:bCs/>
                <w:noProof/>
                <w:lang w:val="lt-LT"/>
              </w:rPr>
            </w:pPr>
          </w:p>
        </w:tc>
        <w:tc>
          <w:tcPr>
            <w:tcW w:w="710" w:type="dxa"/>
          </w:tcPr>
          <w:p w14:paraId="080150F1" w14:textId="77777777" w:rsidR="00957259" w:rsidRPr="00EE5187" w:rsidRDefault="00957259" w:rsidP="00ED7356">
            <w:pPr>
              <w:pStyle w:val="ListParagraph"/>
              <w:numPr>
                <w:ilvl w:val="1"/>
                <w:numId w:val="1"/>
              </w:numPr>
              <w:ind w:left="794" w:hanging="760"/>
              <w:contextualSpacing w:val="0"/>
              <w:jc w:val="both"/>
              <w:rPr>
                <w:noProof/>
                <w:lang w:val="lt-LT"/>
              </w:rPr>
            </w:pPr>
          </w:p>
        </w:tc>
        <w:tc>
          <w:tcPr>
            <w:tcW w:w="4780" w:type="dxa"/>
            <w:gridSpan w:val="5"/>
            <w:tcMar>
              <w:top w:w="28" w:type="dxa"/>
              <w:bottom w:w="28" w:type="dxa"/>
            </w:tcMar>
          </w:tcPr>
          <w:p w14:paraId="48ABF434" w14:textId="49BD8E1A" w:rsidR="00957259" w:rsidRPr="00EE5187" w:rsidRDefault="00957259" w:rsidP="00B463E7">
            <w:pPr>
              <w:ind w:left="34"/>
              <w:jc w:val="both"/>
              <w:rPr>
                <w:noProof/>
                <w:lang w:val="lt-LT"/>
              </w:rPr>
            </w:pPr>
            <w:r w:rsidRPr="00EE5187">
              <w:rPr>
                <w:noProof/>
                <w:lang w:val="lt-LT"/>
              </w:rPr>
              <w:t>KC, kilus abejonėms dėl patvirtintos kopijos atitikties originalui, turi teisę reikalauti pateikti dokumentų originalus. Taip pat KC turi teisę prašyti pateikti užsienio valstybėje išduotų dokumentų legalizavimo ir (ar) tvirtinimo žymas (Apostille), jeigu kyla pagrįstų abejonių dėl dokumentų tikrumo, išskyrus atvejus, kai pagal Lietuvos Respublikos tarptautines sutartis ar Europos Sąjungos teisės aktus dokumentas yra atleistas nuo legalizavimo ir (ar) tvirtinimo žymos (Apostille).</w:t>
            </w:r>
          </w:p>
        </w:tc>
        <w:tc>
          <w:tcPr>
            <w:tcW w:w="283" w:type="dxa"/>
          </w:tcPr>
          <w:p w14:paraId="1E78216B" w14:textId="77777777" w:rsidR="00957259" w:rsidRPr="00EE5187" w:rsidRDefault="00957259" w:rsidP="00ED7356">
            <w:pPr>
              <w:spacing w:after="120" w:line="240" w:lineRule="auto"/>
              <w:ind w:left="1080"/>
              <w:jc w:val="both"/>
              <w:rPr>
                <w:noProof/>
                <w:lang w:val="lt-LT"/>
              </w:rPr>
            </w:pPr>
          </w:p>
        </w:tc>
        <w:tc>
          <w:tcPr>
            <w:tcW w:w="1742" w:type="dxa"/>
            <w:vMerge/>
          </w:tcPr>
          <w:p w14:paraId="6FFB18A3" w14:textId="77777777" w:rsidR="00957259" w:rsidRPr="00EE5187" w:rsidRDefault="00957259" w:rsidP="00ED7356">
            <w:pPr>
              <w:spacing w:after="120" w:line="240" w:lineRule="auto"/>
              <w:ind w:left="1080"/>
              <w:jc w:val="both"/>
              <w:rPr>
                <w:noProof/>
                <w:lang w:val="lt-LT"/>
              </w:rPr>
            </w:pPr>
          </w:p>
        </w:tc>
        <w:tc>
          <w:tcPr>
            <w:tcW w:w="708" w:type="dxa"/>
          </w:tcPr>
          <w:p w14:paraId="008AD6F2" w14:textId="77777777" w:rsidR="00957259" w:rsidRPr="00EE5187" w:rsidRDefault="00957259" w:rsidP="00F46887">
            <w:pPr>
              <w:pStyle w:val="ListParagraph"/>
              <w:widowControl w:val="0"/>
              <w:numPr>
                <w:ilvl w:val="1"/>
                <w:numId w:val="4"/>
              </w:numPr>
              <w:spacing w:line="240" w:lineRule="auto"/>
              <w:ind w:left="641" w:hanging="652"/>
              <w:contextualSpacing w:val="0"/>
              <w:jc w:val="both"/>
              <w:rPr>
                <w:noProof/>
                <w:lang w:val="lt-LT"/>
              </w:rPr>
            </w:pPr>
          </w:p>
        </w:tc>
        <w:tc>
          <w:tcPr>
            <w:tcW w:w="5181" w:type="dxa"/>
            <w:gridSpan w:val="5"/>
          </w:tcPr>
          <w:p w14:paraId="6816CB76" w14:textId="6E104097" w:rsidR="00957259" w:rsidRPr="00EE5187" w:rsidRDefault="00957259" w:rsidP="00B463E7">
            <w:pPr>
              <w:widowControl w:val="0"/>
              <w:spacing w:line="240" w:lineRule="auto"/>
              <w:ind w:left="-11"/>
              <w:jc w:val="both"/>
              <w:rPr>
                <w:noProof/>
                <w:lang w:val="lt-LT"/>
              </w:rPr>
            </w:pPr>
            <w:r w:rsidRPr="00EE5187">
              <w:rPr>
                <w:noProof/>
                <w:lang w:val="lt-LT"/>
              </w:rPr>
              <w:t>The KC shall have the right to request the original documents in case of doubt as to the conformity of the certified copy with the original. The KC also has the right to request the submission of legalisation and/or certification documents (Apostille) issued in a foreign country if there are reasonable doubts as to the authenticity of the documents, unless the document is exempted from legalisation and/or certification (Apostille) by international treaties of the Republic of Lithuania or by the legislation of the European Union.</w:t>
            </w:r>
          </w:p>
        </w:tc>
      </w:tr>
      <w:tr w:rsidR="00957259" w:rsidRPr="00EE5187" w14:paraId="06127A8E" w14:textId="77777777" w:rsidTr="003E151D">
        <w:tc>
          <w:tcPr>
            <w:tcW w:w="1699" w:type="dxa"/>
            <w:vMerge/>
            <w:tcMar>
              <w:top w:w="28" w:type="dxa"/>
              <w:bottom w:w="28" w:type="dxa"/>
            </w:tcMar>
          </w:tcPr>
          <w:p w14:paraId="0ED9088B" w14:textId="77777777" w:rsidR="00957259" w:rsidRPr="00EE5187" w:rsidRDefault="00957259" w:rsidP="00ED7356">
            <w:pPr>
              <w:pStyle w:val="ListParagraph"/>
              <w:ind w:left="316" w:right="169"/>
              <w:rPr>
                <w:b/>
                <w:bCs/>
                <w:noProof/>
                <w:lang w:val="lt-LT"/>
              </w:rPr>
            </w:pPr>
          </w:p>
        </w:tc>
        <w:tc>
          <w:tcPr>
            <w:tcW w:w="710" w:type="dxa"/>
          </w:tcPr>
          <w:p w14:paraId="57EA82E5" w14:textId="77777777" w:rsidR="00957259" w:rsidRPr="00EE5187" w:rsidRDefault="00957259" w:rsidP="00ED7356">
            <w:pPr>
              <w:pStyle w:val="ListParagraph"/>
              <w:numPr>
                <w:ilvl w:val="1"/>
                <w:numId w:val="1"/>
              </w:numPr>
              <w:ind w:left="794" w:hanging="760"/>
              <w:contextualSpacing w:val="0"/>
              <w:jc w:val="both"/>
              <w:rPr>
                <w:noProof/>
                <w:lang w:val="lt-LT"/>
              </w:rPr>
            </w:pPr>
          </w:p>
        </w:tc>
        <w:tc>
          <w:tcPr>
            <w:tcW w:w="4780" w:type="dxa"/>
            <w:gridSpan w:val="5"/>
            <w:tcMar>
              <w:top w:w="28" w:type="dxa"/>
              <w:bottom w:w="28" w:type="dxa"/>
            </w:tcMar>
          </w:tcPr>
          <w:p w14:paraId="3729755E" w14:textId="00B5C245" w:rsidR="00957259" w:rsidRPr="00EE5187" w:rsidRDefault="00957259" w:rsidP="00B463E7">
            <w:pPr>
              <w:ind w:left="34"/>
              <w:jc w:val="both"/>
              <w:rPr>
                <w:noProof/>
                <w:lang w:val="lt-LT"/>
              </w:rPr>
            </w:pPr>
            <w:r w:rsidRPr="00EE5187">
              <w:rPr>
                <w:noProof/>
                <w:lang w:val="lt-LT"/>
              </w:rPr>
              <w:t>Su Paraiška ar Pasiūlymu pateikiami dokumentai turi būti teikiami šiais nediskriminuojančiais, visuotinai prieinamais formatais: doc, docx, adoc, pdf, xls, xlsx, jpg, jpeg, pps, ppsx, tif, tiff, gif, jsfc ir zip. Tuo atveju, jei dokumentai bus pateikti neprieinamais formatais, ar sugadinti, ir KC negalės susipažinti su dokumentu, bus laikoma, kad toks dokumentas nepateiktas.</w:t>
            </w:r>
          </w:p>
        </w:tc>
        <w:tc>
          <w:tcPr>
            <w:tcW w:w="283" w:type="dxa"/>
          </w:tcPr>
          <w:p w14:paraId="4C886BD1" w14:textId="77777777" w:rsidR="00957259" w:rsidRPr="00EE5187" w:rsidRDefault="00957259" w:rsidP="00ED7356">
            <w:pPr>
              <w:spacing w:after="120" w:line="240" w:lineRule="auto"/>
              <w:ind w:left="1080"/>
              <w:jc w:val="both"/>
              <w:rPr>
                <w:noProof/>
                <w:lang w:val="lt-LT"/>
              </w:rPr>
            </w:pPr>
          </w:p>
        </w:tc>
        <w:tc>
          <w:tcPr>
            <w:tcW w:w="1742" w:type="dxa"/>
          </w:tcPr>
          <w:p w14:paraId="289D1482" w14:textId="77777777" w:rsidR="00957259" w:rsidRPr="00EE5187" w:rsidRDefault="00957259" w:rsidP="00ED7356">
            <w:pPr>
              <w:spacing w:after="120" w:line="240" w:lineRule="auto"/>
              <w:ind w:left="1080"/>
              <w:jc w:val="both"/>
              <w:rPr>
                <w:noProof/>
                <w:lang w:val="lt-LT"/>
              </w:rPr>
            </w:pPr>
          </w:p>
        </w:tc>
        <w:tc>
          <w:tcPr>
            <w:tcW w:w="708" w:type="dxa"/>
          </w:tcPr>
          <w:p w14:paraId="06894E59" w14:textId="77777777" w:rsidR="00957259" w:rsidRPr="00EE5187" w:rsidRDefault="00957259" w:rsidP="00F46887">
            <w:pPr>
              <w:pStyle w:val="ListParagraph"/>
              <w:widowControl w:val="0"/>
              <w:numPr>
                <w:ilvl w:val="1"/>
                <w:numId w:val="4"/>
              </w:numPr>
              <w:spacing w:line="240" w:lineRule="auto"/>
              <w:ind w:left="641" w:hanging="652"/>
              <w:contextualSpacing w:val="0"/>
              <w:jc w:val="both"/>
              <w:rPr>
                <w:noProof/>
                <w:lang w:val="lt-LT"/>
              </w:rPr>
            </w:pPr>
          </w:p>
        </w:tc>
        <w:tc>
          <w:tcPr>
            <w:tcW w:w="5181" w:type="dxa"/>
            <w:gridSpan w:val="5"/>
          </w:tcPr>
          <w:p w14:paraId="2D288210" w14:textId="4ED618FC" w:rsidR="00957259" w:rsidRPr="00EE5187" w:rsidRDefault="00957259" w:rsidP="00B463E7">
            <w:pPr>
              <w:widowControl w:val="0"/>
              <w:spacing w:line="240" w:lineRule="auto"/>
              <w:ind w:left="-11"/>
              <w:jc w:val="both"/>
              <w:rPr>
                <w:noProof/>
                <w:lang w:val="lt-LT"/>
              </w:rPr>
            </w:pPr>
            <w:r w:rsidRPr="00EE5187">
              <w:rPr>
                <w:noProof/>
                <w:lang w:val="lt-LT"/>
              </w:rPr>
              <w:t xml:space="preserve">Documents submitted with the Application or Tender shall be submitted in the following non-discriminatory, generally accessible formats: doc, docx, adoc, pdf, xls, xlsx, jpg, jpeg, pps, ppsx, tif, tiff, gif, jsfc and zip. </w:t>
            </w:r>
            <w:commentRangeStart w:id="12"/>
            <w:r w:rsidRPr="00EE5187">
              <w:rPr>
                <w:noProof/>
                <w:lang w:val="lt-LT"/>
              </w:rPr>
              <w:t xml:space="preserve">The KC reserves the right to request the original documents in case of doubt as to the conformity of the certified copy with the original. </w:t>
            </w:r>
            <w:commentRangeEnd w:id="12"/>
            <w:r w:rsidR="00975642">
              <w:rPr>
                <w:rStyle w:val="CommentReference"/>
              </w:rPr>
              <w:commentReference w:id="12"/>
            </w:r>
            <w:r w:rsidRPr="00EE5187">
              <w:rPr>
                <w:noProof/>
                <w:lang w:val="lt-LT"/>
              </w:rPr>
              <w:t>In the event that documents are submitted in inaccessible formats or are damaged and the KC is unable to access the document, the document will be deemed not to have been submitted.</w:t>
            </w:r>
          </w:p>
        </w:tc>
      </w:tr>
      <w:tr w:rsidR="00957259" w:rsidRPr="00EE5187" w14:paraId="6E5877CB" w14:textId="458E6E1C" w:rsidTr="003E151D">
        <w:tc>
          <w:tcPr>
            <w:tcW w:w="1699" w:type="dxa"/>
            <w:tcMar>
              <w:top w:w="28" w:type="dxa"/>
              <w:bottom w:w="28" w:type="dxa"/>
            </w:tcMar>
          </w:tcPr>
          <w:p w14:paraId="28634096" w14:textId="77777777" w:rsidR="00957259" w:rsidRPr="00EE5187" w:rsidRDefault="00957259" w:rsidP="00D40BD7">
            <w:pPr>
              <w:ind w:right="169"/>
              <w:rPr>
                <w:b/>
                <w:bCs/>
                <w:noProof/>
                <w:lang w:val="lt-LT"/>
              </w:rPr>
            </w:pPr>
          </w:p>
        </w:tc>
        <w:tc>
          <w:tcPr>
            <w:tcW w:w="710" w:type="dxa"/>
          </w:tcPr>
          <w:p w14:paraId="77413854" w14:textId="77777777" w:rsidR="00957259" w:rsidRPr="00EE5187" w:rsidRDefault="00957259" w:rsidP="00D40BD7">
            <w:pPr>
              <w:spacing w:line="240" w:lineRule="auto"/>
              <w:jc w:val="both"/>
              <w:rPr>
                <w:noProof/>
                <w:sz w:val="10"/>
                <w:szCs w:val="10"/>
                <w:lang w:val="lt-LT"/>
              </w:rPr>
            </w:pPr>
          </w:p>
        </w:tc>
        <w:tc>
          <w:tcPr>
            <w:tcW w:w="4780" w:type="dxa"/>
            <w:gridSpan w:val="5"/>
            <w:tcMar>
              <w:top w:w="28" w:type="dxa"/>
              <w:bottom w:w="28" w:type="dxa"/>
            </w:tcMar>
          </w:tcPr>
          <w:p w14:paraId="02B17EC2" w14:textId="41085211" w:rsidR="00957259" w:rsidRPr="00EE5187" w:rsidRDefault="00957259" w:rsidP="00D40BD7">
            <w:pPr>
              <w:spacing w:line="240" w:lineRule="auto"/>
              <w:jc w:val="both"/>
              <w:rPr>
                <w:noProof/>
                <w:sz w:val="10"/>
                <w:szCs w:val="10"/>
                <w:lang w:val="lt-LT"/>
              </w:rPr>
            </w:pPr>
          </w:p>
        </w:tc>
        <w:tc>
          <w:tcPr>
            <w:tcW w:w="283" w:type="dxa"/>
          </w:tcPr>
          <w:p w14:paraId="7FBA14D8" w14:textId="77777777" w:rsidR="00957259" w:rsidRPr="00EE5187" w:rsidRDefault="00957259" w:rsidP="00D40BD7">
            <w:pPr>
              <w:spacing w:after="120" w:line="240" w:lineRule="auto"/>
              <w:ind w:left="360"/>
              <w:jc w:val="both"/>
              <w:rPr>
                <w:noProof/>
                <w:lang w:val="lt-LT"/>
              </w:rPr>
            </w:pPr>
          </w:p>
        </w:tc>
        <w:tc>
          <w:tcPr>
            <w:tcW w:w="1742" w:type="dxa"/>
          </w:tcPr>
          <w:p w14:paraId="0EADA480" w14:textId="77777777" w:rsidR="00957259" w:rsidRPr="00EE5187" w:rsidRDefault="00957259" w:rsidP="00D40BD7">
            <w:pPr>
              <w:spacing w:after="120" w:line="240" w:lineRule="auto"/>
              <w:jc w:val="both"/>
              <w:rPr>
                <w:noProof/>
                <w:lang w:val="lt-LT"/>
              </w:rPr>
            </w:pPr>
          </w:p>
        </w:tc>
        <w:tc>
          <w:tcPr>
            <w:tcW w:w="708" w:type="dxa"/>
          </w:tcPr>
          <w:p w14:paraId="6E9EC4D6" w14:textId="77777777" w:rsidR="00957259" w:rsidRPr="00EE5187" w:rsidRDefault="00957259" w:rsidP="00D40BD7">
            <w:pPr>
              <w:spacing w:line="240" w:lineRule="auto"/>
              <w:ind w:left="357"/>
              <w:jc w:val="both"/>
              <w:rPr>
                <w:noProof/>
                <w:sz w:val="12"/>
                <w:szCs w:val="12"/>
                <w:lang w:val="lt-LT"/>
              </w:rPr>
            </w:pPr>
          </w:p>
        </w:tc>
        <w:tc>
          <w:tcPr>
            <w:tcW w:w="5181" w:type="dxa"/>
            <w:gridSpan w:val="5"/>
          </w:tcPr>
          <w:p w14:paraId="0422FAD2" w14:textId="1024CB7A" w:rsidR="00957259" w:rsidRPr="00EE5187" w:rsidRDefault="00957259" w:rsidP="00D40BD7">
            <w:pPr>
              <w:spacing w:line="240" w:lineRule="auto"/>
              <w:ind w:left="357"/>
              <w:jc w:val="both"/>
              <w:rPr>
                <w:noProof/>
                <w:sz w:val="12"/>
                <w:szCs w:val="12"/>
                <w:lang w:val="lt-LT"/>
              </w:rPr>
            </w:pPr>
          </w:p>
        </w:tc>
      </w:tr>
      <w:tr w:rsidR="00957259" w:rsidRPr="00EE5187" w14:paraId="230BF0AD" w14:textId="54498A31" w:rsidTr="003E151D">
        <w:tc>
          <w:tcPr>
            <w:tcW w:w="1699" w:type="dxa"/>
            <w:vMerge w:val="restart"/>
            <w:shd w:val="clear" w:color="auto" w:fill="FFFFFF" w:themeFill="background1"/>
            <w:tcMar>
              <w:top w:w="28" w:type="dxa"/>
              <w:bottom w:w="28" w:type="dxa"/>
            </w:tcMar>
          </w:tcPr>
          <w:p w14:paraId="103B1EB4" w14:textId="41356869" w:rsidR="00957259" w:rsidRPr="00EE5187" w:rsidRDefault="00957259" w:rsidP="003E151D">
            <w:pPr>
              <w:pStyle w:val="ListParagraph"/>
              <w:numPr>
                <w:ilvl w:val="0"/>
                <w:numId w:val="1"/>
              </w:numPr>
              <w:ind w:left="316" w:right="-111" w:hanging="284"/>
              <w:rPr>
                <w:b/>
                <w:bCs/>
                <w:noProof/>
                <w:lang w:val="lt-LT"/>
              </w:rPr>
            </w:pPr>
            <w:r w:rsidRPr="00EE5187">
              <w:rPr>
                <w:b/>
                <w:bCs/>
                <w:noProof/>
                <w:lang w:val="lt-LT"/>
              </w:rPr>
              <w:t>Dokumentų pasirašymas</w:t>
            </w:r>
          </w:p>
        </w:tc>
        <w:tc>
          <w:tcPr>
            <w:tcW w:w="710" w:type="dxa"/>
          </w:tcPr>
          <w:p w14:paraId="6761E9CF" w14:textId="77777777" w:rsidR="00957259" w:rsidRPr="00EE5187" w:rsidRDefault="00957259" w:rsidP="003D5188">
            <w:pPr>
              <w:pStyle w:val="ListParagraph"/>
              <w:widowControl w:val="0"/>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7159BEF" w14:textId="495BF20E" w:rsidR="00957259" w:rsidRPr="00EE5187" w:rsidRDefault="00957259" w:rsidP="00B463E7">
            <w:pPr>
              <w:widowControl w:val="0"/>
              <w:spacing w:after="60"/>
              <w:ind w:left="34"/>
              <w:jc w:val="both"/>
              <w:rPr>
                <w:noProof/>
                <w:lang w:val="lt-LT"/>
              </w:rPr>
            </w:pPr>
            <w:r w:rsidRPr="00EE5187">
              <w:rPr>
                <w:noProof/>
                <w:lang w:val="lt-LT"/>
              </w:rPr>
              <w:t xml:space="preserve">Paraiška ir Pasiūlymas laikomi tinkamai pateiktais, kai jie pateikiami nustatyta tvarka per CVP IS į elektroninių pasiūlymų dėžutę „Pasiūlymas“ skiltyje. </w:t>
            </w:r>
            <w:r w:rsidRPr="00EE5187">
              <w:rPr>
                <w:b/>
                <w:bCs/>
                <w:noProof/>
                <w:lang w:val="lt-LT"/>
              </w:rPr>
              <w:t>Paraiškos, Pasiūlymo ir jų priedų atskirai pasirašyti nereikia</w:t>
            </w:r>
            <w:r w:rsidRPr="00EE5187">
              <w:rPr>
                <w:noProof/>
                <w:lang w:val="lt-LT"/>
              </w:rPr>
              <w:t xml:space="preserve">. Už Paraiškos, Pasiūlymo ir kartu su jais pateiktų dokumentų </w:t>
            </w:r>
            <w:r w:rsidRPr="00EE5187">
              <w:rPr>
                <w:noProof/>
                <w:u w:val="single"/>
                <w:lang w:val="lt-LT"/>
              </w:rPr>
              <w:t>informacijos teisingumą ir dokumentų autentiškumą atsako tiekėjas</w:t>
            </w:r>
            <w:r w:rsidRPr="00EE5187">
              <w:rPr>
                <w:noProof/>
                <w:lang w:val="lt-LT"/>
              </w:rPr>
              <w:t xml:space="preserve">. </w:t>
            </w:r>
          </w:p>
        </w:tc>
        <w:tc>
          <w:tcPr>
            <w:tcW w:w="283" w:type="dxa"/>
          </w:tcPr>
          <w:p w14:paraId="58C73649" w14:textId="77777777" w:rsidR="00957259" w:rsidRPr="00EE5187" w:rsidRDefault="00957259" w:rsidP="003D5188">
            <w:pPr>
              <w:spacing w:after="120" w:line="240" w:lineRule="auto"/>
              <w:ind w:left="1080"/>
              <w:jc w:val="both"/>
              <w:rPr>
                <w:noProof/>
                <w:lang w:val="lt-LT"/>
              </w:rPr>
            </w:pPr>
          </w:p>
        </w:tc>
        <w:tc>
          <w:tcPr>
            <w:tcW w:w="1742" w:type="dxa"/>
            <w:vMerge w:val="restart"/>
          </w:tcPr>
          <w:p w14:paraId="73DD6740" w14:textId="1CD48B13" w:rsidR="00957259" w:rsidRPr="00EE5187" w:rsidRDefault="00957259" w:rsidP="00F46887">
            <w:pPr>
              <w:pStyle w:val="ListParagraph"/>
              <w:numPr>
                <w:ilvl w:val="0"/>
                <w:numId w:val="4"/>
              </w:numPr>
              <w:spacing w:line="240" w:lineRule="auto"/>
              <w:ind w:right="174"/>
              <w:contextualSpacing w:val="0"/>
              <w:rPr>
                <w:b/>
                <w:bCs/>
                <w:noProof/>
                <w:lang w:val="lt-LT"/>
              </w:rPr>
            </w:pPr>
            <w:r w:rsidRPr="00EE5187">
              <w:rPr>
                <w:b/>
                <w:bCs/>
                <w:noProof/>
                <w:lang w:val="lt-LT"/>
              </w:rPr>
              <w:t>Signing of documents</w:t>
            </w:r>
          </w:p>
        </w:tc>
        <w:tc>
          <w:tcPr>
            <w:tcW w:w="708" w:type="dxa"/>
          </w:tcPr>
          <w:p w14:paraId="078E36FC"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244764BA" w14:textId="7FC0190E" w:rsidR="00957259" w:rsidRPr="00EE5187" w:rsidRDefault="00957259" w:rsidP="00B463E7">
            <w:pPr>
              <w:widowControl w:val="0"/>
              <w:spacing w:after="120" w:line="240" w:lineRule="auto"/>
              <w:ind w:left="-11"/>
              <w:jc w:val="both"/>
              <w:rPr>
                <w:noProof/>
                <w:lang w:val="lt-LT"/>
              </w:rPr>
            </w:pPr>
            <w:r w:rsidRPr="00EE5187">
              <w:rPr>
                <w:noProof/>
                <w:lang w:val="lt-LT"/>
              </w:rPr>
              <w:t xml:space="preserve">The Application and the Tender shall be deemed to have been duly submitted when they are submitted through the CVP IS in accordance with the procedure established in the electronic tender box under the “Tender" section. </w:t>
            </w:r>
            <w:r w:rsidRPr="00EE5187">
              <w:rPr>
                <w:b/>
                <w:bCs/>
                <w:noProof/>
                <w:lang w:val="lt-LT"/>
              </w:rPr>
              <w:t>The Application, the Tender and their Annexes do not need to be signed separately</w:t>
            </w:r>
            <w:r w:rsidRPr="00EE5187">
              <w:rPr>
                <w:noProof/>
                <w:lang w:val="lt-LT"/>
              </w:rPr>
              <w:t xml:space="preserve">. </w:t>
            </w:r>
            <w:r w:rsidRPr="00EE5187">
              <w:rPr>
                <w:noProof/>
                <w:u w:val="single"/>
                <w:lang w:val="lt-LT"/>
              </w:rPr>
              <w:t>The supplier shall be responsible</w:t>
            </w:r>
            <w:r w:rsidRPr="00EE5187">
              <w:rPr>
                <w:noProof/>
                <w:lang w:val="lt-LT"/>
              </w:rPr>
              <w:t xml:space="preserve"> for the </w:t>
            </w:r>
            <w:r w:rsidRPr="00EE5187">
              <w:rPr>
                <w:noProof/>
                <w:u w:val="single"/>
                <w:lang w:val="lt-LT"/>
              </w:rPr>
              <w:t>accuracy of the information and authenticity of</w:t>
            </w:r>
            <w:r w:rsidRPr="00EE5187">
              <w:rPr>
                <w:noProof/>
                <w:lang w:val="lt-LT"/>
              </w:rPr>
              <w:t xml:space="preserve"> the Application, the Tender and the documents submitted with it. </w:t>
            </w:r>
          </w:p>
        </w:tc>
      </w:tr>
      <w:tr w:rsidR="00957259" w:rsidRPr="00EE5187" w14:paraId="13CE5397" w14:textId="550D6C08" w:rsidTr="003E151D">
        <w:tc>
          <w:tcPr>
            <w:tcW w:w="1699" w:type="dxa"/>
            <w:vMerge/>
            <w:tcMar>
              <w:top w:w="28" w:type="dxa"/>
              <w:bottom w:w="28" w:type="dxa"/>
            </w:tcMar>
          </w:tcPr>
          <w:p w14:paraId="1C1CCFF4" w14:textId="77777777" w:rsidR="00957259" w:rsidRPr="00EE5187" w:rsidRDefault="00957259" w:rsidP="003D5188">
            <w:pPr>
              <w:pStyle w:val="ListParagraph"/>
              <w:numPr>
                <w:ilvl w:val="0"/>
                <w:numId w:val="1"/>
              </w:numPr>
              <w:ind w:left="316" w:right="169" w:hanging="284"/>
              <w:rPr>
                <w:b/>
                <w:bCs/>
                <w:noProof/>
                <w:lang w:val="lt-LT"/>
              </w:rPr>
            </w:pPr>
          </w:p>
        </w:tc>
        <w:tc>
          <w:tcPr>
            <w:tcW w:w="710" w:type="dxa"/>
          </w:tcPr>
          <w:p w14:paraId="274DBAA8" w14:textId="77777777" w:rsidR="00957259" w:rsidRPr="00EE5187" w:rsidRDefault="00957259" w:rsidP="003D518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8627279" w14:textId="3A4C971B" w:rsidR="00957259" w:rsidRPr="00EE5187" w:rsidRDefault="00957259" w:rsidP="00B463E7">
            <w:pPr>
              <w:spacing w:after="60"/>
              <w:ind w:left="34"/>
              <w:jc w:val="both"/>
              <w:rPr>
                <w:noProof/>
                <w:lang w:val="lt-LT"/>
              </w:rPr>
            </w:pPr>
            <w:r w:rsidRPr="00EE5187">
              <w:rPr>
                <w:noProof/>
                <w:lang w:val="lt-LT"/>
              </w:rPr>
              <w:t>Kitų institucijų išduoti (parengti) dokumentai turi būti pasirašyti šių institucijų vadovų ar jų įgaliotų asmenų. Oficialiai pripažįstami galiojantys dokumentai gali būti nepasirašyti.</w:t>
            </w:r>
          </w:p>
        </w:tc>
        <w:tc>
          <w:tcPr>
            <w:tcW w:w="283" w:type="dxa"/>
          </w:tcPr>
          <w:p w14:paraId="1C50F78A" w14:textId="77777777" w:rsidR="00957259" w:rsidRPr="00EE5187" w:rsidRDefault="00957259" w:rsidP="003D5188">
            <w:pPr>
              <w:spacing w:after="120" w:line="240" w:lineRule="auto"/>
              <w:ind w:left="1080"/>
              <w:jc w:val="both"/>
              <w:rPr>
                <w:noProof/>
                <w:lang w:val="lt-LT"/>
              </w:rPr>
            </w:pPr>
          </w:p>
        </w:tc>
        <w:tc>
          <w:tcPr>
            <w:tcW w:w="1742" w:type="dxa"/>
            <w:vMerge/>
          </w:tcPr>
          <w:p w14:paraId="793192C2" w14:textId="77777777" w:rsidR="00957259" w:rsidRPr="00EE5187" w:rsidRDefault="00957259" w:rsidP="003D5188">
            <w:pPr>
              <w:spacing w:after="120" w:line="240" w:lineRule="auto"/>
              <w:ind w:left="1080"/>
              <w:jc w:val="both"/>
              <w:rPr>
                <w:noProof/>
                <w:lang w:val="lt-LT"/>
              </w:rPr>
            </w:pPr>
          </w:p>
        </w:tc>
        <w:tc>
          <w:tcPr>
            <w:tcW w:w="708" w:type="dxa"/>
          </w:tcPr>
          <w:p w14:paraId="627B85DC"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7EF663B7" w14:textId="2AC1CBE0" w:rsidR="00957259" w:rsidRPr="00EE5187" w:rsidRDefault="00957259" w:rsidP="00B463E7">
            <w:pPr>
              <w:widowControl w:val="0"/>
              <w:spacing w:after="120" w:line="240" w:lineRule="auto"/>
              <w:ind w:left="-11"/>
              <w:jc w:val="both"/>
              <w:rPr>
                <w:noProof/>
                <w:lang w:val="lt-LT"/>
              </w:rPr>
            </w:pPr>
            <w:r w:rsidRPr="00EE5187">
              <w:rPr>
                <w:noProof/>
                <w:lang w:val="lt-LT"/>
              </w:rPr>
              <w:t>Documents issued/prepared by other institutions must be signed by the heads of those institutions or their authorised signatories</w:t>
            </w:r>
            <w:del w:id="13" w:author="Paulė Strakšaitė" w:date="2025-12-15T17:08:00Z" w16du:dateUtc="2025-12-15T15:08:00Z">
              <w:r w:rsidRPr="00EE5187" w:rsidDel="003F6951">
                <w:rPr>
                  <w:noProof/>
                  <w:lang w:val="lt-LT"/>
                </w:rPr>
                <w:delText>)</w:delText>
              </w:r>
            </w:del>
            <w:r w:rsidRPr="00EE5187">
              <w:rPr>
                <w:noProof/>
                <w:lang w:val="lt-LT"/>
              </w:rPr>
              <w:t>. Officially recognised valid documents may be not signed.</w:t>
            </w:r>
          </w:p>
        </w:tc>
      </w:tr>
      <w:tr w:rsidR="00957259" w:rsidRPr="00EE5187" w14:paraId="3838DCFD" w14:textId="6879E775" w:rsidTr="003E151D">
        <w:tc>
          <w:tcPr>
            <w:tcW w:w="1699" w:type="dxa"/>
            <w:shd w:val="clear" w:color="auto" w:fill="FFFFFF" w:themeFill="background1"/>
            <w:tcMar>
              <w:top w:w="28" w:type="dxa"/>
              <w:bottom w:w="28" w:type="dxa"/>
            </w:tcMar>
          </w:tcPr>
          <w:p w14:paraId="2EEFA100" w14:textId="77777777" w:rsidR="00957259" w:rsidRPr="00EE5187" w:rsidRDefault="00957259" w:rsidP="00D40BD7">
            <w:pPr>
              <w:pStyle w:val="ListParagraph"/>
              <w:ind w:left="316" w:right="169"/>
              <w:rPr>
                <w:b/>
                <w:bCs/>
                <w:noProof/>
                <w:lang w:val="lt-LT"/>
              </w:rPr>
            </w:pPr>
          </w:p>
        </w:tc>
        <w:tc>
          <w:tcPr>
            <w:tcW w:w="710" w:type="dxa"/>
          </w:tcPr>
          <w:p w14:paraId="64D0F292" w14:textId="77777777" w:rsidR="00957259" w:rsidRPr="00EE5187" w:rsidRDefault="00957259" w:rsidP="00D40BD7">
            <w:pPr>
              <w:pStyle w:val="ListParagraph"/>
              <w:spacing w:after="120" w:line="240" w:lineRule="auto"/>
              <w:ind w:left="743"/>
              <w:contextualSpacing w:val="0"/>
              <w:jc w:val="both"/>
              <w:rPr>
                <w:iCs/>
                <w:noProof/>
                <w:sz w:val="10"/>
                <w:szCs w:val="10"/>
                <w:lang w:val="lt-LT"/>
              </w:rPr>
            </w:pPr>
          </w:p>
        </w:tc>
        <w:tc>
          <w:tcPr>
            <w:tcW w:w="4780" w:type="dxa"/>
            <w:gridSpan w:val="5"/>
            <w:tcMar>
              <w:top w:w="28" w:type="dxa"/>
              <w:bottom w:w="28" w:type="dxa"/>
            </w:tcMar>
          </w:tcPr>
          <w:p w14:paraId="3A004A8D" w14:textId="622C9EB2" w:rsidR="00957259" w:rsidRPr="00EE5187" w:rsidRDefault="00957259" w:rsidP="00D40BD7">
            <w:pPr>
              <w:pStyle w:val="ListParagraph"/>
              <w:spacing w:after="120" w:line="240" w:lineRule="auto"/>
              <w:ind w:left="743"/>
              <w:contextualSpacing w:val="0"/>
              <w:jc w:val="both"/>
              <w:rPr>
                <w:iCs/>
                <w:noProof/>
                <w:sz w:val="10"/>
                <w:szCs w:val="10"/>
                <w:lang w:val="lt-LT"/>
              </w:rPr>
            </w:pPr>
          </w:p>
        </w:tc>
        <w:tc>
          <w:tcPr>
            <w:tcW w:w="283" w:type="dxa"/>
          </w:tcPr>
          <w:p w14:paraId="556E187A" w14:textId="77777777" w:rsidR="00957259" w:rsidRPr="00EE5187" w:rsidRDefault="00957259" w:rsidP="00D40BD7">
            <w:pPr>
              <w:spacing w:after="120" w:line="240" w:lineRule="auto"/>
              <w:ind w:left="1080"/>
              <w:jc w:val="both"/>
              <w:rPr>
                <w:iCs/>
                <w:noProof/>
                <w:lang w:val="lt-LT"/>
              </w:rPr>
            </w:pPr>
          </w:p>
        </w:tc>
        <w:tc>
          <w:tcPr>
            <w:tcW w:w="1742" w:type="dxa"/>
          </w:tcPr>
          <w:p w14:paraId="42F0895A" w14:textId="77777777" w:rsidR="00957259" w:rsidRPr="00EE5187" w:rsidRDefault="00957259" w:rsidP="00D40BD7">
            <w:pPr>
              <w:spacing w:after="120" w:line="240" w:lineRule="auto"/>
              <w:ind w:left="1080"/>
              <w:jc w:val="both"/>
              <w:rPr>
                <w:iCs/>
                <w:noProof/>
                <w:lang w:val="lt-LT"/>
              </w:rPr>
            </w:pPr>
          </w:p>
        </w:tc>
        <w:tc>
          <w:tcPr>
            <w:tcW w:w="708" w:type="dxa"/>
          </w:tcPr>
          <w:p w14:paraId="1932A440" w14:textId="77777777" w:rsidR="00957259" w:rsidRPr="00EE5187" w:rsidRDefault="00957259" w:rsidP="00D40BD7">
            <w:pPr>
              <w:spacing w:after="120" w:line="240" w:lineRule="auto"/>
              <w:ind w:left="1080"/>
              <w:jc w:val="both"/>
              <w:rPr>
                <w:iCs/>
                <w:noProof/>
                <w:sz w:val="10"/>
                <w:szCs w:val="10"/>
                <w:lang w:val="lt-LT"/>
              </w:rPr>
            </w:pPr>
          </w:p>
        </w:tc>
        <w:tc>
          <w:tcPr>
            <w:tcW w:w="5181" w:type="dxa"/>
            <w:gridSpan w:val="5"/>
          </w:tcPr>
          <w:p w14:paraId="27B1530A" w14:textId="63539972" w:rsidR="00957259" w:rsidRPr="00EE5187" w:rsidRDefault="00957259" w:rsidP="00D40BD7">
            <w:pPr>
              <w:spacing w:after="120" w:line="240" w:lineRule="auto"/>
              <w:ind w:left="1080"/>
              <w:jc w:val="both"/>
              <w:rPr>
                <w:iCs/>
                <w:noProof/>
                <w:sz w:val="10"/>
                <w:szCs w:val="10"/>
                <w:lang w:val="lt-LT"/>
              </w:rPr>
            </w:pPr>
          </w:p>
        </w:tc>
      </w:tr>
      <w:tr w:rsidR="00957259" w:rsidRPr="00EE5187" w14:paraId="57B584F6" w14:textId="7B404DBA" w:rsidTr="003E151D">
        <w:tc>
          <w:tcPr>
            <w:tcW w:w="1699" w:type="dxa"/>
            <w:vMerge w:val="restart"/>
            <w:tcMar>
              <w:top w:w="28" w:type="dxa"/>
              <w:bottom w:w="28" w:type="dxa"/>
            </w:tcMar>
          </w:tcPr>
          <w:p w14:paraId="145CE4D8" w14:textId="1BB59E91" w:rsidR="00957259" w:rsidRPr="00EE5187" w:rsidRDefault="00957259" w:rsidP="00340C2A">
            <w:pPr>
              <w:pStyle w:val="ListParagraph"/>
              <w:numPr>
                <w:ilvl w:val="0"/>
                <w:numId w:val="1"/>
              </w:numPr>
              <w:ind w:left="316" w:right="169" w:hanging="284"/>
              <w:rPr>
                <w:b/>
                <w:bCs/>
                <w:noProof/>
                <w:lang w:val="lt-LT"/>
              </w:rPr>
            </w:pPr>
            <w:r w:rsidRPr="00EE5187">
              <w:rPr>
                <w:b/>
                <w:bCs/>
                <w:noProof/>
                <w:lang w:val="lt-LT"/>
              </w:rPr>
              <w:t>Tiekėjų grupė</w:t>
            </w:r>
          </w:p>
        </w:tc>
        <w:tc>
          <w:tcPr>
            <w:tcW w:w="710" w:type="dxa"/>
          </w:tcPr>
          <w:p w14:paraId="7F916FE6" w14:textId="77777777" w:rsidR="00957259" w:rsidRPr="00EE5187" w:rsidRDefault="00957259" w:rsidP="00340C2A">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AC3E1AD" w14:textId="0C7F028C" w:rsidR="00957259" w:rsidRPr="00EE5187" w:rsidRDefault="00957259" w:rsidP="00B463E7">
            <w:pPr>
              <w:spacing w:after="60"/>
              <w:ind w:left="34"/>
              <w:jc w:val="both"/>
              <w:rPr>
                <w:noProof/>
                <w:lang w:val="lt-LT"/>
              </w:rPr>
            </w:pPr>
            <w:r w:rsidRPr="00EE5187">
              <w:rPr>
                <w:noProof/>
                <w:lang w:val="lt-LT"/>
              </w:rPr>
              <w:t xml:space="preserve">Vienas ūkio subjektas gali dalyvauti pirkime kaip individualus tiekėjas arba kaip jungtinei veiklai susivienijusių tiekėjų grupės (toliau – Tiekėjų grupė) narys. </w:t>
            </w:r>
          </w:p>
        </w:tc>
        <w:tc>
          <w:tcPr>
            <w:tcW w:w="283" w:type="dxa"/>
          </w:tcPr>
          <w:p w14:paraId="480F6D13" w14:textId="77777777" w:rsidR="00957259" w:rsidRPr="00EE5187" w:rsidRDefault="00957259" w:rsidP="00340C2A">
            <w:pPr>
              <w:spacing w:after="120" w:line="240" w:lineRule="auto"/>
              <w:ind w:left="1080"/>
              <w:jc w:val="both"/>
              <w:rPr>
                <w:noProof/>
                <w:lang w:val="lt-LT"/>
              </w:rPr>
            </w:pPr>
          </w:p>
        </w:tc>
        <w:tc>
          <w:tcPr>
            <w:tcW w:w="1742" w:type="dxa"/>
            <w:vMerge w:val="restart"/>
          </w:tcPr>
          <w:p w14:paraId="31C4FC48" w14:textId="62E4D972" w:rsidR="00957259" w:rsidRPr="00EE5187" w:rsidRDefault="00957259" w:rsidP="00F46887">
            <w:pPr>
              <w:pStyle w:val="ListParagraph"/>
              <w:numPr>
                <w:ilvl w:val="0"/>
                <w:numId w:val="4"/>
              </w:numPr>
              <w:spacing w:line="240" w:lineRule="auto"/>
              <w:ind w:right="174"/>
              <w:contextualSpacing w:val="0"/>
              <w:rPr>
                <w:b/>
                <w:bCs/>
                <w:noProof/>
                <w:lang w:val="lt-LT"/>
              </w:rPr>
            </w:pPr>
            <w:r w:rsidRPr="00EE5187">
              <w:rPr>
                <w:b/>
                <w:bCs/>
                <w:noProof/>
                <w:lang w:val="lt-LT"/>
              </w:rPr>
              <w:t>Group of Suppliers</w:t>
            </w:r>
          </w:p>
        </w:tc>
        <w:tc>
          <w:tcPr>
            <w:tcW w:w="708" w:type="dxa"/>
          </w:tcPr>
          <w:p w14:paraId="54AFA953"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6CF2CB95" w14:textId="59595F73" w:rsidR="00957259" w:rsidRPr="00EE5187" w:rsidRDefault="00957259" w:rsidP="00B463E7">
            <w:pPr>
              <w:widowControl w:val="0"/>
              <w:spacing w:after="120" w:line="240" w:lineRule="auto"/>
              <w:ind w:left="-11"/>
              <w:jc w:val="both"/>
              <w:rPr>
                <w:noProof/>
                <w:lang w:val="lt-LT"/>
              </w:rPr>
            </w:pPr>
            <w:r w:rsidRPr="00EE5187">
              <w:rPr>
                <w:noProof/>
                <w:lang w:val="lt-LT"/>
              </w:rPr>
              <w:t xml:space="preserve">An economic operator may participate in a procurement either as an individual supplier or as a member of a group of suppliers associated in a joint venture ("Group of Suppliers"). </w:t>
            </w:r>
          </w:p>
        </w:tc>
      </w:tr>
      <w:tr w:rsidR="00226D17" w:rsidRPr="00EE5187" w14:paraId="0E5CA711" w14:textId="030DD0BA" w:rsidTr="003E151D">
        <w:tc>
          <w:tcPr>
            <w:tcW w:w="1699" w:type="dxa"/>
            <w:vMerge/>
            <w:tcMar>
              <w:top w:w="28" w:type="dxa"/>
              <w:bottom w:w="28" w:type="dxa"/>
            </w:tcMar>
          </w:tcPr>
          <w:p w14:paraId="022EEEAA" w14:textId="77777777" w:rsidR="00226D17" w:rsidRPr="00EE5187" w:rsidRDefault="00226D17" w:rsidP="00340C2A">
            <w:pPr>
              <w:pStyle w:val="ListParagraph"/>
              <w:numPr>
                <w:ilvl w:val="0"/>
                <w:numId w:val="1"/>
              </w:numPr>
              <w:ind w:left="316" w:right="169" w:hanging="284"/>
              <w:rPr>
                <w:b/>
                <w:bCs/>
                <w:noProof/>
                <w:lang w:val="lt-LT"/>
              </w:rPr>
            </w:pPr>
          </w:p>
        </w:tc>
        <w:tc>
          <w:tcPr>
            <w:tcW w:w="710" w:type="dxa"/>
            <w:vMerge w:val="restart"/>
          </w:tcPr>
          <w:p w14:paraId="18807912" w14:textId="77777777" w:rsidR="00226D17" w:rsidRPr="00EE5187" w:rsidRDefault="00226D17" w:rsidP="00340C2A">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D86905A" w14:textId="4187F9A1" w:rsidR="00226D17" w:rsidRPr="00EE5187" w:rsidRDefault="00226D17" w:rsidP="00B463E7">
            <w:pPr>
              <w:spacing w:after="60"/>
              <w:ind w:left="34"/>
              <w:jc w:val="both"/>
              <w:rPr>
                <w:noProof/>
                <w:lang w:val="lt-LT"/>
              </w:rPr>
            </w:pPr>
            <w:r w:rsidRPr="00EE5187">
              <w:rPr>
                <w:noProof/>
                <w:lang w:val="lt-LT"/>
              </w:rPr>
              <w:t>Jei pirkime dalyvauja Tiekėjų grupė, ji Paraiškoje turi pateikti JVS skaitmeninę kopiją. JVS turi būti nurodyta:</w:t>
            </w:r>
          </w:p>
        </w:tc>
        <w:tc>
          <w:tcPr>
            <w:tcW w:w="283" w:type="dxa"/>
          </w:tcPr>
          <w:p w14:paraId="5D906C24" w14:textId="77777777" w:rsidR="00226D17" w:rsidRPr="00EE5187" w:rsidRDefault="00226D17" w:rsidP="00340C2A">
            <w:pPr>
              <w:spacing w:after="120" w:line="240" w:lineRule="auto"/>
              <w:ind w:left="1080"/>
              <w:jc w:val="both"/>
              <w:rPr>
                <w:noProof/>
                <w:lang w:val="lt-LT"/>
              </w:rPr>
            </w:pPr>
          </w:p>
        </w:tc>
        <w:tc>
          <w:tcPr>
            <w:tcW w:w="1742" w:type="dxa"/>
            <w:vMerge/>
          </w:tcPr>
          <w:p w14:paraId="4E1A41FF" w14:textId="77777777" w:rsidR="00226D17" w:rsidRPr="00EE5187" w:rsidRDefault="00226D17" w:rsidP="00340C2A">
            <w:pPr>
              <w:spacing w:after="120" w:line="240" w:lineRule="auto"/>
              <w:ind w:left="1080"/>
              <w:jc w:val="both"/>
              <w:rPr>
                <w:noProof/>
                <w:lang w:val="lt-LT"/>
              </w:rPr>
            </w:pPr>
          </w:p>
        </w:tc>
        <w:tc>
          <w:tcPr>
            <w:tcW w:w="708" w:type="dxa"/>
            <w:vMerge w:val="restart"/>
          </w:tcPr>
          <w:p w14:paraId="62F3150D" w14:textId="77777777" w:rsidR="00226D17" w:rsidRPr="00EE5187" w:rsidRDefault="00226D17"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440D2837" w14:textId="3E8A83E7" w:rsidR="00226D17" w:rsidRPr="00EE5187" w:rsidRDefault="00226D17" w:rsidP="00B463E7">
            <w:pPr>
              <w:widowControl w:val="0"/>
              <w:spacing w:after="120" w:line="240" w:lineRule="auto"/>
              <w:ind w:left="-11"/>
              <w:jc w:val="both"/>
              <w:rPr>
                <w:noProof/>
                <w:lang w:val="lt-LT"/>
              </w:rPr>
            </w:pPr>
            <w:r w:rsidRPr="00EE5187">
              <w:rPr>
                <w:noProof/>
                <w:lang w:val="lt-LT"/>
              </w:rPr>
              <w:t>If a Group of Suppliers participates in the procurement, it must provide a digital copy of the JVA in its Application. The JVA must state:</w:t>
            </w:r>
          </w:p>
        </w:tc>
      </w:tr>
      <w:tr w:rsidR="00226D17" w:rsidRPr="00EE5187" w14:paraId="0489B222" w14:textId="47B8611F" w:rsidTr="003E151D">
        <w:trPr>
          <w:trHeight w:val="217"/>
        </w:trPr>
        <w:tc>
          <w:tcPr>
            <w:tcW w:w="1699" w:type="dxa"/>
            <w:vMerge/>
            <w:tcMar>
              <w:top w:w="28" w:type="dxa"/>
              <w:bottom w:w="28" w:type="dxa"/>
            </w:tcMar>
          </w:tcPr>
          <w:p w14:paraId="1381DD8B" w14:textId="77777777" w:rsidR="00226D17" w:rsidRPr="00EE5187" w:rsidRDefault="00226D17" w:rsidP="00F406B5">
            <w:pPr>
              <w:pStyle w:val="ListParagraph"/>
              <w:numPr>
                <w:ilvl w:val="0"/>
                <w:numId w:val="1"/>
              </w:numPr>
              <w:ind w:left="316" w:right="169" w:hanging="284"/>
              <w:rPr>
                <w:b/>
                <w:bCs/>
                <w:noProof/>
                <w:lang w:val="lt-LT"/>
              </w:rPr>
            </w:pPr>
          </w:p>
        </w:tc>
        <w:tc>
          <w:tcPr>
            <w:tcW w:w="710" w:type="dxa"/>
            <w:vMerge/>
          </w:tcPr>
          <w:p w14:paraId="20275C3F" w14:textId="77777777" w:rsidR="00226D17" w:rsidRPr="00EE5187" w:rsidRDefault="00226D17" w:rsidP="00F46887">
            <w:pPr>
              <w:pStyle w:val="ListParagraph"/>
              <w:numPr>
                <w:ilvl w:val="0"/>
                <w:numId w:val="13"/>
              </w:numPr>
              <w:spacing w:after="60"/>
              <w:ind w:left="1164" w:hanging="283"/>
              <w:contextualSpacing w:val="0"/>
              <w:jc w:val="both"/>
              <w:rPr>
                <w:noProof/>
                <w:color w:val="000000"/>
                <w:lang w:val="lt-LT"/>
              </w:rPr>
            </w:pPr>
          </w:p>
        </w:tc>
        <w:tc>
          <w:tcPr>
            <w:tcW w:w="4780" w:type="dxa"/>
            <w:gridSpan w:val="5"/>
            <w:tcMar>
              <w:top w:w="28" w:type="dxa"/>
              <w:bottom w:w="28" w:type="dxa"/>
            </w:tcMar>
          </w:tcPr>
          <w:p w14:paraId="781CD0F8" w14:textId="06A5C29B" w:rsidR="00226D17" w:rsidRPr="00EE5187" w:rsidRDefault="00226D17" w:rsidP="00EB6CF6">
            <w:pPr>
              <w:pStyle w:val="ListParagraph"/>
              <w:numPr>
                <w:ilvl w:val="0"/>
                <w:numId w:val="39"/>
              </w:numPr>
              <w:spacing w:after="60"/>
              <w:ind w:left="459"/>
              <w:contextualSpacing w:val="0"/>
              <w:jc w:val="both"/>
              <w:rPr>
                <w:noProof/>
                <w:lang w:val="lt-LT"/>
              </w:rPr>
            </w:pPr>
            <w:r w:rsidRPr="00EE5187">
              <w:rPr>
                <w:noProof/>
                <w:color w:val="000000"/>
                <w:lang w:val="lt-LT"/>
              </w:rPr>
              <w:t>Informacija apie Tiekėjų grupės sudėtį;</w:t>
            </w:r>
          </w:p>
        </w:tc>
        <w:tc>
          <w:tcPr>
            <w:tcW w:w="283" w:type="dxa"/>
          </w:tcPr>
          <w:p w14:paraId="2BFED42F" w14:textId="77777777" w:rsidR="00226D17" w:rsidRPr="00EE5187" w:rsidRDefault="00226D17" w:rsidP="00EB6CF6">
            <w:pPr>
              <w:spacing w:after="60" w:line="240" w:lineRule="auto"/>
              <w:ind w:left="1080"/>
              <w:jc w:val="both"/>
              <w:rPr>
                <w:noProof/>
                <w:lang w:val="lt-LT"/>
              </w:rPr>
            </w:pPr>
          </w:p>
        </w:tc>
        <w:tc>
          <w:tcPr>
            <w:tcW w:w="1742" w:type="dxa"/>
            <w:vMerge/>
          </w:tcPr>
          <w:p w14:paraId="42EF19FD" w14:textId="77777777" w:rsidR="00226D17" w:rsidRPr="00EE5187" w:rsidRDefault="00226D17" w:rsidP="00EB6CF6">
            <w:pPr>
              <w:spacing w:after="60" w:line="240" w:lineRule="auto"/>
              <w:ind w:left="1080"/>
              <w:jc w:val="both"/>
              <w:rPr>
                <w:noProof/>
                <w:lang w:val="lt-LT"/>
              </w:rPr>
            </w:pPr>
          </w:p>
        </w:tc>
        <w:tc>
          <w:tcPr>
            <w:tcW w:w="708" w:type="dxa"/>
            <w:vMerge/>
          </w:tcPr>
          <w:p w14:paraId="49BA1413" w14:textId="77777777" w:rsidR="00226D17" w:rsidRPr="00EE5187" w:rsidRDefault="00226D17" w:rsidP="00EB6CF6">
            <w:pPr>
              <w:pStyle w:val="ListParagraph"/>
              <w:widowControl w:val="0"/>
              <w:numPr>
                <w:ilvl w:val="0"/>
                <w:numId w:val="14"/>
              </w:numPr>
              <w:spacing w:after="60" w:line="240" w:lineRule="auto"/>
              <w:ind w:left="1023" w:hanging="283"/>
              <w:contextualSpacing w:val="0"/>
              <w:jc w:val="both"/>
              <w:rPr>
                <w:noProof/>
                <w:color w:val="000000"/>
                <w:lang w:val="lt-LT"/>
              </w:rPr>
            </w:pPr>
          </w:p>
        </w:tc>
        <w:tc>
          <w:tcPr>
            <w:tcW w:w="5181" w:type="dxa"/>
            <w:gridSpan w:val="5"/>
          </w:tcPr>
          <w:p w14:paraId="0772C865" w14:textId="7F64666B" w:rsidR="00226D17" w:rsidRPr="00EE5187" w:rsidRDefault="00226D17" w:rsidP="00EB6CF6">
            <w:pPr>
              <w:pStyle w:val="ListParagraph"/>
              <w:widowControl w:val="0"/>
              <w:numPr>
                <w:ilvl w:val="0"/>
                <w:numId w:val="40"/>
              </w:numPr>
              <w:spacing w:after="60" w:line="240" w:lineRule="auto"/>
              <w:ind w:left="459"/>
              <w:contextualSpacing w:val="0"/>
              <w:jc w:val="both"/>
              <w:rPr>
                <w:noProof/>
                <w:lang w:val="lt-LT"/>
              </w:rPr>
            </w:pPr>
            <w:r w:rsidRPr="00EE5187">
              <w:rPr>
                <w:noProof/>
                <w:color w:val="000000"/>
                <w:lang w:val="lt-LT"/>
              </w:rPr>
              <w:t>Information on the composition of the Group of Suppliers;</w:t>
            </w:r>
          </w:p>
        </w:tc>
      </w:tr>
      <w:tr w:rsidR="00226D17" w:rsidRPr="00EE5187" w14:paraId="0716AEA7" w14:textId="7CB0995C" w:rsidTr="003E151D">
        <w:tc>
          <w:tcPr>
            <w:tcW w:w="1699" w:type="dxa"/>
            <w:vMerge/>
            <w:tcMar>
              <w:top w:w="28" w:type="dxa"/>
              <w:bottom w:w="28" w:type="dxa"/>
            </w:tcMar>
          </w:tcPr>
          <w:p w14:paraId="0256E7EF" w14:textId="77777777" w:rsidR="00226D17" w:rsidRPr="00EE5187" w:rsidRDefault="00226D17" w:rsidP="00F406B5">
            <w:pPr>
              <w:pStyle w:val="ListParagraph"/>
              <w:numPr>
                <w:ilvl w:val="0"/>
                <w:numId w:val="1"/>
              </w:numPr>
              <w:ind w:left="316" w:right="169" w:hanging="284"/>
              <w:rPr>
                <w:b/>
                <w:bCs/>
                <w:noProof/>
                <w:lang w:val="lt-LT"/>
              </w:rPr>
            </w:pPr>
          </w:p>
        </w:tc>
        <w:tc>
          <w:tcPr>
            <w:tcW w:w="710" w:type="dxa"/>
            <w:vMerge/>
          </w:tcPr>
          <w:p w14:paraId="742059F8" w14:textId="77777777" w:rsidR="00226D17" w:rsidRPr="00EE5187" w:rsidRDefault="00226D17" w:rsidP="00F46887">
            <w:pPr>
              <w:pStyle w:val="ListParagraph"/>
              <w:numPr>
                <w:ilvl w:val="0"/>
                <w:numId w:val="13"/>
              </w:numPr>
              <w:spacing w:after="60"/>
              <w:ind w:left="1164" w:hanging="283"/>
              <w:contextualSpacing w:val="0"/>
              <w:jc w:val="both"/>
              <w:rPr>
                <w:noProof/>
                <w:color w:val="000000"/>
                <w:lang w:val="lt-LT"/>
              </w:rPr>
            </w:pPr>
          </w:p>
        </w:tc>
        <w:tc>
          <w:tcPr>
            <w:tcW w:w="4780" w:type="dxa"/>
            <w:gridSpan w:val="5"/>
            <w:tcMar>
              <w:top w:w="28" w:type="dxa"/>
              <w:bottom w:w="28" w:type="dxa"/>
            </w:tcMar>
          </w:tcPr>
          <w:p w14:paraId="5B0C6F4C" w14:textId="3ACA0B4D" w:rsidR="00226D17" w:rsidRPr="00EE5187" w:rsidRDefault="00226D17" w:rsidP="00EB6CF6">
            <w:pPr>
              <w:pStyle w:val="ListParagraph"/>
              <w:numPr>
                <w:ilvl w:val="0"/>
                <w:numId w:val="39"/>
              </w:numPr>
              <w:spacing w:after="60"/>
              <w:ind w:left="459"/>
              <w:contextualSpacing w:val="0"/>
              <w:jc w:val="both"/>
              <w:rPr>
                <w:noProof/>
                <w:lang w:val="lt-LT"/>
              </w:rPr>
            </w:pPr>
            <w:r w:rsidRPr="00EE5187">
              <w:rPr>
                <w:noProof/>
                <w:color w:val="000000"/>
                <w:lang w:val="lt-LT"/>
              </w:rPr>
              <w:t>Kiekvieno Tiekėjų grupės nario įsipareigojimai;</w:t>
            </w:r>
          </w:p>
        </w:tc>
        <w:tc>
          <w:tcPr>
            <w:tcW w:w="283" w:type="dxa"/>
          </w:tcPr>
          <w:p w14:paraId="6D699818" w14:textId="77777777" w:rsidR="00226D17" w:rsidRPr="00EE5187" w:rsidRDefault="00226D17" w:rsidP="00EB6CF6">
            <w:pPr>
              <w:spacing w:after="60" w:line="240" w:lineRule="auto"/>
              <w:ind w:left="1080"/>
              <w:jc w:val="both"/>
              <w:rPr>
                <w:noProof/>
                <w:lang w:val="lt-LT"/>
              </w:rPr>
            </w:pPr>
          </w:p>
        </w:tc>
        <w:tc>
          <w:tcPr>
            <w:tcW w:w="1742" w:type="dxa"/>
            <w:vMerge/>
          </w:tcPr>
          <w:p w14:paraId="4F629F09" w14:textId="77777777" w:rsidR="00226D17" w:rsidRPr="00EE5187" w:rsidRDefault="00226D17" w:rsidP="00EB6CF6">
            <w:pPr>
              <w:spacing w:after="60" w:line="240" w:lineRule="auto"/>
              <w:ind w:left="1080"/>
              <w:jc w:val="both"/>
              <w:rPr>
                <w:noProof/>
                <w:lang w:val="lt-LT"/>
              </w:rPr>
            </w:pPr>
          </w:p>
        </w:tc>
        <w:tc>
          <w:tcPr>
            <w:tcW w:w="708" w:type="dxa"/>
            <w:vMerge/>
          </w:tcPr>
          <w:p w14:paraId="5E948AA7" w14:textId="77777777" w:rsidR="00226D17" w:rsidRPr="00EE5187" w:rsidRDefault="00226D17" w:rsidP="00EB6CF6">
            <w:pPr>
              <w:pStyle w:val="ListParagraph"/>
              <w:widowControl w:val="0"/>
              <w:numPr>
                <w:ilvl w:val="0"/>
                <w:numId w:val="14"/>
              </w:numPr>
              <w:spacing w:after="60" w:line="240" w:lineRule="auto"/>
              <w:ind w:left="1023" w:hanging="283"/>
              <w:contextualSpacing w:val="0"/>
              <w:jc w:val="both"/>
              <w:rPr>
                <w:noProof/>
                <w:color w:val="000000"/>
                <w:lang w:val="lt-LT"/>
              </w:rPr>
            </w:pPr>
          </w:p>
        </w:tc>
        <w:tc>
          <w:tcPr>
            <w:tcW w:w="5181" w:type="dxa"/>
            <w:gridSpan w:val="5"/>
          </w:tcPr>
          <w:p w14:paraId="1DF84E71" w14:textId="7BD968C0" w:rsidR="00226D17" w:rsidRPr="00EE5187" w:rsidRDefault="00226D17" w:rsidP="00EB6CF6">
            <w:pPr>
              <w:pStyle w:val="ListParagraph"/>
              <w:widowControl w:val="0"/>
              <w:numPr>
                <w:ilvl w:val="0"/>
                <w:numId w:val="40"/>
              </w:numPr>
              <w:spacing w:after="60" w:line="240" w:lineRule="auto"/>
              <w:ind w:left="459"/>
              <w:contextualSpacing w:val="0"/>
              <w:jc w:val="both"/>
              <w:rPr>
                <w:noProof/>
                <w:lang w:val="lt-LT"/>
              </w:rPr>
            </w:pPr>
            <w:r w:rsidRPr="00EE5187">
              <w:rPr>
                <w:noProof/>
                <w:color w:val="000000"/>
                <w:lang w:val="lt-LT"/>
              </w:rPr>
              <w:t>Obligations of each member of the Group of Suppliers;</w:t>
            </w:r>
          </w:p>
        </w:tc>
      </w:tr>
      <w:tr w:rsidR="00226D17" w:rsidRPr="00EE5187" w14:paraId="25A6FE4F" w14:textId="77777777" w:rsidTr="003E151D">
        <w:tc>
          <w:tcPr>
            <w:tcW w:w="1699" w:type="dxa"/>
            <w:vMerge/>
            <w:tcMar>
              <w:top w:w="28" w:type="dxa"/>
              <w:bottom w:w="28" w:type="dxa"/>
            </w:tcMar>
          </w:tcPr>
          <w:p w14:paraId="29DC0F3B" w14:textId="77777777" w:rsidR="00226D17" w:rsidRPr="00EE5187" w:rsidRDefault="00226D17" w:rsidP="00F406B5">
            <w:pPr>
              <w:pStyle w:val="ListParagraph"/>
              <w:ind w:left="316" w:right="169"/>
              <w:rPr>
                <w:b/>
                <w:bCs/>
                <w:noProof/>
                <w:lang w:val="lt-LT"/>
              </w:rPr>
            </w:pPr>
          </w:p>
        </w:tc>
        <w:tc>
          <w:tcPr>
            <w:tcW w:w="710" w:type="dxa"/>
            <w:vMerge/>
          </w:tcPr>
          <w:p w14:paraId="2A6364F8" w14:textId="77777777" w:rsidR="00226D17" w:rsidRPr="00EE5187" w:rsidRDefault="00226D17" w:rsidP="00F46887">
            <w:pPr>
              <w:pStyle w:val="ListParagraph"/>
              <w:numPr>
                <w:ilvl w:val="0"/>
                <w:numId w:val="13"/>
              </w:numPr>
              <w:spacing w:after="60"/>
              <w:ind w:left="1164" w:hanging="283"/>
              <w:contextualSpacing w:val="0"/>
              <w:jc w:val="both"/>
              <w:rPr>
                <w:noProof/>
                <w:color w:val="000000"/>
                <w:lang w:val="lt-LT"/>
              </w:rPr>
            </w:pPr>
          </w:p>
        </w:tc>
        <w:tc>
          <w:tcPr>
            <w:tcW w:w="4780" w:type="dxa"/>
            <w:gridSpan w:val="5"/>
            <w:tcMar>
              <w:top w:w="28" w:type="dxa"/>
              <w:bottom w:w="28" w:type="dxa"/>
            </w:tcMar>
          </w:tcPr>
          <w:p w14:paraId="7A4116B6" w14:textId="1444B1BD" w:rsidR="00226D17" w:rsidRPr="00EE5187" w:rsidRDefault="00226D17" w:rsidP="00EB6CF6">
            <w:pPr>
              <w:pStyle w:val="ListParagraph"/>
              <w:numPr>
                <w:ilvl w:val="0"/>
                <w:numId w:val="39"/>
              </w:numPr>
              <w:spacing w:after="60"/>
              <w:ind w:left="459"/>
              <w:contextualSpacing w:val="0"/>
              <w:jc w:val="both"/>
              <w:rPr>
                <w:noProof/>
                <w:lang w:val="lt-LT"/>
              </w:rPr>
            </w:pPr>
            <w:r w:rsidRPr="00EE5187">
              <w:rPr>
                <w:noProof/>
                <w:color w:val="000000"/>
                <w:lang w:val="lt-LT"/>
              </w:rPr>
              <w:t>Numatyta solidari visų JVS narių atsakomybė už iš šio pirkimo ar jo pagrindu sudaromos sutarties kylančių prievolių</w:t>
            </w:r>
            <w:r w:rsidRPr="00EE5187">
              <w:rPr>
                <w:rFonts w:eastAsia="Calibri"/>
                <w:iCs/>
                <w:noProof/>
                <w:lang w:val="lt-LT"/>
              </w:rPr>
              <w:t xml:space="preserve"> KC </w:t>
            </w:r>
            <w:r w:rsidRPr="00EE5187">
              <w:rPr>
                <w:noProof/>
                <w:color w:val="000000"/>
                <w:lang w:val="lt-LT"/>
              </w:rPr>
              <w:t xml:space="preserve">ar Įgaliotojui ir  įsipareigojimų </w:t>
            </w:r>
            <w:r w:rsidRPr="00EE5187">
              <w:rPr>
                <w:noProof/>
                <w:color w:val="000000"/>
                <w:lang w:val="lt-LT"/>
              </w:rPr>
              <w:lastRenderedPageBreak/>
              <w:t>neįvykdymą arba netinkamą įvykdymą (įskaitant ir tokius iš sutarties kylančius bendrus įsipareigojimus, kurie savo esme tęstųsi ilgiau nei sutarties ar JVS terminas);</w:t>
            </w:r>
          </w:p>
        </w:tc>
        <w:tc>
          <w:tcPr>
            <w:tcW w:w="283" w:type="dxa"/>
          </w:tcPr>
          <w:p w14:paraId="2E113184" w14:textId="77777777" w:rsidR="00226D17" w:rsidRPr="00EE5187" w:rsidRDefault="00226D17" w:rsidP="00EB6CF6">
            <w:pPr>
              <w:spacing w:after="60" w:line="240" w:lineRule="auto"/>
              <w:ind w:left="1080"/>
              <w:jc w:val="both"/>
              <w:rPr>
                <w:noProof/>
                <w:lang w:val="lt-LT"/>
              </w:rPr>
            </w:pPr>
          </w:p>
        </w:tc>
        <w:tc>
          <w:tcPr>
            <w:tcW w:w="1742" w:type="dxa"/>
            <w:vMerge/>
          </w:tcPr>
          <w:p w14:paraId="64A54FEB" w14:textId="77777777" w:rsidR="00226D17" w:rsidRPr="00EE5187" w:rsidRDefault="00226D17" w:rsidP="00EB6CF6">
            <w:pPr>
              <w:spacing w:after="60" w:line="240" w:lineRule="auto"/>
              <w:ind w:left="1080"/>
              <w:jc w:val="both"/>
              <w:rPr>
                <w:noProof/>
                <w:lang w:val="lt-LT"/>
              </w:rPr>
            </w:pPr>
          </w:p>
        </w:tc>
        <w:tc>
          <w:tcPr>
            <w:tcW w:w="708" w:type="dxa"/>
            <w:vMerge/>
          </w:tcPr>
          <w:p w14:paraId="14E0AAF2" w14:textId="77777777" w:rsidR="00226D17" w:rsidRPr="00EE5187" w:rsidRDefault="00226D17" w:rsidP="00EB6CF6">
            <w:pPr>
              <w:pStyle w:val="ListParagraph"/>
              <w:widowControl w:val="0"/>
              <w:numPr>
                <w:ilvl w:val="0"/>
                <w:numId w:val="14"/>
              </w:numPr>
              <w:spacing w:after="60" w:line="240" w:lineRule="auto"/>
              <w:ind w:left="1023" w:hanging="283"/>
              <w:contextualSpacing w:val="0"/>
              <w:jc w:val="both"/>
              <w:rPr>
                <w:noProof/>
                <w:color w:val="000000"/>
                <w:lang w:val="lt-LT"/>
              </w:rPr>
            </w:pPr>
          </w:p>
        </w:tc>
        <w:tc>
          <w:tcPr>
            <w:tcW w:w="5181" w:type="dxa"/>
            <w:gridSpan w:val="5"/>
          </w:tcPr>
          <w:p w14:paraId="34F7E8B4" w14:textId="0B3F4257" w:rsidR="00226D17" w:rsidRPr="00EE5187" w:rsidRDefault="00226D17" w:rsidP="00EB6CF6">
            <w:pPr>
              <w:pStyle w:val="ListParagraph"/>
              <w:widowControl w:val="0"/>
              <w:numPr>
                <w:ilvl w:val="0"/>
                <w:numId w:val="40"/>
              </w:numPr>
              <w:spacing w:after="60" w:line="240" w:lineRule="auto"/>
              <w:ind w:left="459"/>
              <w:contextualSpacing w:val="0"/>
              <w:jc w:val="both"/>
              <w:rPr>
                <w:noProof/>
                <w:lang w:val="lt-LT"/>
              </w:rPr>
            </w:pPr>
            <w:r w:rsidRPr="00EE5187">
              <w:rPr>
                <w:noProof/>
                <w:color w:val="000000"/>
                <w:lang w:val="lt-LT"/>
              </w:rPr>
              <w:t xml:space="preserve">It provides for the joint and several liability of all members of the JVA for the non-performance or improper performance of their obligations to the </w:t>
            </w:r>
            <w:r w:rsidRPr="00EE5187">
              <w:rPr>
                <w:noProof/>
                <w:lang w:val="lt-LT"/>
              </w:rPr>
              <w:t xml:space="preserve">KC </w:t>
            </w:r>
            <w:r w:rsidRPr="00EE5187">
              <w:rPr>
                <w:noProof/>
                <w:color w:val="000000"/>
                <w:lang w:val="lt-LT"/>
              </w:rPr>
              <w:t xml:space="preserve">or the Principal </w:t>
            </w:r>
            <w:r w:rsidRPr="00EE5187">
              <w:rPr>
                <w:noProof/>
                <w:color w:val="000000"/>
                <w:lang w:val="lt-LT"/>
              </w:rPr>
              <w:lastRenderedPageBreak/>
              <w:t>arising out of this procurement or the contract concluded under it (including such joint obligations arising out of the contract which by their nature extend beyond the term of the contract or the JVA);</w:t>
            </w:r>
          </w:p>
        </w:tc>
      </w:tr>
      <w:tr w:rsidR="00226D17" w:rsidRPr="00EE5187" w14:paraId="102EB92C" w14:textId="77777777" w:rsidTr="003E151D">
        <w:tc>
          <w:tcPr>
            <w:tcW w:w="1699" w:type="dxa"/>
            <w:vMerge/>
            <w:tcMar>
              <w:top w:w="28" w:type="dxa"/>
              <w:bottom w:w="28" w:type="dxa"/>
            </w:tcMar>
          </w:tcPr>
          <w:p w14:paraId="1276EA07" w14:textId="77777777" w:rsidR="00226D17" w:rsidRPr="00EE5187" w:rsidRDefault="00226D17" w:rsidP="00F406B5">
            <w:pPr>
              <w:pStyle w:val="ListParagraph"/>
              <w:ind w:left="316" w:right="169"/>
              <w:rPr>
                <w:b/>
                <w:bCs/>
                <w:noProof/>
                <w:lang w:val="lt-LT"/>
              </w:rPr>
            </w:pPr>
          </w:p>
        </w:tc>
        <w:tc>
          <w:tcPr>
            <w:tcW w:w="710" w:type="dxa"/>
            <w:vMerge/>
          </w:tcPr>
          <w:p w14:paraId="19467D18" w14:textId="77777777" w:rsidR="00226D17" w:rsidRPr="00EE5187" w:rsidRDefault="00226D17" w:rsidP="00F46887">
            <w:pPr>
              <w:pStyle w:val="ListParagraph"/>
              <w:numPr>
                <w:ilvl w:val="0"/>
                <w:numId w:val="13"/>
              </w:numPr>
              <w:spacing w:after="60"/>
              <w:ind w:left="1164" w:hanging="283"/>
              <w:contextualSpacing w:val="0"/>
              <w:jc w:val="both"/>
              <w:rPr>
                <w:noProof/>
                <w:color w:val="000000"/>
                <w:lang w:val="lt-LT"/>
              </w:rPr>
            </w:pPr>
          </w:p>
        </w:tc>
        <w:tc>
          <w:tcPr>
            <w:tcW w:w="4780" w:type="dxa"/>
            <w:gridSpan w:val="5"/>
            <w:tcMar>
              <w:top w:w="28" w:type="dxa"/>
              <w:bottom w:w="28" w:type="dxa"/>
            </w:tcMar>
          </w:tcPr>
          <w:p w14:paraId="76FCD366" w14:textId="7DDCC38A" w:rsidR="00226D17" w:rsidRPr="00EE5187" w:rsidRDefault="00226D17" w:rsidP="00EB6CF6">
            <w:pPr>
              <w:pStyle w:val="ListParagraph"/>
              <w:numPr>
                <w:ilvl w:val="0"/>
                <w:numId w:val="39"/>
              </w:numPr>
              <w:spacing w:after="60"/>
              <w:ind w:left="459"/>
              <w:contextualSpacing w:val="0"/>
              <w:jc w:val="both"/>
              <w:rPr>
                <w:noProof/>
                <w:lang w:val="lt-LT"/>
              </w:rPr>
            </w:pPr>
            <w:r w:rsidRPr="00EE5187">
              <w:rPr>
                <w:noProof/>
                <w:color w:val="000000"/>
                <w:lang w:val="lt-LT"/>
              </w:rPr>
              <w:t xml:space="preserve">Nuostata, kad JVS nustatytų narių keitimas yra laikomas esminiu sutarties pažeidimu, išskyrus išimtis, numatytas Lietuvos Respublikos įstatymuose, ir gavus išankstinį raštišką </w:t>
            </w:r>
            <w:r w:rsidRPr="00EE5187">
              <w:rPr>
                <w:rFonts w:eastAsia="Calibri"/>
                <w:iCs/>
                <w:noProof/>
                <w:color w:val="FF0000"/>
                <w:lang w:val="lt-LT"/>
              </w:rPr>
              <w:t xml:space="preserve"> </w:t>
            </w:r>
            <w:r w:rsidRPr="00EE5187">
              <w:rPr>
                <w:rFonts w:eastAsia="Calibri"/>
                <w:iCs/>
                <w:noProof/>
                <w:lang w:val="lt-LT"/>
              </w:rPr>
              <w:t xml:space="preserve">KC </w:t>
            </w:r>
            <w:r w:rsidRPr="00EE5187">
              <w:rPr>
                <w:noProof/>
                <w:lang w:val="lt-LT"/>
              </w:rPr>
              <w:t xml:space="preserve">/ |galiotojo </w:t>
            </w:r>
            <w:r w:rsidRPr="00EE5187">
              <w:rPr>
                <w:noProof/>
                <w:color w:val="000000"/>
                <w:lang w:val="lt-LT"/>
              </w:rPr>
              <w:t>sutikimą;</w:t>
            </w:r>
          </w:p>
        </w:tc>
        <w:tc>
          <w:tcPr>
            <w:tcW w:w="283" w:type="dxa"/>
          </w:tcPr>
          <w:p w14:paraId="5C46ED7C" w14:textId="77777777" w:rsidR="00226D17" w:rsidRPr="00EE5187" w:rsidRDefault="00226D17" w:rsidP="00EB6CF6">
            <w:pPr>
              <w:spacing w:after="60" w:line="240" w:lineRule="auto"/>
              <w:ind w:left="1080"/>
              <w:jc w:val="both"/>
              <w:rPr>
                <w:noProof/>
                <w:lang w:val="lt-LT"/>
              </w:rPr>
            </w:pPr>
          </w:p>
        </w:tc>
        <w:tc>
          <w:tcPr>
            <w:tcW w:w="1742" w:type="dxa"/>
            <w:vMerge/>
          </w:tcPr>
          <w:p w14:paraId="28118A96" w14:textId="77777777" w:rsidR="00226D17" w:rsidRPr="00EE5187" w:rsidRDefault="00226D17" w:rsidP="00EB6CF6">
            <w:pPr>
              <w:spacing w:after="60" w:line="240" w:lineRule="auto"/>
              <w:ind w:left="1080"/>
              <w:jc w:val="both"/>
              <w:rPr>
                <w:noProof/>
                <w:lang w:val="lt-LT"/>
              </w:rPr>
            </w:pPr>
          </w:p>
        </w:tc>
        <w:tc>
          <w:tcPr>
            <w:tcW w:w="708" w:type="dxa"/>
            <w:vMerge/>
          </w:tcPr>
          <w:p w14:paraId="48CAF011" w14:textId="77777777" w:rsidR="00226D17" w:rsidRPr="00EE5187" w:rsidRDefault="00226D17" w:rsidP="00EB6CF6">
            <w:pPr>
              <w:pStyle w:val="ListParagraph"/>
              <w:widowControl w:val="0"/>
              <w:numPr>
                <w:ilvl w:val="0"/>
                <w:numId w:val="14"/>
              </w:numPr>
              <w:spacing w:after="60" w:line="240" w:lineRule="auto"/>
              <w:ind w:left="1023" w:hanging="283"/>
              <w:contextualSpacing w:val="0"/>
              <w:jc w:val="both"/>
              <w:rPr>
                <w:noProof/>
                <w:color w:val="000000"/>
                <w:lang w:val="lt-LT"/>
              </w:rPr>
            </w:pPr>
          </w:p>
        </w:tc>
        <w:tc>
          <w:tcPr>
            <w:tcW w:w="5181" w:type="dxa"/>
            <w:gridSpan w:val="5"/>
          </w:tcPr>
          <w:p w14:paraId="43FE5C7B" w14:textId="199D762A" w:rsidR="00226D17" w:rsidRPr="00EE5187" w:rsidRDefault="00226D17" w:rsidP="00EB6CF6">
            <w:pPr>
              <w:pStyle w:val="ListParagraph"/>
              <w:widowControl w:val="0"/>
              <w:numPr>
                <w:ilvl w:val="0"/>
                <w:numId w:val="40"/>
              </w:numPr>
              <w:spacing w:after="60" w:line="240" w:lineRule="auto"/>
              <w:ind w:left="459"/>
              <w:contextualSpacing w:val="0"/>
              <w:jc w:val="both"/>
              <w:rPr>
                <w:noProof/>
                <w:lang w:val="lt-LT"/>
              </w:rPr>
            </w:pPr>
            <w:r w:rsidRPr="00EE5187">
              <w:rPr>
                <w:noProof/>
                <w:color w:val="000000"/>
                <w:lang w:val="lt-LT"/>
              </w:rPr>
              <w:t xml:space="preserve">The provision that a change of the members defined by the JVA shall be considered a material breach of the contract, excluding the exceptions provided for by the laws of the Republic of Lithuania, and with the prior written consent of the </w:t>
            </w:r>
            <w:r w:rsidRPr="00EE5187">
              <w:rPr>
                <w:noProof/>
                <w:color w:val="FF0000"/>
                <w:lang w:val="lt-LT"/>
              </w:rPr>
              <w:t xml:space="preserve"> </w:t>
            </w:r>
            <w:r w:rsidRPr="00EE5187">
              <w:rPr>
                <w:noProof/>
                <w:lang w:val="lt-LT"/>
              </w:rPr>
              <w:t>KC / Principal</w:t>
            </w:r>
            <w:r w:rsidRPr="00EE5187">
              <w:rPr>
                <w:noProof/>
                <w:color w:val="000000"/>
                <w:lang w:val="lt-LT"/>
              </w:rPr>
              <w:t>;</w:t>
            </w:r>
          </w:p>
        </w:tc>
      </w:tr>
      <w:tr w:rsidR="00226D17" w:rsidRPr="00EE5187" w14:paraId="17007A1E" w14:textId="77777777" w:rsidTr="003E151D">
        <w:tc>
          <w:tcPr>
            <w:tcW w:w="1699" w:type="dxa"/>
            <w:vMerge/>
            <w:tcMar>
              <w:top w:w="28" w:type="dxa"/>
              <w:bottom w:w="28" w:type="dxa"/>
            </w:tcMar>
          </w:tcPr>
          <w:p w14:paraId="6B828255" w14:textId="77777777" w:rsidR="00226D17" w:rsidRPr="00EE5187" w:rsidRDefault="00226D17" w:rsidP="00F406B5">
            <w:pPr>
              <w:pStyle w:val="ListParagraph"/>
              <w:ind w:left="316" w:right="169"/>
              <w:rPr>
                <w:b/>
                <w:bCs/>
                <w:noProof/>
                <w:lang w:val="lt-LT"/>
              </w:rPr>
            </w:pPr>
          </w:p>
        </w:tc>
        <w:tc>
          <w:tcPr>
            <w:tcW w:w="710" w:type="dxa"/>
            <w:vMerge/>
          </w:tcPr>
          <w:p w14:paraId="327C8986" w14:textId="77777777" w:rsidR="00226D17" w:rsidRPr="00EE5187" w:rsidRDefault="00226D17" w:rsidP="00F46887">
            <w:pPr>
              <w:pStyle w:val="ListParagraph"/>
              <w:numPr>
                <w:ilvl w:val="0"/>
                <w:numId w:val="13"/>
              </w:numPr>
              <w:spacing w:after="60"/>
              <w:ind w:left="1164" w:hanging="283"/>
              <w:contextualSpacing w:val="0"/>
              <w:jc w:val="both"/>
              <w:rPr>
                <w:noProof/>
                <w:color w:val="000000"/>
                <w:lang w:val="lt-LT"/>
              </w:rPr>
            </w:pPr>
          </w:p>
        </w:tc>
        <w:tc>
          <w:tcPr>
            <w:tcW w:w="4780" w:type="dxa"/>
            <w:gridSpan w:val="5"/>
            <w:tcMar>
              <w:top w:w="28" w:type="dxa"/>
              <w:bottom w:w="28" w:type="dxa"/>
            </w:tcMar>
          </w:tcPr>
          <w:p w14:paraId="08CEDD4F" w14:textId="5E16F9DD" w:rsidR="00226D17" w:rsidRPr="00EE5187" w:rsidRDefault="00226D17" w:rsidP="00EB6CF6">
            <w:pPr>
              <w:pStyle w:val="ListParagraph"/>
              <w:numPr>
                <w:ilvl w:val="0"/>
                <w:numId w:val="39"/>
              </w:numPr>
              <w:spacing w:after="60"/>
              <w:ind w:left="459"/>
              <w:contextualSpacing w:val="0"/>
              <w:jc w:val="both"/>
              <w:rPr>
                <w:noProof/>
                <w:lang w:val="lt-LT"/>
              </w:rPr>
            </w:pPr>
            <w:r w:rsidRPr="00EE5187">
              <w:rPr>
                <w:noProof/>
                <w:color w:val="000000"/>
                <w:lang w:val="lt-LT"/>
              </w:rPr>
              <w:t>Atstovaujantis JVS narys, kuris tvarkys visus bendruosius klausimus, susijusius su Pirkimu;</w:t>
            </w:r>
          </w:p>
        </w:tc>
        <w:tc>
          <w:tcPr>
            <w:tcW w:w="283" w:type="dxa"/>
          </w:tcPr>
          <w:p w14:paraId="030CDEDE" w14:textId="77777777" w:rsidR="00226D17" w:rsidRPr="00EE5187" w:rsidRDefault="00226D17" w:rsidP="00EB6CF6">
            <w:pPr>
              <w:spacing w:after="60" w:line="240" w:lineRule="auto"/>
              <w:ind w:left="1080"/>
              <w:jc w:val="both"/>
              <w:rPr>
                <w:noProof/>
                <w:lang w:val="lt-LT"/>
              </w:rPr>
            </w:pPr>
          </w:p>
        </w:tc>
        <w:tc>
          <w:tcPr>
            <w:tcW w:w="1742" w:type="dxa"/>
            <w:vMerge/>
          </w:tcPr>
          <w:p w14:paraId="1FCEA2D9" w14:textId="77777777" w:rsidR="00226D17" w:rsidRPr="00EE5187" w:rsidRDefault="00226D17" w:rsidP="00EB6CF6">
            <w:pPr>
              <w:spacing w:after="60" w:line="240" w:lineRule="auto"/>
              <w:ind w:left="1080"/>
              <w:jc w:val="both"/>
              <w:rPr>
                <w:noProof/>
                <w:lang w:val="lt-LT"/>
              </w:rPr>
            </w:pPr>
          </w:p>
        </w:tc>
        <w:tc>
          <w:tcPr>
            <w:tcW w:w="708" w:type="dxa"/>
            <w:vMerge/>
          </w:tcPr>
          <w:p w14:paraId="705B3561" w14:textId="77777777" w:rsidR="00226D17" w:rsidRPr="00EE5187" w:rsidRDefault="00226D17" w:rsidP="00EB6CF6">
            <w:pPr>
              <w:pStyle w:val="ListParagraph"/>
              <w:widowControl w:val="0"/>
              <w:numPr>
                <w:ilvl w:val="0"/>
                <w:numId w:val="14"/>
              </w:numPr>
              <w:spacing w:after="60" w:line="240" w:lineRule="auto"/>
              <w:ind w:left="1023" w:hanging="283"/>
              <w:contextualSpacing w:val="0"/>
              <w:jc w:val="both"/>
              <w:rPr>
                <w:noProof/>
                <w:color w:val="000000"/>
                <w:lang w:val="lt-LT"/>
              </w:rPr>
            </w:pPr>
          </w:p>
        </w:tc>
        <w:tc>
          <w:tcPr>
            <w:tcW w:w="5181" w:type="dxa"/>
            <w:gridSpan w:val="5"/>
          </w:tcPr>
          <w:p w14:paraId="554A1B27" w14:textId="50733F96" w:rsidR="00226D17" w:rsidRPr="00EE5187" w:rsidRDefault="00226D17" w:rsidP="00EB6CF6">
            <w:pPr>
              <w:pStyle w:val="ListParagraph"/>
              <w:widowControl w:val="0"/>
              <w:numPr>
                <w:ilvl w:val="0"/>
                <w:numId w:val="40"/>
              </w:numPr>
              <w:spacing w:after="60" w:line="240" w:lineRule="auto"/>
              <w:ind w:left="459"/>
              <w:contextualSpacing w:val="0"/>
              <w:jc w:val="both"/>
              <w:rPr>
                <w:noProof/>
                <w:lang w:val="lt-LT"/>
              </w:rPr>
            </w:pPr>
            <w:r w:rsidRPr="00EE5187">
              <w:rPr>
                <w:noProof/>
                <w:color w:val="000000"/>
                <w:lang w:val="lt-LT"/>
              </w:rPr>
              <w:t>The representative member of the JVA who will handle all general matters relating to the Procurement;</w:t>
            </w:r>
          </w:p>
        </w:tc>
      </w:tr>
      <w:tr w:rsidR="00226D17" w:rsidRPr="00EE5187" w14:paraId="3649131A" w14:textId="77777777" w:rsidTr="003E151D">
        <w:tc>
          <w:tcPr>
            <w:tcW w:w="1699" w:type="dxa"/>
            <w:vMerge/>
            <w:tcMar>
              <w:top w:w="28" w:type="dxa"/>
              <w:bottom w:w="28" w:type="dxa"/>
            </w:tcMar>
          </w:tcPr>
          <w:p w14:paraId="0859874D" w14:textId="77777777" w:rsidR="00226D17" w:rsidRPr="00EE5187" w:rsidRDefault="00226D17" w:rsidP="00F406B5">
            <w:pPr>
              <w:pStyle w:val="ListParagraph"/>
              <w:ind w:left="316" w:right="169"/>
              <w:rPr>
                <w:b/>
                <w:bCs/>
                <w:noProof/>
                <w:lang w:val="lt-LT"/>
              </w:rPr>
            </w:pPr>
          </w:p>
        </w:tc>
        <w:tc>
          <w:tcPr>
            <w:tcW w:w="710" w:type="dxa"/>
            <w:vMerge/>
          </w:tcPr>
          <w:p w14:paraId="6BF01EAB" w14:textId="77777777" w:rsidR="00226D17" w:rsidRPr="00EE5187" w:rsidRDefault="00226D17" w:rsidP="00F46887">
            <w:pPr>
              <w:pStyle w:val="ListParagraph"/>
              <w:numPr>
                <w:ilvl w:val="0"/>
                <w:numId w:val="13"/>
              </w:numPr>
              <w:spacing w:after="60"/>
              <w:ind w:left="1164" w:hanging="283"/>
              <w:contextualSpacing w:val="0"/>
              <w:jc w:val="both"/>
              <w:rPr>
                <w:noProof/>
                <w:color w:val="000000"/>
                <w:lang w:val="lt-LT"/>
              </w:rPr>
            </w:pPr>
          </w:p>
        </w:tc>
        <w:tc>
          <w:tcPr>
            <w:tcW w:w="4780" w:type="dxa"/>
            <w:gridSpan w:val="5"/>
            <w:tcMar>
              <w:top w:w="28" w:type="dxa"/>
              <w:bottom w:w="28" w:type="dxa"/>
            </w:tcMar>
          </w:tcPr>
          <w:p w14:paraId="6DA84380" w14:textId="5B371A13" w:rsidR="00226D17" w:rsidRPr="00EE5187" w:rsidRDefault="00226D17" w:rsidP="00F46887">
            <w:pPr>
              <w:pStyle w:val="ListParagraph"/>
              <w:numPr>
                <w:ilvl w:val="0"/>
                <w:numId w:val="39"/>
              </w:numPr>
              <w:spacing w:after="60"/>
              <w:ind w:left="459"/>
              <w:jc w:val="both"/>
              <w:rPr>
                <w:noProof/>
                <w:lang w:val="lt-LT"/>
              </w:rPr>
            </w:pPr>
            <w:r w:rsidRPr="00EE5187">
              <w:rPr>
                <w:noProof/>
                <w:color w:val="000000"/>
                <w:lang w:val="lt-LT"/>
              </w:rPr>
              <w:t>JVS narys, įgaliotas teikti sąskaitas ir pasirašyti su sutarties įgyvendinimu susijusius dokumentus.</w:t>
            </w:r>
          </w:p>
        </w:tc>
        <w:tc>
          <w:tcPr>
            <w:tcW w:w="283" w:type="dxa"/>
          </w:tcPr>
          <w:p w14:paraId="6B327DFB" w14:textId="77777777" w:rsidR="00226D17" w:rsidRPr="00EE5187" w:rsidRDefault="00226D17" w:rsidP="00F406B5">
            <w:pPr>
              <w:spacing w:after="120" w:line="240" w:lineRule="auto"/>
              <w:ind w:left="1080"/>
              <w:jc w:val="both"/>
              <w:rPr>
                <w:noProof/>
                <w:lang w:val="lt-LT"/>
              </w:rPr>
            </w:pPr>
          </w:p>
        </w:tc>
        <w:tc>
          <w:tcPr>
            <w:tcW w:w="1742" w:type="dxa"/>
            <w:vMerge/>
          </w:tcPr>
          <w:p w14:paraId="0B180963" w14:textId="77777777" w:rsidR="00226D17" w:rsidRPr="00EE5187" w:rsidRDefault="00226D17" w:rsidP="00F406B5">
            <w:pPr>
              <w:spacing w:after="120" w:line="240" w:lineRule="auto"/>
              <w:ind w:left="1080"/>
              <w:jc w:val="both"/>
              <w:rPr>
                <w:noProof/>
                <w:lang w:val="lt-LT"/>
              </w:rPr>
            </w:pPr>
          </w:p>
        </w:tc>
        <w:tc>
          <w:tcPr>
            <w:tcW w:w="708" w:type="dxa"/>
            <w:vMerge/>
          </w:tcPr>
          <w:p w14:paraId="6EDCAE5E" w14:textId="77777777" w:rsidR="00226D17" w:rsidRPr="00EE5187" w:rsidRDefault="00226D17" w:rsidP="00F46887">
            <w:pPr>
              <w:pStyle w:val="ListParagraph"/>
              <w:widowControl w:val="0"/>
              <w:numPr>
                <w:ilvl w:val="0"/>
                <w:numId w:val="14"/>
              </w:numPr>
              <w:spacing w:after="120" w:line="240" w:lineRule="auto"/>
              <w:ind w:left="1023" w:hanging="283"/>
              <w:contextualSpacing w:val="0"/>
              <w:jc w:val="both"/>
              <w:rPr>
                <w:noProof/>
                <w:color w:val="000000"/>
                <w:lang w:val="lt-LT"/>
              </w:rPr>
            </w:pPr>
          </w:p>
        </w:tc>
        <w:tc>
          <w:tcPr>
            <w:tcW w:w="5181" w:type="dxa"/>
            <w:gridSpan w:val="5"/>
          </w:tcPr>
          <w:p w14:paraId="342CD08A" w14:textId="0C7E9311" w:rsidR="00226D17" w:rsidRPr="00EE5187" w:rsidRDefault="00226D17" w:rsidP="00F46887">
            <w:pPr>
              <w:pStyle w:val="ListParagraph"/>
              <w:widowControl w:val="0"/>
              <w:numPr>
                <w:ilvl w:val="0"/>
                <w:numId w:val="40"/>
              </w:numPr>
              <w:spacing w:after="120" w:line="240" w:lineRule="auto"/>
              <w:ind w:left="459"/>
              <w:jc w:val="both"/>
              <w:rPr>
                <w:noProof/>
                <w:lang w:val="lt-LT"/>
              </w:rPr>
            </w:pPr>
            <w:r w:rsidRPr="00EE5187">
              <w:rPr>
                <w:noProof/>
                <w:color w:val="000000"/>
                <w:lang w:val="lt-LT"/>
              </w:rPr>
              <w:t>The member of the JVA authorised to submit invoices and sign documents relating to the implementation of the contract.</w:t>
            </w:r>
          </w:p>
        </w:tc>
      </w:tr>
      <w:tr w:rsidR="00957259" w:rsidRPr="00EE5187" w14:paraId="5286BA32" w14:textId="77777777" w:rsidTr="003E151D">
        <w:tc>
          <w:tcPr>
            <w:tcW w:w="1699" w:type="dxa"/>
            <w:vMerge/>
            <w:tcMar>
              <w:top w:w="28" w:type="dxa"/>
              <w:bottom w:w="28" w:type="dxa"/>
            </w:tcMar>
          </w:tcPr>
          <w:p w14:paraId="7C88E598" w14:textId="77777777" w:rsidR="00957259" w:rsidRPr="00EE5187" w:rsidRDefault="00957259" w:rsidP="00CD5A31">
            <w:pPr>
              <w:pStyle w:val="ListParagraph"/>
              <w:ind w:left="316" w:right="169"/>
              <w:rPr>
                <w:b/>
                <w:bCs/>
                <w:noProof/>
                <w:lang w:val="lt-LT"/>
              </w:rPr>
            </w:pPr>
          </w:p>
        </w:tc>
        <w:tc>
          <w:tcPr>
            <w:tcW w:w="710" w:type="dxa"/>
          </w:tcPr>
          <w:p w14:paraId="7A4FE4AF" w14:textId="77777777" w:rsidR="00957259" w:rsidRPr="00EE5187" w:rsidRDefault="00957259" w:rsidP="00D40BD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ADCF3C7" w14:textId="3409E2D5" w:rsidR="00957259" w:rsidRPr="00EE5187" w:rsidRDefault="00957259" w:rsidP="00B463E7">
            <w:pPr>
              <w:spacing w:after="60"/>
              <w:ind w:left="34"/>
              <w:jc w:val="both"/>
              <w:rPr>
                <w:noProof/>
                <w:lang w:val="lt-LT"/>
              </w:rPr>
            </w:pPr>
            <w:r w:rsidRPr="00EE5187">
              <w:rPr>
                <w:noProof/>
                <w:lang w:val="lt-LT"/>
              </w:rPr>
              <w:t>KC nereikalauja, kad Tiekėjų grupės pateiktą Pasiūlymą pripažinus laimėjusiu ir pasiūlius sudaryti pirkimo sutartį, ši Tiekėjų grupė įgytų tam tikrą teisinę formą.</w:t>
            </w:r>
          </w:p>
        </w:tc>
        <w:tc>
          <w:tcPr>
            <w:tcW w:w="283" w:type="dxa"/>
          </w:tcPr>
          <w:p w14:paraId="7980E0FF" w14:textId="77777777" w:rsidR="00957259" w:rsidRPr="00EE5187" w:rsidRDefault="00957259" w:rsidP="00D40BD7">
            <w:pPr>
              <w:spacing w:after="120" w:line="240" w:lineRule="auto"/>
              <w:ind w:left="1080"/>
              <w:jc w:val="both"/>
              <w:rPr>
                <w:noProof/>
                <w:lang w:val="lt-LT"/>
              </w:rPr>
            </w:pPr>
          </w:p>
        </w:tc>
        <w:tc>
          <w:tcPr>
            <w:tcW w:w="1742" w:type="dxa"/>
            <w:vMerge/>
          </w:tcPr>
          <w:p w14:paraId="60449052" w14:textId="77777777" w:rsidR="00957259" w:rsidRPr="00EE5187" w:rsidRDefault="00957259" w:rsidP="00D40BD7">
            <w:pPr>
              <w:spacing w:after="120" w:line="240" w:lineRule="auto"/>
              <w:ind w:left="1080"/>
              <w:jc w:val="both"/>
              <w:rPr>
                <w:noProof/>
                <w:lang w:val="lt-LT"/>
              </w:rPr>
            </w:pPr>
          </w:p>
        </w:tc>
        <w:tc>
          <w:tcPr>
            <w:tcW w:w="708" w:type="dxa"/>
          </w:tcPr>
          <w:p w14:paraId="52E29EEF"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41617307" w14:textId="660B199E" w:rsidR="00957259" w:rsidRPr="00EE5187" w:rsidRDefault="00957259" w:rsidP="00B463E7">
            <w:pPr>
              <w:widowControl w:val="0"/>
              <w:spacing w:after="120" w:line="240" w:lineRule="auto"/>
              <w:ind w:left="-11"/>
              <w:jc w:val="both"/>
              <w:rPr>
                <w:noProof/>
                <w:lang w:val="lt-LT"/>
              </w:rPr>
            </w:pPr>
            <w:r w:rsidRPr="00EE5187">
              <w:rPr>
                <w:noProof/>
                <w:lang w:val="lt-LT"/>
              </w:rPr>
              <w:t>The KC does not require that, if the Tender submitted by a Group of Suppliers is recognised as the successful one and the Group of Suppliers is proposed to conclude the contract, this Group of Suppliers acquire a certain legal form.</w:t>
            </w:r>
          </w:p>
        </w:tc>
      </w:tr>
      <w:tr w:rsidR="00957259" w:rsidRPr="00EE5187" w14:paraId="7CD423FE" w14:textId="19B6D2D2" w:rsidTr="003E151D">
        <w:tc>
          <w:tcPr>
            <w:tcW w:w="1699" w:type="dxa"/>
            <w:tcMar>
              <w:top w:w="28" w:type="dxa"/>
              <w:bottom w:w="28" w:type="dxa"/>
            </w:tcMar>
          </w:tcPr>
          <w:p w14:paraId="0C36E056" w14:textId="77777777" w:rsidR="00957259" w:rsidRPr="00EE5187" w:rsidRDefault="00957259" w:rsidP="00D40BD7">
            <w:pPr>
              <w:pStyle w:val="ListParagraph"/>
              <w:ind w:left="316" w:right="169"/>
              <w:rPr>
                <w:b/>
                <w:bCs/>
                <w:noProof/>
                <w:sz w:val="12"/>
                <w:szCs w:val="12"/>
                <w:lang w:val="lt-LT"/>
              </w:rPr>
            </w:pPr>
          </w:p>
        </w:tc>
        <w:tc>
          <w:tcPr>
            <w:tcW w:w="710" w:type="dxa"/>
          </w:tcPr>
          <w:p w14:paraId="337CE765" w14:textId="77777777" w:rsidR="00957259" w:rsidRPr="00EE5187" w:rsidRDefault="00957259" w:rsidP="00D40BD7">
            <w:pPr>
              <w:rPr>
                <w:noProof/>
                <w:sz w:val="12"/>
                <w:szCs w:val="12"/>
                <w:lang w:val="lt-LT"/>
              </w:rPr>
            </w:pPr>
          </w:p>
        </w:tc>
        <w:tc>
          <w:tcPr>
            <w:tcW w:w="4780" w:type="dxa"/>
            <w:gridSpan w:val="5"/>
            <w:tcMar>
              <w:top w:w="28" w:type="dxa"/>
              <w:bottom w:w="28" w:type="dxa"/>
            </w:tcMar>
          </w:tcPr>
          <w:p w14:paraId="30490867" w14:textId="2C0E165E" w:rsidR="00957259" w:rsidRPr="00EE5187" w:rsidRDefault="00957259" w:rsidP="00D40BD7">
            <w:pPr>
              <w:rPr>
                <w:noProof/>
                <w:sz w:val="12"/>
                <w:szCs w:val="12"/>
                <w:lang w:val="lt-LT"/>
              </w:rPr>
            </w:pPr>
          </w:p>
        </w:tc>
        <w:tc>
          <w:tcPr>
            <w:tcW w:w="283" w:type="dxa"/>
          </w:tcPr>
          <w:p w14:paraId="4E4674CA" w14:textId="77777777" w:rsidR="00957259" w:rsidRPr="00EE5187" w:rsidRDefault="00957259" w:rsidP="00D40BD7">
            <w:pPr>
              <w:ind w:left="360"/>
              <w:rPr>
                <w:noProof/>
                <w:sz w:val="12"/>
                <w:szCs w:val="12"/>
                <w:lang w:val="lt-LT"/>
              </w:rPr>
            </w:pPr>
          </w:p>
        </w:tc>
        <w:tc>
          <w:tcPr>
            <w:tcW w:w="1742" w:type="dxa"/>
          </w:tcPr>
          <w:p w14:paraId="6076834F" w14:textId="77777777" w:rsidR="00957259" w:rsidRPr="00EE5187" w:rsidRDefault="00957259" w:rsidP="00D40BD7">
            <w:pPr>
              <w:ind w:left="360"/>
              <w:rPr>
                <w:noProof/>
                <w:sz w:val="12"/>
                <w:szCs w:val="12"/>
                <w:lang w:val="lt-LT"/>
              </w:rPr>
            </w:pPr>
          </w:p>
        </w:tc>
        <w:tc>
          <w:tcPr>
            <w:tcW w:w="708" w:type="dxa"/>
          </w:tcPr>
          <w:p w14:paraId="44F0B0C8" w14:textId="77777777" w:rsidR="00957259" w:rsidRPr="00EE5187" w:rsidRDefault="00957259" w:rsidP="00D40BD7">
            <w:pPr>
              <w:ind w:left="360"/>
              <w:rPr>
                <w:noProof/>
                <w:sz w:val="12"/>
                <w:szCs w:val="12"/>
                <w:lang w:val="lt-LT"/>
              </w:rPr>
            </w:pPr>
          </w:p>
        </w:tc>
        <w:tc>
          <w:tcPr>
            <w:tcW w:w="5181" w:type="dxa"/>
            <w:gridSpan w:val="5"/>
          </w:tcPr>
          <w:p w14:paraId="15C287D3" w14:textId="17AC3818" w:rsidR="00957259" w:rsidRPr="00EE5187" w:rsidRDefault="00957259" w:rsidP="00D40BD7">
            <w:pPr>
              <w:ind w:left="360"/>
              <w:rPr>
                <w:noProof/>
                <w:sz w:val="12"/>
                <w:szCs w:val="12"/>
                <w:lang w:val="lt-LT"/>
              </w:rPr>
            </w:pPr>
          </w:p>
        </w:tc>
      </w:tr>
      <w:tr w:rsidR="00957259" w:rsidRPr="00EE5187" w14:paraId="03327CB4" w14:textId="0A5E294C" w:rsidTr="003E151D">
        <w:tc>
          <w:tcPr>
            <w:tcW w:w="1699" w:type="dxa"/>
            <w:vMerge w:val="restart"/>
            <w:tcMar>
              <w:top w:w="28" w:type="dxa"/>
              <w:bottom w:w="28" w:type="dxa"/>
            </w:tcMar>
          </w:tcPr>
          <w:p w14:paraId="67864D39" w14:textId="267140A2" w:rsidR="00957259" w:rsidRPr="00EE5187" w:rsidRDefault="00957259" w:rsidP="003E151D">
            <w:pPr>
              <w:pStyle w:val="ListParagraph"/>
              <w:numPr>
                <w:ilvl w:val="0"/>
                <w:numId w:val="1"/>
              </w:numPr>
              <w:ind w:left="316" w:hanging="284"/>
              <w:rPr>
                <w:b/>
                <w:bCs/>
                <w:noProof/>
                <w:lang w:val="lt-LT"/>
              </w:rPr>
            </w:pPr>
            <w:r w:rsidRPr="00EE5187">
              <w:rPr>
                <w:b/>
                <w:bCs/>
                <w:noProof/>
                <w:lang w:val="lt-LT"/>
              </w:rPr>
              <w:t>Pasitelkiami ūkio subjektai</w:t>
            </w:r>
          </w:p>
        </w:tc>
        <w:tc>
          <w:tcPr>
            <w:tcW w:w="710" w:type="dxa"/>
          </w:tcPr>
          <w:p w14:paraId="1BE95CC8" w14:textId="77777777" w:rsidR="00957259" w:rsidRPr="00EE5187" w:rsidRDefault="00957259" w:rsidP="00512D9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64D6BEF" w14:textId="52D6F7B3" w:rsidR="00957259" w:rsidRPr="00EE5187" w:rsidRDefault="00957259" w:rsidP="00B463E7">
            <w:pPr>
              <w:spacing w:after="60"/>
              <w:ind w:left="34"/>
              <w:jc w:val="both"/>
              <w:rPr>
                <w:noProof/>
                <w:lang w:val="lt-LT"/>
              </w:rPr>
            </w:pPr>
            <w:r w:rsidRPr="00EE5187">
              <w:rPr>
                <w:noProof/>
                <w:lang w:val="lt-LT"/>
              </w:rPr>
              <w:t>Tiekėjai arba Tiekėjų grupė, siekdami atitikti Pirkimo dokumentuose nurodytus kvalifikacijos reikalavimus, gali remtis Tiekėjų grupės dalyvių arba kitų ūkio subjektų pajėgumais.</w:t>
            </w:r>
          </w:p>
        </w:tc>
        <w:tc>
          <w:tcPr>
            <w:tcW w:w="283" w:type="dxa"/>
          </w:tcPr>
          <w:p w14:paraId="3AF97AF1" w14:textId="77777777" w:rsidR="00957259" w:rsidRPr="00EE5187" w:rsidRDefault="00957259" w:rsidP="00512D98">
            <w:pPr>
              <w:spacing w:after="120" w:line="240" w:lineRule="auto"/>
              <w:ind w:left="1080"/>
              <w:jc w:val="both"/>
              <w:rPr>
                <w:noProof/>
                <w:lang w:val="lt-LT"/>
              </w:rPr>
            </w:pPr>
          </w:p>
        </w:tc>
        <w:tc>
          <w:tcPr>
            <w:tcW w:w="1742" w:type="dxa"/>
            <w:vMerge w:val="restart"/>
          </w:tcPr>
          <w:p w14:paraId="6D7C2117" w14:textId="0CFAAD45" w:rsidR="00957259" w:rsidRPr="00EE5187" w:rsidRDefault="00957259" w:rsidP="00F46887">
            <w:pPr>
              <w:pStyle w:val="ListParagraph"/>
              <w:numPr>
                <w:ilvl w:val="0"/>
                <w:numId w:val="4"/>
              </w:numPr>
              <w:spacing w:line="240" w:lineRule="auto"/>
              <w:ind w:right="174"/>
              <w:contextualSpacing w:val="0"/>
              <w:rPr>
                <w:b/>
                <w:bCs/>
                <w:noProof/>
                <w:lang w:val="lt-LT"/>
              </w:rPr>
            </w:pPr>
            <w:r w:rsidRPr="00EE5187">
              <w:rPr>
                <w:b/>
                <w:bCs/>
                <w:noProof/>
                <w:lang w:val="lt-LT"/>
              </w:rPr>
              <w:t>Use of economic operators</w:t>
            </w:r>
          </w:p>
        </w:tc>
        <w:tc>
          <w:tcPr>
            <w:tcW w:w="708" w:type="dxa"/>
          </w:tcPr>
          <w:p w14:paraId="63A7CF82"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59630FB7" w14:textId="067222A5" w:rsidR="00957259" w:rsidRPr="00EE5187" w:rsidRDefault="00957259" w:rsidP="00B463E7">
            <w:pPr>
              <w:widowControl w:val="0"/>
              <w:spacing w:after="120" w:line="240" w:lineRule="auto"/>
              <w:ind w:left="-11"/>
              <w:jc w:val="both"/>
              <w:rPr>
                <w:noProof/>
                <w:lang w:val="lt-LT"/>
              </w:rPr>
            </w:pPr>
            <w:r w:rsidRPr="00EE5187">
              <w:rPr>
                <w:noProof/>
                <w:lang w:val="lt-LT"/>
              </w:rPr>
              <w:t>Suppliers or a Group of Suppliers may rely on the capacities of members of the Group of Suppliers or other economic operators to meet the qualification requirements set out in the Procurement Documents.</w:t>
            </w:r>
          </w:p>
        </w:tc>
      </w:tr>
      <w:tr w:rsidR="00957259" w:rsidRPr="00EE5187" w14:paraId="7D200501" w14:textId="18496D28" w:rsidTr="003E151D">
        <w:tc>
          <w:tcPr>
            <w:tcW w:w="1699" w:type="dxa"/>
            <w:vMerge/>
            <w:tcMar>
              <w:top w:w="28" w:type="dxa"/>
              <w:bottom w:w="28" w:type="dxa"/>
            </w:tcMar>
          </w:tcPr>
          <w:p w14:paraId="16429FD9" w14:textId="77777777" w:rsidR="00957259" w:rsidRPr="00EE5187" w:rsidRDefault="00957259" w:rsidP="00512D98">
            <w:pPr>
              <w:pStyle w:val="ListParagraph"/>
              <w:numPr>
                <w:ilvl w:val="0"/>
                <w:numId w:val="1"/>
              </w:numPr>
              <w:ind w:left="316" w:right="169" w:hanging="284"/>
              <w:rPr>
                <w:b/>
                <w:bCs/>
                <w:noProof/>
                <w:lang w:val="lt-LT"/>
              </w:rPr>
            </w:pPr>
          </w:p>
        </w:tc>
        <w:tc>
          <w:tcPr>
            <w:tcW w:w="710" w:type="dxa"/>
          </w:tcPr>
          <w:p w14:paraId="764A9E0F" w14:textId="77777777" w:rsidR="00957259" w:rsidRPr="00EE5187" w:rsidRDefault="00957259" w:rsidP="00512D9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4FB05F3" w14:textId="24E16774" w:rsidR="00957259" w:rsidRPr="00EE5187" w:rsidRDefault="00957259" w:rsidP="00B463E7">
            <w:pPr>
              <w:spacing w:after="60"/>
              <w:ind w:left="34"/>
              <w:jc w:val="both"/>
              <w:rPr>
                <w:noProof/>
                <w:lang w:val="lt-LT"/>
              </w:rPr>
            </w:pPr>
            <w:r w:rsidRPr="00EE5187">
              <w:rPr>
                <w:noProof/>
                <w:lang w:val="lt-LT"/>
              </w:rPr>
              <w:t xml:space="preserve">Kai tiekėjas remiasi kitų ūkio subjektų pajėgumais, KC neatsižvelgia į tai, koks teisinis ryšys sieja Tiekėją ir tą ūkio subjektą, kurio pajėgumais jis remiasi. </w:t>
            </w:r>
          </w:p>
        </w:tc>
        <w:tc>
          <w:tcPr>
            <w:tcW w:w="283" w:type="dxa"/>
          </w:tcPr>
          <w:p w14:paraId="74E8F2FE" w14:textId="77777777" w:rsidR="00957259" w:rsidRPr="00EE5187" w:rsidRDefault="00957259" w:rsidP="00512D98">
            <w:pPr>
              <w:spacing w:after="120" w:line="240" w:lineRule="auto"/>
              <w:ind w:left="1080"/>
              <w:jc w:val="both"/>
              <w:rPr>
                <w:noProof/>
                <w:lang w:val="lt-LT"/>
              </w:rPr>
            </w:pPr>
          </w:p>
        </w:tc>
        <w:tc>
          <w:tcPr>
            <w:tcW w:w="1742" w:type="dxa"/>
            <w:vMerge/>
          </w:tcPr>
          <w:p w14:paraId="55FEC895" w14:textId="77777777" w:rsidR="00957259" w:rsidRPr="00EE5187" w:rsidRDefault="00957259" w:rsidP="00512D98">
            <w:pPr>
              <w:spacing w:after="120" w:line="240" w:lineRule="auto"/>
              <w:ind w:left="1080"/>
              <w:jc w:val="both"/>
              <w:rPr>
                <w:noProof/>
                <w:lang w:val="lt-LT"/>
              </w:rPr>
            </w:pPr>
          </w:p>
        </w:tc>
        <w:tc>
          <w:tcPr>
            <w:tcW w:w="708" w:type="dxa"/>
          </w:tcPr>
          <w:p w14:paraId="744505E7"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53ED617C" w14:textId="21A28E97" w:rsidR="00957259" w:rsidRPr="00EE5187" w:rsidRDefault="00957259" w:rsidP="00B463E7">
            <w:pPr>
              <w:widowControl w:val="0"/>
              <w:spacing w:after="120" w:line="240" w:lineRule="auto"/>
              <w:ind w:left="-11"/>
              <w:jc w:val="both"/>
              <w:rPr>
                <w:noProof/>
                <w:lang w:val="lt-LT"/>
              </w:rPr>
            </w:pPr>
            <w:r w:rsidRPr="00EE5187">
              <w:rPr>
                <w:noProof/>
                <w:lang w:val="lt-LT"/>
              </w:rPr>
              <w:t xml:space="preserve">Where a supplier relies on the capacities of other economic operators, the KC shall not take into account the legal relationship between the Supplier and the economic operator whose capacities it relies on. </w:t>
            </w:r>
          </w:p>
        </w:tc>
      </w:tr>
      <w:tr w:rsidR="00957259" w:rsidRPr="00EE5187" w14:paraId="716568D6" w14:textId="247D3F79" w:rsidTr="003E151D">
        <w:tc>
          <w:tcPr>
            <w:tcW w:w="1699" w:type="dxa"/>
            <w:vMerge/>
            <w:tcMar>
              <w:top w:w="28" w:type="dxa"/>
              <w:bottom w:w="28" w:type="dxa"/>
            </w:tcMar>
          </w:tcPr>
          <w:p w14:paraId="62F29976" w14:textId="77777777" w:rsidR="00957259" w:rsidRPr="00EE5187" w:rsidRDefault="00957259" w:rsidP="00512D98">
            <w:pPr>
              <w:pStyle w:val="ListParagraph"/>
              <w:numPr>
                <w:ilvl w:val="0"/>
                <w:numId w:val="1"/>
              </w:numPr>
              <w:ind w:left="316" w:right="169" w:hanging="284"/>
              <w:rPr>
                <w:b/>
                <w:bCs/>
                <w:noProof/>
                <w:lang w:val="lt-LT"/>
              </w:rPr>
            </w:pPr>
          </w:p>
        </w:tc>
        <w:tc>
          <w:tcPr>
            <w:tcW w:w="710" w:type="dxa"/>
          </w:tcPr>
          <w:p w14:paraId="7AD7EB98" w14:textId="77777777" w:rsidR="00957259" w:rsidRPr="00EE5187" w:rsidRDefault="00957259" w:rsidP="00512D9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FF627E6" w14:textId="54812E3E" w:rsidR="00957259" w:rsidRPr="00EE5187" w:rsidRDefault="00957259" w:rsidP="00B463E7">
            <w:pPr>
              <w:spacing w:after="60"/>
              <w:ind w:left="34"/>
              <w:jc w:val="both"/>
              <w:rPr>
                <w:noProof/>
                <w:lang w:val="lt-LT"/>
              </w:rPr>
            </w:pPr>
            <w:r w:rsidRPr="00EE5187">
              <w:rPr>
                <w:noProof/>
                <w:lang w:val="lt-LT"/>
              </w:rPr>
              <w:t>Tiekėjas gali remtis kitų ūkio subjektų pajėgumais, kad atitiktų reikalavimus dėl išsilavinimo, profesinės kvalifikacijos, profesinės patirties tik tuo atveju, jeigu tie subjektai patys vykdys sutarties įsipareigojimus, kuriems reikia jų turimų pajėgumų.</w:t>
            </w:r>
          </w:p>
        </w:tc>
        <w:tc>
          <w:tcPr>
            <w:tcW w:w="283" w:type="dxa"/>
          </w:tcPr>
          <w:p w14:paraId="053A03FB" w14:textId="77777777" w:rsidR="00957259" w:rsidRPr="00EE5187" w:rsidRDefault="00957259" w:rsidP="00512D98">
            <w:pPr>
              <w:spacing w:after="120" w:line="240" w:lineRule="auto"/>
              <w:ind w:left="1080"/>
              <w:jc w:val="both"/>
              <w:rPr>
                <w:noProof/>
                <w:lang w:val="lt-LT"/>
              </w:rPr>
            </w:pPr>
          </w:p>
        </w:tc>
        <w:tc>
          <w:tcPr>
            <w:tcW w:w="1742" w:type="dxa"/>
            <w:vMerge/>
          </w:tcPr>
          <w:p w14:paraId="0293B74B" w14:textId="77777777" w:rsidR="00957259" w:rsidRPr="00EE5187" w:rsidRDefault="00957259" w:rsidP="00512D98">
            <w:pPr>
              <w:spacing w:after="120" w:line="240" w:lineRule="auto"/>
              <w:ind w:left="1080"/>
              <w:jc w:val="both"/>
              <w:rPr>
                <w:noProof/>
                <w:lang w:val="lt-LT"/>
              </w:rPr>
            </w:pPr>
          </w:p>
        </w:tc>
        <w:tc>
          <w:tcPr>
            <w:tcW w:w="708" w:type="dxa"/>
          </w:tcPr>
          <w:p w14:paraId="17C23CAB"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73F8BC07" w14:textId="5060419E" w:rsidR="00957259" w:rsidRPr="00EE5187" w:rsidRDefault="00957259" w:rsidP="00B463E7">
            <w:pPr>
              <w:widowControl w:val="0"/>
              <w:spacing w:after="120" w:line="240" w:lineRule="auto"/>
              <w:ind w:left="-11"/>
              <w:jc w:val="both"/>
              <w:rPr>
                <w:noProof/>
                <w:lang w:val="lt-LT"/>
              </w:rPr>
            </w:pPr>
            <w:r w:rsidRPr="00EE5187">
              <w:rPr>
                <w:noProof/>
                <w:lang w:val="lt-LT"/>
              </w:rPr>
              <w:t>A supplier may rely on the capacities of other economic operators to meet the requirements as regards education, professional qualifications and professional experience only if those operators themselves will perform the obligations of the contract for which their capacities are required.</w:t>
            </w:r>
          </w:p>
        </w:tc>
      </w:tr>
      <w:tr w:rsidR="00957259" w:rsidRPr="00EE5187" w14:paraId="445A6421" w14:textId="3FF1573E" w:rsidTr="003E151D">
        <w:tc>
          <w:tcPr>
            <w:tcW w:w="1699" w:type="dxa"/>
            <w:vMerge/>
            <w:tcMar>
              <w:top w:w="28" w:type="dxa"/>
              <w:bottom w:w="28" w:type="dxa"/>
            </w:tcMar>
          </w:tcPr>
          <w:p w14:paraId="3CCBAC86" w14:textId="77777777" w:rsidR="00957259" w:rsidRPr="00EE5187" w:rsidRDefault="00957259" w:rsidP="00512D98">
            <w:pPr>
              <w:pStyle w:val="ListParagraph"/>
              <w:numPr>
                <w:ilvl w:val="0"/>
                <w:numId w:val="1"/>
              </w:numPr>
              <w:ind w:left="316" w:right="169" w:hanging="284"/>
              <w:rPr>
                <w:b/>
                <w:bCs/>
                <w:noProof/>
                <w:lang w:val="lt-LT"/>
              </w:rPr>
            </w:pPr>
          </w:p>
        </w:tc>
        <w:tc>
          <w:tcPr>
            <w:tcW w:w="710" w:type="dxa"/>
          </w:tcPr>
          <w:p w14:paraId="6A0A7EA4" w14:textId="77777777" w:rsidR="00957259" w:rsidRPr="00EE5187" w:rsidRDefault="00957259" w:rsidP="000E700C">
            <w:pPr>
              <w:pStyle w:val="ListParagraph"/>
              <w:numPr>
                <w:ilvl w:val="1"/>
                <w:numId w:val="1"/>
              </w:numPr>
              <w:spacing w:after="60"/>
              <w:ind w:left="794" w:hanging="760"/>
              <w:contextualSpacing w:val="0"/>
              <w:rPr>
                <w:iCs/>
                <w:noProof/>
                <w:lang w:val="lt-LT"/>
              </w:rPr>
            </w:pPr>
          </w:p>
        </w:tc>
        <w:tc>
          <w:tcPr>
            <w:tcW w:w="4780" w:type="dxa"/>
            <w:gridSpan w:val="5"/>
            <w:tcMar>
              <w:top w:w="28" w:type="dxa"/>
              <w:bottom w:w="28" w:type="dxa"/>
            </w:tcMar>
          </w:tcPr>
          <w:p w14:paraId="6CA656BC" w14:textId="2C34360E" w:rsidR="00957259" w:rsidRPr="00EE5187" w:rsidRDefault="00957259" w:rsidP="00B463E7">
            <w:pPr>
              <w:spacing w:after="60"/>
              <w:ind w:left="34"/>
              <w:jc w:val="both"/>
              <w:rPr>
                <w:noProof/>
                <w:lang w:val="lt-LT"/>
              </w:rPr>
            </w:pPr>
            <w:r w:rsidRPr="00EE5187">
              <w:rPr>
                <w:iCs/>
                <w:noProof/>
                <w:lang w:val="lt-LT"/>
              </w:rPr>
              <w:t xml:space="preserve">Jeigu Pirkime keliami ekonominio ir finansinio pajėgumo reikalavimai, tiekėjas ir ūkio subjektai, kurių pajėgumais remiasi, kad atitiktų šiuos reikalavimus, turi prisiimti solidarią atsakomybę už sutarties įvykdymą. KC gali reikalauti, kad tai pagrįsdamas tiekėjas su Paraiška </w:t>
            </w:r>
            <w:r w:rsidRPr="00EE5187">
              <w:rPr>
                <w:iCs/>
                <w:noProof/>
                <w:lang w:val="lt-LT" w:eastAsia="lt-LT"/>
              </w:rPr>
              <w:t>pateiktų šio ūkio subjekto pasirašytos laidavimo sutarties skaitmeninę kopiją, patvirtinančią, kad subjektas, kurio pajėgumais remiamasi, įsipareigoja solidariai atsakyti už tiekėjo įsipareigojimų pagal sutartį vykdymą ir atlyginti bet kokią žalą, kuri kiltų dėl tiekėjo netinkamo įsipareigojimų vykdymo ar nevykdymo.</w:t>
            </w:r>
          </w:p>
        </w:tc>
        <w:tc>
          <w:tcPr>
            <w:tcW w:w="283" w:type="dxa"/>
          </w:tcPr>
          <w:p w14:paraId="235E2BE0" w14:textId="77777777" w:rsidR="00957259" w:rsidRPr="00EE5187" w:rsidRDefault="00957259" w:rsidP="00512D98">
            <w:pPr>
              <w:spacing w:after="120" w:line="240" w:lineRule="auto"/>
              <w:ind w:left="1080"/>
              <w:jc w:val="both"/>
              <w:rPr>
                <w:noProof/>
                <w:lang w:val="lt-LT"/>
              </w:rPr>
            </w:pPr>
          </w:p>
        </w:tc>
        <w:tc>
          <w:tcPr>
            <w:tcW w:w="1742" w:type="dxa"/>
            <w:vMerge/>
          </w:tcPr>
          <w:p w14:paraId="5CFFBEAF" w14:textId="77777777" w:rsidR="00957259" w:rsidRPr="00EE5187" w:rsidRDefault="00957259" w:rsidP="00512D98">
            <w:pPr>
              <w:spacing w:after="120" w:line="240" w:lineRule="auto"/>
              <w:ind w:left="1080"/>
              <w:jc w:val="both"/>
              <w:rPr>
                <w:noProof/>
                <w:lang w:val="lt-LT"/>
              </w:rPr>
            </w:pPr>
          </w:p>
        </w:tc>
        <w:tc>
          <w:tcPr>
            <w:tcW w:w="708" w:type="dxa"/>
          </w:tcPr>
          <w:p w14:paraId="715AB1F0"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28ACBFF7" w14:textId="66BCBAE4" w:rsidR="00957259" w:rsidRPr="00EE5187" w:rsidRDefault="00957259" w:rsidP="00B463E7">
            <w:pPr>
              <w:widowControl w:val="0"/>
              <w:spacing w:after="120" w:line="240" w:lineRule="auto"/>
              <w:ind w:left="-11"/>
              <w:jc w:val="both"/>
              <w:rPr>
                <w:noProof/>
                <w:lang w:val="lt-LT"/>
              </w:rPr>
            </w:pPr>
            <w:r w:rsidRPr="00EE5187">
              <w:rPr>
                <w:noProof/>
                <w:lang w:val="lt-LT"/>
              </w:rPr>
              <w:t>Where the Procurement imposes economic and financial capacity requirements, the Supplier and the economic operators on whose capacity it relies to meet such requirements shall be jointly and severally liable for the performance of the contract. The KC may require that, in support of this, the supplier must provide in the Application a digital copy of a surety agreement signed by the entity in question, confirming that the entity whose capacities are relied on undertakes to be jointly and severally liable for the performance of the supplier's obligations under the contract and to make good any damage arising from the supplier's failure to perform, or non-performance of its obligations.</w:t>
            </w:r>
          </w:p>
        </w:tc>
      </w:tr>
      <w:tr w:rsidR="00957259" w:rsidRPr="00EE5187" w14:paraId="352AFF38" w14:textId="77777777" w:rsidTr="003E151D">
        <w:tc>
          <w:tcPr>
            <w:tcW w:w="1699" w:type="dxa"/>
            <w:vMerge/>
            <w:tcMar>
              <w:top w:w="28" w:type="dxa"/>
              <w:bottom w:w="28" w:type="dxa"/>
            </w:tcMar>
          </w:tcPr>
          <w:p w14:paraId="42F8116F" w14:textId="77777777" w:rsidR="00957259" w:rsidRPr="00EE5187" w:rsidRDefault="00957259" w:rsidP="00512D98">
            <w:pPr>
              <w:pStyle w:val="ListParagraph"/>
              <w:ind w:left="316" w:right="169"/>
              <w:rPr>
                <w:b/>
                <w:bCs/>
                <w:noProof/>
                <w:lang w:val="lt-LT"/>
              </w:rPr>
            </w:pPr>
          </w:p>
        </w:tc>
        <w:tc>
          <w:tcPr>
            <w:tcW w:w="710" w:type="dxa"/>
          </w:tcPr>
          <w:p w14:paraId="6E16B526" w14:textId="77777777" w:rsidR="00957259" w:rsidRPr="00EE5187" w:rsidRDefault="00957259" w:rsidP="00512D9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1C1B2C1" w14:textId="1435C6C2" w:rsidR="00957259" w:rsidRPr="00EE5187" w:rsidRDefault="00957259" w:rsidP="00B463E7">
            <w:pPr>
              <w:spacing w:after="60"/>
              <w:ind w:left="34"/>
              <w:jc w:val="both"/>
              <w:rPr>
                <w:noProof/>
                <w:lang w:val="lt-LT"/>
              </w:rPr>
            </w:pPr>
            <w:r w:rsidRPr="00EE5187">
              <w:rPr>
                <w:noProof/>
                <w:lang w:val="lt-LT"/>
              </w:rPr>
              <w:t>Tiekėjas Paraiškoje privalo išviešinti visus ūkio subjektus ir ar Kvazisubtiekėjus, kurių pajėgumais remiasi. Jeigu ūkio subjektas Paraiškoje nėra nurodomas, šio ūkio subjekto pajėgumais remtis negalima. Jeigu Paraiškoje nurodytas ūkio subjektas netenkina jam keliamų pašalinimo pagrindų ir (ar) kvalifikacijos reikalavimų, jis per KC nustatytą terminą gali būti pakeičiamas kitu reikalavimus atitinkančiu ūkio subjektu.</w:t>
            </w:r>
          </w:p>
        </w:tc>
        <w:tc>
          <w:tcPr>
            <w:tcW w:w="283" w:type="dxa"/>
          </w:tcPr>
          <w:p w14:paraId="3EF37160" w14:textId="77777777" w:rsidR="00957259" w:rsidRPr="00EE5187" w:rsidRDefault="00957259" w:rsidP="00512D98">
            <w:pPr>
              <w:spacing w:after="120" w:line="240" w:lineRule="auto"/>
              <w:ind w:left="1080"/>
              <w:jc w:val="both"/>
              <w:rPr>
                <w:noProof/>
                <w:lang w:val="lt-LT"/>
              </w:rPr>
            </w:pPr>
          </w:p>
        </w:tc>
        <w:tc>
          <w:tcPr>
            <w:tcW w:w="1742" w:type="dxa"/>
            <w:vMerge/>
          </w:tcPr>
          <w:p w14:paraId="1C5152DC" w14:textId="77777777" w:rsidR="00957259" w:rsidRPr="00EE5187" w:rsidRDefault="00957259" w:rsidP="00512D98">
            <w:pPr>
              <w:spacing w:after="120" w:line="240" w:lineRule="auto"/>
              <w:ind w:left="1080"/>
              <w:jc w:val="both"/>
              <w:rPr>
                <w:noProof/>
                <w:lang w:val="lt-LT"/>
              </w:rPr>
            </w:pPr>
          </w:p>
        </w:tc>
        <w:tc>
          <w:tcPr>
            <w:tcW w:w="708" w:type="dxa"/>
          </w:tcPr>
          <w:p w14:paraId="1A072B67"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76E4735F" w14:textId="36208E7D" w:rsidR="00957259" w:rsidRPr="00EE5187" w:rsidRDefault="00957259" w:rsidP="00B463E7">
            <w:pPr>
              <w:widowControl w:val="0"/>
              <w:spacing w:after="120" w:line="240" w:lineRule="auto"/>
              <w:ind w:left="-11"/>
              <w:jc w:val="both"/>
              <w:rPr>
                <w:noProof/>
                <w:lang w:val="lt-LT"/>
              </w:rPr>
            </w:pPr>
            <w:r w:rsidRPr="00EE5187">
              <w:rPr>
                <w:noProof/>
                <w:lang w:val="lt-LT"/>
              </w:rPr>
              <w:t>In its Application, the Supplier must specify the economic operators and Quasi-Suppliers on whose capacities it relies. If an economic operator is not named in the Application, the capacity of that economic operator cannot be used. If the economic operator named in the Application does not meet the grounds for exclusion and/or the qualification requirements, it may be replaced by another eligible economic operator within the time limit set by the KC.</w:t>
            </w:r>
          </w:p>
        </w:tc>
      </w:tr>
      <w:tr w:rsidR="00957259" w:rsidRPr="00EE5187" w14:paraId="01A74EC3" w14:textId="77777777" w:rsidTr="003E151D">
        <w:tc>
          <w:tcPr>
            <w:tcW w:w="1699" w:type="dxa"/>
            <w:vMerge/>
            <w:tcMar>
              <w:top w:w="28" w:type="dxa"/>
              <w:bottom w:w="28" w:type="dxa"/>
            </w:tcMar>
          </w:tcPr>
          <w:p w14:paraId="4D8DDCFC" w14:textId="77777777" w:rsidR="00957259" w:rsidRPr="00EE5187" w:rsidRDefault="00957259" w:rsidP="00512D98">
            <w:pPr>
              <w:pStyle w:val="ListParagraph"/>
              <w:ind w:left="316" w:right="169"/>
              <w:rPr>
                <w:b/>
                <w:bCs/>
                <w:noProof/>
                <w:lang w:val="lt-LT"/>
              </w:rPr>
            </w:pPr>
          </w:p>
        </w:tc>
        <w:tc>
          <w:tcPr>
            <w:tcW w:w="710" w:type="dxa"/>
          </w:tcPr>
          <w:p w14:paraId="42618E88" w14:textId="77777777" w:rsidR="00957259" w:rsidRPr="00EE5187" w:rsidRDefault="00957259" w:rsidP="00512D9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663A0FD" w14:textId="301C226D" w:rsidR="00957259" w:rsidRPr="00EE5187" w:rsidRDefault="00957259" w:rsidP="000E700C">
            <w:pPr>
              <w:widowControl w:val="0"/>
              <w:spacing w:after="60"/>
              <w:ind w:left="34"/>
              <w:jc w:val="both"/>
              <w:rPr>
                <w:noProof/>
                <w:lang w:val="lt-LT"/>
              </w:rPr>
            </w:pPr>
            <w:r w:rsidRPr="00EE5187">
              <w:rPr>
                <w:noProof/>
                <w:lang w:val="lt-LT"/>
              </w:rPr>
              <w:t>Kai tiekėjas, pateikdamas Paraišką ir EBVPD, neišviešina ūkio subjektų pasitelkimo fakto, t. y. deklaruoja, jog pats savarankiškai atitinka Pirkimo sąlygų reikalavimus kvalifikacijai, po Paraiškos pateikimo termino pabaigos, nustačius, kad jis neatitinka Pirkimo dokumentuose įtvirtintų kvalifikacijos reikalavimų, tiekėjas nebegali nurodyti pasitelkiamų ūkio subjektų.</w:t>
            </w:r>
          </w:p>
        </w:tc>
        <w:tc>
          <w:tcPr>
            <w:tcW w:w="283" w:type="dxa"/>
          </w:tcPr>
          <w:p w14:paraId="4723E3E6" w14:textId="77777777" w:rsidR="00957259" w:rsidRPr="00EE5187" w:rsidRDefault="00957259" w:rsidP="00512D98">
            <w:pPr>
              <w:spacing w:after="120" w:line="240" w:lineRule="auto"/>
              <w:ind w:left="1080"/>
              <w:jc w:val="both"/>
              <w:rPr>
                <w:noProof/>
                <w:lang w:val="lt-LT"/>
              </w:rPr>
            </w:pPr>
          </w:p>
        </w:tc>
        <w:tc>
          <w:tcPr>
            <w:tcW w:w="1742" w:type="dxa"/>
            <w:vMerge/>
          </w:tcPr>
          <w:p w14:paraId="46EACE2A" w14:textId="77777777" w:rsidR="00957259" w:rsidRPr="00EE5187" w:rsidRDefault="00957259" w:rsidP="00512D98">
            <w:pPr>
              <w:spacing w:after="120" w:line="240" w:lineRule="auto"/>
              <w:ind w:left="1080"/>
              <w:jc w:val="both"/>
              <w:rPr>
                <w:noProof/>
                <w:lang w:val="lt-LT"/>
              </w:rPr>
            </w:pPr>
          </w:p>
        </w:tc>
        <w:tc>
          <w:tcPr>
            <w:tcW w:w="708" w:type="dxa"/>
          </w:tcPr>
          <w:p w14:paraId="57D70CD6" w14:textId="77777777" w:rsidR="00957259" w:rsidRPr="00EE5187" w:rsidRDefault="00957259" w:rsidP="00F46887">
            <w:pPr>
              <w:pStyle w:val="ListParagraph"/>
              <w:widowControl w:val="0"/>
              <w:numPr>
                <w:ilvl w:val="1"/>
                <w:numId w:val="4"/>
              </w:numPr>
              <w:spacing w:after="120" w:line="240" w:lineRule="auto"/>
              <w:ind w:left="641" w:hanging="652"/>
              <w:contextualSpacing w:val="0"/>
              <w:jc w:val="both"/>
              <w:rPr>
                <w:noProof/>
                <w:lang w:val="lt-LT"/>
              </w:rPr>
            </w:pPr>
          </w:p>
        </w:tc>
        <w:tc>
          <w:tcPr>
            <w:tcW w:w="5181" w:type="dxa"/>
            <w:gridSpan w:val="5"/>
          </w:tcPr>
          <w:p w14:paraId="38F3F268" w14:textId="1E73B442" w:rsidR="00957259" w:rsidRPr="00EE5187" w:rsidRDefault="00957259" w:rsidP="00E0241B">
            <w:pPr>
              <w:widowControl w:val="0"/>
              <w:spacing w:line="240" w:lineRule="auto"/>
              <w:ind w:left="-11"/>
              <w:jc w:val="both"/>
              <w:rPr>
                <w:noProof/>
                <w:lang w:val="lt-LT"/>
              </w:rPr>
            </w:pPr>
            <w:r w:rsidRPr="00EE5187">
              <w:rPr>
                <w:noProof/>
                <w:lang w:val="lt-LT"/>
              </w:rPr>
              <w:t>Where a supplier does not disclose the fact of the use of economic operators when submitting the Application and the ESPD, i.e. declares that it independently meets the qualification requirements of the Procurement Conditions, after the expiry of the deadline for the submission of the Application, if it is established that it does not meet the qualification requirements set out in the Procurement Documents, the supplier may no longer indicate the economic operators it uses.</w:t>
            </w:r>
          </w:p>
        </w:tc>
      </w:tr>
      <w:tr w:rsidR="00957259" w:rsidRPr="00EE5187" w14:paraId="4F61A494" w14:textId="4717220A" w:rsidTr="003E151D">
        <w:tc>
          <w:tcPr>
            <w:tcW w:w="1699" w:type="dxa"/>
            <w:tcMar>
              <w:top w:w="28" w:type="dxa"/>
              <w:bottom w:w="28" w:type="dxa"/>
            </w:tcMar>
          </w:tcPr>
          <w:p w14:paraId="12FBF17B" w14:textId="77777777" w:rsidR="00957259" w:rsidRPr="00EE5187" w:rsidRDefault="00957259" w:rsidP="00D40BD7">
            <w:pPr>
              <w:pStyle w:val="ListParagraph"/>
              <w:ind w:left="316" w:right="169"/>
              <w:rPr>
                <w:b/>
                <w:bCs/>
                <w:noProof/>
                <w:lang w:val="lt-LT"/>
              </w:rPr>
            </w:pPr>
          </w:p>
        </w:tc>
        <w:tc>
          <w:tcPr>
            <w:tcW w:w="710" w:type="dxa"/>
          </w:tcPr>
          <w:p w14:paraId="38FAC83A" w14:textId="77777777" w:rsidR="00957259" w:rsidRPr="00EE5187" w:rsidRDefault="00957259" w:rsidP="00D40BD7">
            <w:pPr>
              <w:pStyle w:val="ListParagraph"/>
              <w:spacing w:after="120" w:line="240" w:lineRule="auto"/>
              <w:ind w:left="743"/>
              <w:contextualSpacing w:val="0"/>
              <w:jc w:val="both"/>
              <w:rPr>
                <w:noProof/>
                <w:lang w:val="lt-LT"/>
              </w:rPr>
            </w:pPr>
          </w:p>
        </w:tc>
        <w:tc>
          <w:tcPr>
            <w:tcW w:w="4780" w:type="dxa"/>
            <w:gridSpan w:val="5"/>
            <w:tcMar>
              <w:top w:w="28" w:type="dxa"/>
              <w:bottom w:w="28" w:type="dxa"/>
            </w:tcMar>
          </w:tcPr>
          <w:p w14:paraId="666BC496" w14:textId="3D09B894" w:rsidR="00957259" w:rsidRPr="00EE5187" w:rsidRDefault="00957259" w:rsidP="00D40BD7">
            <w:pPr>
              <w:pStyle w:val="ListParagraph"/>
              <w:spacing w:after="120" w:line="240" w:lineRule="auto"/>
              <w:ind w:left="743"/>
              <w:contextualSpacing w:val="0"/>
              <w:jc w:val="both"/>
              <w:rPr>
                <w:noProof/>
                <w:lang w:val="lt-LT"/>
              </w:rPr>
            </w:pPr>
          </w:p>
        </w:tc>
        <w:tc>
          <w:tcPr>
            <w:tcW w:w="283" w:type="dxa"/>
          </w:tcPr>
          <w:p w14:paraId="3CDECFEE" w14:textId="77777777" w:rsidR="00957259" w:rsidRPr="00EE5187" w:rsidRDefault="00957259" w:rsidP="00D40BD7">
            <w:pPr>
              <w:spacing w:after="120" w:line="240" w:lineRule="auto"/>
              <w:ind w:left="1080"/>
              <w:jc w:val="both"/>
              <w:rPr>
                <w:noProof/>
                <w:lang w:val="lt-LT"/>
              </w:rPr>
            </w:pPr>
          </w:p>
        </w:tc>
        <w:tc>
          <w:tcPr>
            <w:tcW w:w="1742" w:type="dxa"/>
          </w:tcPr>
          <w:p w14:paraId="1446C37C" w14:textId="77777777" w:rsidR="00957259" w:rsidRPr="00EE5187" w:rsidRDefault="00957259" w:rsidP="00D40BD7">
            <w:pPr>
              <w:spacing w:after="120" w:line="240" w:lineRule="auto"/>
              <w:ind w:left="1080"/>
              <w:jc w:val="both"/>
              <w:rPr>
                <w:noProof/>
                <w:lang w:val="lt-LT"/>
              </w:rPr>
            </w:pPr>
          </w:p>
        </w:tc>
        <w:tc>
          <w:tcPr>
            <w:tcW w:w="708" w:type="dxa"/>
          </w:tcPr>
          <w:p w14:paraId="604951E1" w14:textId="77777777" w:rsidR="00957259" w:rsidRPr="00EE5187" w:rsidRDefault="00957259" w:rsidP="00D40BD7">
            <w:pPr>
              <w:spacing w:after="120" w:line="240" w:lineRule="auto"/>
              <w:ind w:left="1080"/>
              <w:jc w:val="both"/>
              <w:rPr>
                <w:noProof/>
                <w:lang w:val="lt-LT"/>
              </w:rPr>
            </w:pPr>
          </w:p>
        </w:tc>
        <w:tc>
          <w:tcPr>
            <w:tcW w:w="5181" w:type="dxa"/>
            <w:gridSpan w:val="5"/>
          </w:tcPr>
          <w:p w14:paraId="5D81AF93" w14:textId="2F9773FC" w:rsidR="00957259" w:rsidRPr="00EE5187" w:rsidRDefault="00957259" w:rsidP="00D40BD7">
            <w:pPr>
              <w:spacing w:after="120" w:line="240" w:lineRule="auto"/>
              <w:ind w:left="1080"/>
              <w:jc w:val="both"/>
              <w:rPr>
                <w:noProof/>
                <w:lang w:val="lt-LT"/>
              </w:rPr>
            </w:pPr>
          </w:p>
        </w:tc>
      </w:tr>
      <w:tr w:rsidR="00957259" w:rsidRPr="00EE5187" w14:paraId="34B3D314" w14:textId="6B26FA6B" w:rsidTr="003E151D">
        <w:tc>
          <w:tcPr>
            <w:tcW w:w="1699" w:type="dxa"/>
            <w:vMerge w:val="restart"/>
            <w:tcMar>
              <w:top w:w="28" w:type="dxa"/>
              <w:bottom w:w="28" w:type="dxa"/>
            </w:tcMar>
          </w:tcPr>
          <w:p w14:paraId="4B0869DA" w14:textId="256E662A" w:rsidR="00957259" w:rsidRPr="00EE5187" w:rsidRDefault="00957259" w:rsidP="00911CA7">
            <w:pPr>
              <w:pStyle w:val="ListParagraph"/>
              <w:numPr>
                <w:ilvl w:val="0"/>
                <w:numId w:val="1"/>
              </w:numPr>
              <w:ind w:left="316" w:right="169" w:hanging="284"/>
              <w:rPr>
                <w:b/>
                <w:bCs/>
                <w:noProof/>
                <w:lang w:val="lt-LT"/>
              </w:rPr>
            </w:pPr>
            <w:r w:rsidRPr="00EE5187">
              <w:rPr>
                <w:b/>
                <w:bCs/>
                <w:noProof/>
                <w:lang w:val="lt-LT"/>
              </w:rPr>
              <w:t>Subtiekėjai</w:t>
            </w:r>
          </w:p>
        </w:tc>
        <w:tc>
          <w:tcPr>
            <w:tcW w:w="710" w:type="dxa"/>
          </w:tcPr>
          <w:p w14:paraId="49F5BE1D" w14:textId="77777777" w:rsidR="00957259" w:rsidRPr="00EE5187" w:rsidRDefault="00957259" w:rsidP="00911CA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CD1B906" w14:textId="7D83F25C" w:rsidR="00957259" w:rsidRPr="00EE5187" w:rsidRDefault="00957259" w:rsidP="00B463E7">
            <w:pPr>
              <w:spacing w:after="60"/>
              <w:ind w:left="34"/>
              <w:jc w:val="both"/>
              <w:rPr>
                <w:noProof/>
                <w:lang w:val="lt-LT"/>
              </w:rPr>
            </w:pPr>
            <w:r w:rsidRPr="00EE5187">
              <w:rPr>
                <w:noProof/>
                <w:lang w:val="lt-LT"/>
              </w:rPr>
              <w:t>KC neriboja tiekėjų galimybės esminių užduočių atlikimui pasitelkti subtiekėjus ir (arba) Tiekėjų grupės narius.</w:t>
            </w:r>
          </w:p>
        </w:tc>
        <w:tc>
          <w:tcPr>
            <w:tcW w:w="283" w:type="dxa"/>
          </w:tcPr>
          <w:p w14:paraId="4D4D9BAE" w14:textId="77777777" w:rsidR="00957259" w:rsidRPr="00EE5187" w:rsidRDefault="00957259" w:rsidP="00911CA7">
            <w:pPr>
              <w:spacing w:after="120" w:line="240" w:lineRule="auto"/>
              <w:ind w:left="1080"/>
              <w:jc w:val="both"/>
              <w:rPr>
                <w:noProof/>
                <w:color w:val="000000"/>
                <w:lang w:val="lt-LT"/>
              </w:rPr>
            </w:pPr>
          </w:p>
        </w:tc>
        <w:tc>
          <w:tcPr>
            <w:tcW w:w="1742" w:type="dxa"/>
            <w:vMerge w:val="restart"/>
          </w:tcPr>
          <w:p w14:paraId="18B93592" w14:textId="641000FC" w:rsidR="00957259" w:rsidRPr="00EE5187" w:rsidRDefault="00957259" w:rsidP="00F46887">
            <w:pPr>
              <w:pStyle w:val="ListParagraph"/>
              <w:numPr>
                <w:ilvl w:val="0"/>
                <w:numId w:val="4"/>
              </w:numPr>
              <w:spacing w:line="240" w:lineRule="auto"/>
              <w:ind w:right="174"/>
              <w:contextualSpacing w:val="0"/>
              <w:rPr>
                <w:b/>
                <w:bCs/>
                <w:noProof/>
                <w:lang w:val="lt-LT"/>
              </w:rPr>
            </w:pPr>
            <w:r w:rsidRPr="00EE5187">
              <w:rPr>
                <w:b/>
                <w:bCs/>
                <w:noProof/>
                <w:lang w:val="lt-LT"/>
              </w:rPr>
              <w:t>Sub-suppliers</w:t>
            </w:r>
          </w:p>
        </w:tc>
        <w:tc>
          <w:tcPr>
            <w:tcW w:w="708" w:type="dxa"/>
          </w:tcPr>
          <w:p w14:paraId="64590C1F" w14:textId="77777777" w:rsidR="00957259" w:rsidRPr="00EE5187" w:rsidRDefault="00957259" w:rsidP="00F46887">
            <w:pPr>
              <w:pStyle w:val="ListParagraph"/>
              <w:widowControl w:val="0"/>
              <w:numPr>
                <w:ilvl w:val="1"/>
                <w:numId w:val="4"/>
              </w:numPr>
              <w:spacing w:after="60" w:line="240" w:lineRule="auto"/>
              <w:ind w:left="788" w:hanging="760"/>
              <w:contextualSpacing w:val="0"/>
              <w:jc w:val="both"/>
              <w:rPr>
                <w:noProof/>
                <w:lang w:val="lt-LT"/>
              </w:rPr>
            </w:pPr>
          </w:p>
        </w:tc>
        <w:tc>
          <w:tcPr>
            <w:tcW w:w="5181" w:type="dxa"/>
            <w:gridSpan w:val="5"/>
          </w:tcPr>
          <w:p w14:paraId="5161C44B" w14:textId="4101279A" w:rsidR="00957259" w:rsidRPr="00EE5187" w:rsidRDefault="00957259" w:rsidP="00B463E7">
            <w:pPr>
              <w:widowControl w:val="0"/>
              <w:spacing w:after="60" w:line="240" w:lineRule="auto"/>
              <w:ind w:left="28"/>
              <w:jc w:val="both"/>
              <w:rPr>
                <w:noProof/>
                <w:color w:val="000000"/>
                <w:lang w:val="lt-LT"/>
              </w:rPr>
            </w:pPr>
            <w:r w:rsidRPr="00EE5187">
              <w:rPr>
                <w:noProof/>
                <w:lang w:val="lt-LT"/>
              </w:rPr>
              <w:t>The KC does not restrict the possibility for suppliers to use sub-suppliers and/or members of the Group of Suppliers for essential tasks.</w:t>
            </w:r>
          </w:p>
        </w:tc>
      </w:tr>
      <w:tr w:rsidR="00957259" w:rsidRPr="00EE5187" w14:paraId="5A0F72BE" w14:textId="588D8738" w:rsidTr="003E151D">
        <w:tc>
          <w:tcPr>
            <w:tcW w:w="1699" w:type="dxa"/>
            <w:vMerge/>
            <w:tcMar>
              <w:top w:w="28" w:type="dxa"/>
              <w:bottom w:w="28" w:type="dxa"/>
            </w:tcMar>
          </w:tcPr>
          <w:p w14:paraId="453C0D32" w14:textId="77777777" w:rsidR="00957259" w:rsidRPr="00EE5187" w:rsidRDefault="00957259" w:rsidP="00911CA7">
            <w:pPr>
              <w:pStyle w:val="ListParagraph"/>
              <w:numPr>
                <w:ilvl w:val="0"/>
                <w:numId w:val="1"/>
              </w:numPr>
              <w:ind w:left="316" w:right="169" w:hanging="284"/>
              <w:rPr>
                <w:b/>
                <w:bCs/>
                <w:noProof/>
                <w:lang w:val="lt-LT"/>
              </w:rPr>
            </w:pPr>
          </w:p>
        </w:tc>
        <w:tc>
          <w:tcPr>
            <w:tcW w:w="710" w:type="dxa"/>
          </w:tcPr>
          <w:p w14:paraId="44792BED" w14:textId="77777777" w:rsidR="00957259" w:rsidRPr="00EE5187" w:rsidRDefault="00957259" w:rsidP="00911CA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BD30910" w14:textId="05310428" w:rsidR="00957259" w:rsidRPr="00EE5187" w:rsidRDefault="00957259" w:rsidP="00B463E7">
            <w:pPr>
              <w:spacing w:after="60"/>
              <w:ind w:left="34"/>
              <w:jc w:val="both"/>
              <w:rPr>
                <w:rFonts w:eastAsia="Calibri"/>
                <w:noProof/>
                <w:kern w:val="0"/>
                <w:lang w:val="lt-LT"/>
                <w14:ligatures w14:val="none"/>
              </w:rPr>
            </w:pPr>
            <w:r w:rsidRPr="00EE5187">
              <w:rPr>
                <w:noProof/>
                <w:lang w:val="lt-LT"/>
              </w:rPr>
              <w:t>Subtiekėjai nėra laikomi ūkio subjektais, kurių pajėgumais remiamasi, jeigu šie tik vykdo sutartines tiekėjo prievoles, tačiau tiekėjas nesiremia jų pajėgumais, kad atitiktų finansinio, ekonominio, techninio ir (arba) profesinio pajėgumo reikalavimus (jeigu tokie reikalavimai keliami).</w:t>
            </w:r>
          </w:p>
        </w:tc>
        <w:tc>
          <w:tcPr>
            <w:tcW w:w="283" w:type="dxa"/>
          </w:tcPr>
          <w:p w14:paraId="66C7AEA3" w14:textId="77777777" w:rsidR="00957259" w:rsidRPr="00EE5187" w:rsidRDefault="00957259" w:rsidP="00911CA7">
            <w:pPr>
              <w:spacing w:after="120" w:line="240" w:lineRule="auto"/>
              <w:ind w:left="1080"/>
              <w:jc w:val="both"/>
              <w:rPr>
                <w:noProof/>
                <w:color w:val="000000"/>
                <w:lang w:val="lt-LT"/>
              </w:rPr>
            </w:pPr>
          </w:p>
        </w:tc>
        <w:tc>
          <w:tcPr>
            <w:tcW w:w="1742" w:type="dxa"/>
            <w:vMerge/>
          </w:tcPr>
          <w:p w14:paraId="46303E4B" w14:textId="77777777" w:rsidR="00957259" w:rsidRPr="00EE5187" w:rsidRDefault="00957259" w:rsidP="00911CA7">
            <w:pPr>
              <w:spacing w:after="120" w:line="240" w:lineRule="auto"/>
              <w:ind w:left="1080"/>
              <w:jc w:val="both"/>
              <w:rPr>
                <w:noProof/>
                <w:color w:val="000000"/>
                <w:lang w:val="lt-LT"/>
              </w:rPr>
            </w:pPr>
          </w:p>
        </w:tc>
        <w:tc>
          <w:tcPr>
            <w:tcW w:w="708" w:type="dxa"/>
          </w:tcPr>
          <w:p w14:paraId="5B7C3C6F" w14:textId="77777777" w:rsidR="00957259" w:rsidRPr="00EE5187" w:rsidRDefault="00957259" w:rsidP="00F46887">
            <w:pPr>
              <w:pStyle w:val="ListParagraph"/>
              <w:widowControl w:val="0"/>
              <w:numPr>
                <w:ilvl w:val="1"/>
                <w:numId w:val="4"/>
              </w:numPr>
              <w:spacing w:after="60" w:line="240" w:lineRule="auto"/>
              <w:ind w:left="788" w:hanging="760"/>
              <w:contextualSpacing w:val="0"/>
              <w:jc w:val="both"/>
              <w:rPr>
                <w:noProof/>
                <w:lang w:val="lt-LT"/>
              </w:rPr>
            </w:pPr>
          </w:p>
        </w:tc>
        <w:tc>
          <w:tcPr>
            <w:tcW w:w="5181" w:type="dxa"/>
            <w:gridSpan w:val="5"/>
          </w:tcPr>
          <w:p w14:paraId="48895E3D" w14:textId="1391CD43" w:rsidR="00957259" w:rsidRPr="00EE5187" w:rsidRDefault="00957259" w:rsidP="00B463E7">
            <w:pPr>
              <w:widowControl w:val="0"/>
              <w:spacing w:after="60" w:line="240" w:lineRule="auto"/>
              <w:ind w:left="28"/>
              <w:jc w:val="both"/>
              <w:rPr>
                <w:noProof/>
                <w:color w:val="000000"/>
                <w:lang w:val="lt-LT"/>
              </w:rPr>
            </w:pPr>
            <w:r w:rsidRPr="00EE5187">
              <w:rPr>
                <w:noProof/>
                <w:lang w:val="lt-LT"/>
              </w:rPr>
              <w:t>Sub-suppliers are not considered to be economic operators whose capacities are relied upon if they only fulfil the contractual obligations of the supplier but the supplier does not rely on their capacities to meet the requirements of financial, economic, technical and/or professional capacity (if any).</w:t>
            </w:r>
          </w:p>
        </w:tc>
      </w:tr>
      <w:tr w:rsidR="00957259" w:rsidRPr="00EE5187" w14:paraId="7534BF3C" w14:textId="26896A7F" w:rsidTr="003E151D">
        <w:tc>
          <w:tcPr>
            <w:tcW w:w="1699" w:type="dxa"/>
            <w:vMerge/>
            <w:tcMar>
              <w:top w:w="28" w:type="dxa"/>
              <w:bottom w:w="28" w:type="dxa"/>
            </w:tcMar>
          </w:tcPr>
          <w:p w14:paraId="789F7E8C" w14:textId="77777777" w:rsidR="00957259" w:rsidRPr="00EE5187" w:rsidRDefault="00957259" w:rsidP="00911CA7">
            <w:pPr>
              <w:pStyle w:val="ListParagraph"/>
              <w:numPr>
                <w:ilvl w:val="0"/>
                <w:numId w:val="1"/>
              </w:numPr>
              <w:ind w:left="316" w:right="169" w:hanging="284"/>
              <w:rPr>
                <w:b/>
                <w:bCs/>
                <w:noProof/>
                <w:lang w:val="lt-LT"/>
              </w:rPr>
            </w:pPr>
          </w:p>
        </w:tc>
        <w:tc>
          <w:tcPr>
            <w:tcW w:w="710" w:type="dxa"/>
          </w:tcPr>
          <w:p w14:paraId="42699A8E" w14:textId="77777777" w:rsidR="00957259" w:rsidRPr="00EE5187" w:rsidRDefault="00957259" w:rsidP="00911CA7">
            <w:pPr>
              <w:pStyle w:val="ListParagraph"/>
              <w:numPr>
                <w:ilvl w:val="1"/>
                <w:numId w:val="1"/>
              </w:numPr>
              <w:spacing w:after="60"/>
              <w:ind w:left="794" w:hanging="760"/>
              <w:contextualSpacing w:val="0"/>
              <w:jc w:val="both"/>
              <w:rPr>
                <w:noProof/>
                <w:lang w:val="lt-LT" w:eastAsia="lt-LT"/>
              </w:rPr>
            </w:pPr>
          </w:p>
        </w:tc>
        <w:tc>
          <w:tcPr>
            <w:tcW w:w="4780" w:type="dxa"/>
            <w:gridSpan w:val="5"/>
            <w:tcMar>
              <w:top w:w="28" w:type="dxa"/>
              <w:bottom w:w="28" w:type="dxa"/>
            </w:tcMar>
          </w:tcPr>
          <w:p w14:paraId="19C6A857" w14:textId="426F49A8" w:rsidR="00957259" w:rsidRPr="00EE5187" w:rsidRDefault="00957259" w:rsidP="00B463E7">
            <w:pPr>
              <w:spacing w:after="60"/>
              <w:ind w:left="34"/>
              <w:jc w:val="both"/>
              <w:rPr>
                <w:noProof/>
                <w:lang w:val="lt-LT"/>
              </w:rPr>
            </w:pPr>
            <w:r w:rsidRPr="00EE5187">
              <w:rPr>
                <w:noProof/>
                <w:lang w:val="lt-LT" w:eastAsia="lt-LT"/>
              </w:rPr>
              <w:t xml:space="preserve">Tiekėjas privalo savo Pasiūlyme nurodyti kokiai sutarties daliai ir kokius subtiekėjus, kurių pajėgumais tiekėjas nesiremia, </w:t>
            </w:r>
            <w:r w:rsidRPr="00EE5187">
              <w:rPr>
                <w:b/>
                <w:bCs/>
                <w:noProof/>
                <w:lang w:val="lt-LT" w:eastAsia="lt-LT"/>
              </w:rPr>
              <w:t>jeigu jie yra žinomi</w:t>
            </w:r>
            <w:r w:rsidRPr="00EE5187">
              <w:rPr>
                <w:noProof/>
                <w:lang w:val="lt-LT" w:eastAsia="lt-LT"/>
              </w:rPr>
              <w:t xml:space="preserve">, jis ketina pasitelkti. </w:t>
            </w:r>
          </w:p>
        </w:tc>
        <w:tc>
          <w:tcPr>
            <w:tcW w:w="283" w:type="dxa"/>
          </w:tcPr>
          <w:p w14:paraId="6C011002" w14:textId="77777777" w:rsidR="00957259" w:rsidRPr="00EE5187" w:rsidRDefault="00957259" w:rsidP="00911CA7">
            <w:pPr>
              <w:spacing w:after="120" w:line="240" w:lineRule="auto"/>
              <w:ind w:left="1080"/>
              <w:jc w:val="both"/>
              <w:rPr>
                <w:noProof/>
                <w:color w:val="000000"/>
                <w:lang w:val="lt-LT"/>
              </w:rPr>
            </w:pPr>
          </w:p>
        </w:tc>
        <w:tc>
          <w:tcPr>
            <w:tcW w:w="1742" w:type="dxa"/>
            <w:vMerge/>
          </w:tcPr>
          <w:p w14:paraId="50C86E78" w14:textId="77777777" w:rsidR="00957259" w:rsidRPr="00EE5187" w:rsidRDefault="00957259" w:rsidP="00911CA7">
            <w:pPr>
              <w:spacing w:after="120" w:line="240" w:lineRule="auto"/>
              <w:ind w:left="1080"/>
              <w:jc w:val="both"/>
              <w:rPr>
                <w:noProof/>
                <w:color w:val="000000"/>
                <w:lang w:val="lt-LT"/>
              </w:rPr>
            </w:pPr>
          </w:p>
        </w:tc>
        <w:tc>
          <w:tcPr>
            <w:tcW w:w="708" w:type="dxa"/>
          </w:tcPr>
          <w:p w14:paraId="168A3F01" w14:textId="77777777" w:rsidR="00957259" w:rsidRPr="00EE5187" w:rsidRDefault="00957259" w:rsidP="00F46887">
            <w:pPr>
              <w:pStyle w:val="ListParagraph"/>
              <w:widowControl w:val="0"/>
              <w:numPr>
                <w:ilvl w:val="1"/>
                <w:numId w:val="4"/>
              </w:numPr>
              <w:spacing w:after="60" w:line="240" w:lineRule="auto"/>
              <w:ind w:left="788" w:hanging="760"/>
              <w:contextualSpacing w:val="0"/>
              <w:jc w:val="both"/>
              <w:rPr>
                <w:noProof/>
                <w:lang w:val="lt-LT"/>
              </w:rPr>
            </w:pPr>
          </w:p>
        </w:tc>
        <w:tc>
          <w:tcPr>
            <w:tcW w:w="5181" w:type="dxa"/>
            <w:gridSpan w:val="5"/>
          </w:tcPr>
          <w:p w14:paraId="00C75DC3" w14:textId="1C0C14E4" w:rsidR="00957259" w:rsidRPr="00EE5187" w:rsidRDefault="00957259" w:rsidP="00B463E7">
            <w:pPr>
              <w:widowControl w:val="0"/>
              <w:spacing w:after="60" w:line="240" w:lineRule="auto"/>
              <w:ind w:left="28"/>
              <w:jc w:val="both"/>
              <w:rPr>
                <w:noProof/>
                <w:color w:val="000000"/>
                <w:lang w:val="lt-LT"/>
              </w:rPr>
            </w:pPr>
            <w:r w:rsidRPr="00EE5187">
              <w:rPr>
                <w:noProof/>
                <w:lang w:val="lt-LT"/>
              </w:rPr>
              <w:t xml:space="preserve">The supplier must indicate in its Tender for which part of the contract and which sub-suppliers, if any, whose capacities the supplier does not rely on, if </w:t>
            </w:r>
            <w:r w:rsidRPr="00EE5187">
              <w:rPr>
                <w:b/>
                <w:bCs/>
                <w:noProof/>
                <w:lang w:val="lt-LT"/>
              </w:rPr>
              <w:t>known,</w:t>
            </w:r>
            <w:r w:rsidRPr="00EE5187">
              <w:rPr>
                <w:noProof/>
                <w:lang w:val="lt-LT"/>
              </w:rPr>
              <w:t xml:space="preserve"> the supplier intends to use. </w:t>
            </w:r>
          </w:p>
        </w:tc>
      </w:tr>
      <w:tr w:rsidR="00957259" w:rsidRPr="00EE5187" w14:paraId="0C704A20" w14:textId="2D7D8A32" w:rsidTr="003E151D">
        <w:tc>
          <w:tcPr>
            <w:tcW w:w="1699" w:type="dxa"/>
            <w:vMerge/>
            <w:tcMar>
              <w:top w:w="28" w:type="dxa"/>
              <w:bottom w:w="28" w:type="dxa"/>
            </w:tcMar>
          </w:tcPr>
          <w:p w14:paraId="0222D634" w14:textId="77777777" w:rsidR="00957259" w:rsidRPr="00EE5187" w:rsidRDefault="00957259" w:rsidP="00911CA7">
            <w:pPr>
              <w:pStyle w:val="ListParagraph"/>
              <w:numPr>
                <w:ilvl w:val="0"/>
                <w:numId w:val="1"/>
              </w:numPr>
              <w:ind w:left="316" w:right="169" w:hanging="284"/>
              <w:rPr>
                <w:b/>
                <w:bCs/>
                <w:noProof/>
                <w:lang w:val="lt-LT"/>
              </w:rPr>
            </w:pPr>
          </w:p>
        </w:tc>
        <w:tc>
          <w:tcPr>
            <w:tcW w:w="710" w:type="dxa"/>
          </w:tcPr>
          <w:p w14:paraId="364B1D15" w14:textId="77777777" w:rsidR="00957259" w:rsidRPr="00EE5187" w:rsidRDefault="00957259" w:rsidP="00911CA7">
            <w:pPr>
              <w:pStyle w:val="ListParagraph"/>
              <w:numPr>
                <w:ilvl w:val="1"/>
                <w:numId w:val="1"/>
              </w:numPr>
              <w:spacing w:after="60"/>
              <w:ind w:left="794" w:hanging="760"/>
              <w:contextualSpacing w:val="0"/>
              <w:jc w:val="both"/>
              <w:rPr>
                <w:noProof/>
                <w:lang w:val="lt-LT" w:eastAsia="lt-LT"/>
              </w:rPr>
            </w:pPr>
          </w:p>
        </w:tc>
        <w:tc>
          <w:tcPr>
            <w:tcW w:w="4780" w:type="dxa"/>
            <w:gridSpan w:val="5"/>
            <w:tcMar>
              <w:top w:w="28" w:type="dxa"/>
              <w:bottom w:w="28" w:type="dxa"/>
            </w:tcMar>
          </w:tcPr>
          <w:p w14:paraId="0D8041FD" w14:textId="5ABD96B2" w:rsidR="00957259" w:rsidRPr="00EE5187" w:rsidRDefault="00957259" w:rsidP="00B463E7">
            <w:pPr>
              <w:spacing w:after="60"/>
              <w:ind w:left="34"/>
              <w:jc w:val="both"/>
              <w:rPr>
                <w:noProof/>
                <w:lang w:val="lt-LT"/>
              </w:rPr>
            </w:pPr>
            <w:r w:rsidRPr="00EE5187">
              <w:rPr>
                <w:noProof/>
                <w:lang w:val="lt-LT" w:eastAsia="lt-LT"/>
              </w:rPr>
              <w:t xml:space="preserve">Tiekėjas Pasiūlyme neprivalo nurodyti, kokius subtiekėjus pasitelks Pirkimo sutarties vykdymui, </w:t>
            </w:r>
            <w:r w:rsidRPr="00EE5187">
              <w:rPr>
                <w:b/>
                <w:bCs/>
                <w:noProof/>
                <w:lang w:val="lt-LT" w:eastAsia="lt-LT"/>
              </w:rPr>
              <w:t>jeigu jie nėra žinomi,</w:t>
            </w:r>
            <w:r w:rsidRPr="00EE5187">
              <w:rPr>
                <w:noProof/>
                <w:lang w:val="lt-LT" w:eastAsia="lt-LT"/>
              </w:rPr>
              <w:t xml:space="preserve"> ir šią informaciją gali nurodyti vėliau, jei bus nustatytas laimėtoju ir su juo bus sudaroma Pirkimo sutartis. Subtiekėjų pasitelkimo tvarka nustatyta Pirkimo sutarties nuostatose.</w:t>
            </w:r>
          </w:p>
        </w:tc>
        <w:tc>
          <w:tcPr>
            <w:tcW w:w="283" w:type="dxa"/>
          </w:tcPr>
          <w:p w14:paraId="6942CB58" w14:textId="77777777" w:rsidR="00957259" w:rsidRPr="00EE5187" w:rsidRDefault="00957259" w:rsidP="00911CA7">
            <w:pPr>
              <w:spacing w:after="120" w:line="240" w:lineRule="auto"/>
              <w:ind w:left="1080"/>
              <w:jc w:val="both"/>
              <w:rPr>
                <w:noProof/>
                <w:color w:val="000000"/>
                <w:lang w:val="lt-LT"/>
              </w:rPr>
            </w:pPr>
          </w:p>
        </w:tc>
        <w:tc>
          <w:tcPr>
            <w:tcW w:w="1742" w:type="dxa"/>
            <w:vMerge/>
          </w:tcPr>
          <w:p w14:paraId="25791FD9" w14:textId="77777777" w:rsidR="00957259" w:rsidRPr="00EE5187" w:rsidRDefault="00957259" w:rsidP="00911CA7">
            <w:pPr>
              <w:spacing w:after="120" w:line="240" w:lineRule="auto"/>
              <w:ind w:left="1080"/>
              <w:jc w:val="both"/>
              <w:rPr>
                <w:noProof/>
                <w:color w:val="000000"/>
                <w:lang w:val="lt-LT"/>
              </w:rPr>
            </w:pPr>
          </w:p>
        </w:tc>
        <w:tc>
          <w:tcPr>
            <w:tcW w:w="708" w:type="dxa"/>
          </w:tcPr>
          <w:p w14:paraId="28AAAE4A" w14:textId="77777777" w:rsidR="00957259" w:rsidRPr="00EE5187" w:rsidRDefault="00957259" w:rsidP="00F46887">
            <w:pPr>
              <w:pStyle w:val="ListParagraph"/>
              <w:widowControl w:val="0"/>
              <w:numPr>
                <w:ilvl w:val="1"/>
                <w:numId w:val="4"/>
              </w:numPr>
              <w:spacing w:after="60" w:line="240" w:lineRule="auto"/>
              <w:ind w:left="788" w:hanging="760"/>
              <w:contextualSpacing w:val="0"/>
              <w:jc w:val="both"/>
              <w:rPr>
                <w:noProof/>
                <w:lang w:val="lt-LT"/>
              </w:rPr>
            </w:pPr>
          </w:p>
        </w:tc>
        <w:tc>
          <w:tcPr>
            <w:tcW w:w="5181" w:type="dxa"/>
            <w:gridSpan w:val="5"/>
          </w:tcPr>
          <w:p w14:paraId="442B5C42" w14:textId="05EB2302" w:rsidR="00957259" w:rsidRPr="00EE5187" w:rsidRDefault="00957259" w:rsidP="00B463E7">
            <w:pPr>
              <w:widowControl w:val="0"/>
              <w:spacing w:after="60" w:line="240" w:lineRule="auto"/>
              <w:ind w:left="28"/>
              <w:jc w:val="both"/>
              <w:rPr>
                <w:noProof/>
                <w:lang w:val="lt-LT"/>
              </w:rPr>
            </w:pPr>
            <w:r w:rsidRPr="00EE5187">
              <w:rPr>
                <w:noProof/>
                <w:lang w:val="lt-LT"/>
              </w:rPr>
              <w:t xml:space="preserve">The Supplier is not obliged to indicate in the Tender which sub-suppliers it will use for the performance of the Procurement Contract, if </w:t>
            </w:r>
            <w:r w:rsidRPr="00EE5187">
              <w:rPr>
                <w:b/>
                <w:bCs/>
                <w:noProof/>
                <w:lang w:val="lt-LT"/>
              </w:rPr>
              <w:t>unknown</w:t>
            </w:r>
            <w:r w:rsidRPr="00EE5187">
              <w:rPr>
                <w:noProof/>
                <w:lang w:val="lt-LT"/>
              </w:rPr>
              <w:t>, and may indicate this information later if it is awarded the Procurement Contract. The procedure for using sub-suppliers is set out in the provisions of the Procurement Contract.</w:t>
            </w:r>
          </w:p>
        </w:tc>
      </w:tr>
      <w:tr w:rsidR="00957259" w:rsidRPr="00EE5187" w14:paraId="34D219E9" w14:textId="02FD9160" w:rsidTr="003E151D">
        <w:tc>
          <w:tcPr>
            <w:tcW w:w="1699" w:type="dxa"/>
            <w:tcMar>
              <w:top w:w="28" w:type="dxa"/>
              <w:bottom w:w="28" w:type="dxa"/>
            </w:tcMar>
          </w:tcPr>
          <w:p w14:paraId="4CE1BCB6" w14:textId="77777777" w:rsidR="00957259" w:rsidRPr="00EE5187" w:rsidRDefault="00957259" w:rsidP="00D40BD7">
            <w:pPr>
              <w:pStyle w:val="ListParagraph"/>
              <w:ind w:left="316" w:right="169"/>
              <w:rPr>
                <w:b/>
                <w:bCs/>
                <w:noProof/>
                <w:sz w:val="6"/>
                <w:szCs w:val="6"/>
                <w:lang w:val="lt-LT"/>
              </w:rPr>
            </w:pPr>
          </w:p>
        </w:tc>
        <w:tc>
          <w:tcPr>
            <w:tcW w:w="710" w:type="dxa"/>
          </w:tcPr>
          <w:p w14:paraId="0919B3EB" w14:textId="77777777" w:rsidR="00957259" w:rsidRPr="00EE5187" w:rsidRDefault="00957259" w:rsidP="00D40BD7">
            <w:pPr>
              <w:pStyle w:val="ListParagraph"/>
              <w:spacing w:after="60"/>
              <w:ind w:left="743"/>
              <w:contextualSpacing w:val="0"/>
              <w:jc w:val="both"/>
              <w:rPr>
                <w:noProof/>
                <w:color w:val="000000"/>
                <w:lang w:val="lt-LT"/>
              </w:rPr>
            </w:pPr>
          </w:p>
        </w:tc>
        <w:tc>
          <w:tcPr>
            <w:tcW w:w="4780" w:type="dxa"/>
            <w:gridSpan w:val="5"/>
            <w:tcMar>
              <w:top w:w="28" w:type="dxa"/>
              <w:bottom w:w="28" w:type="dxa"/>
            </w:tcMar>
          </w:tcPr>
          <w:p w14:paraId="0B116165" w14:textId="7D42DCB3" w:rsidR="00957259" w:rsidRPr="00EE5187" w:rsidRDefault="00957259" w:rsidP="00D40BD7">
            <w:pPr>
              <w:pStyle w:val="ListParagraph"/>
              <w:spacing w:after="60"/>
              <w:ind w:left="743"/>
              <w:contextualSpacing w:val="0"/>
              <w:jc w:val="both"/>
              <w:rPr>
                <w:noProof/>
                <w:color w:val="000000"/>
                <w:lang w:val="lt-LT"/>
              </w:rPr>
            </w:pPr>
          </w:p>
        </w:tc>
        <w:tc>
          <w:tcPr>
            <w:tcW w:w="283" w:type="dxa"/>
          </w:tcPr>
          <w:p w14:paraId="1DA2F837" w14:textId="77777777" w:rsidR="00957259" w:rsidRPr="00EE5187" w:rsidRDefault="00957259" w:rsidP="00D40BD7">
            <w:pPr>
              <w:spacing w:after="60"/>
              <w:ind w:left="1080"/>
              <w:jc w:val="both"/>
              <w:rPr>
                <w:noProof/>
                <w:color w:val="000000"/>
                <w:lang w:val="lt-LT"/>
              </w:rPr>
            </w:pPr>
          </w:p>
        </w:tc>
        <w:tc>
          <w:tcPr>
            <w:tcW w:w="1742" w:type="dxa"/>
          </w:tcPr>
          <w:p w14:paraId="185E6419" w14:textId="77777777" w:rsidR="00957259" w:rsidRPr="00EE5187" w:rsidRDefault="00957259" w:rsidP="00D40BD7">
            <w:pPr>
              <w:spacing w:after="60"/>
              <w:ind w:left="1080"/>
              <w:jc w:val="both"/>
              <w:rPr>
                <w:noProof/>
                <w:color w:val="000000"/>
                <w:lang w:val="lt-LT"/>
              </w:rPr>
            </w:pPr>
          </w:p>
        </w:tc>
        <w:tc>
          <w:tcPr>
            <w:tcW w:w="708" w:type="dxa"/>
          </w:tcPr>
          <w:p w14:paraId="4F25AF3D" w14:textId="77777777" w:rsidR="00957259" w:rsidRPr="00EE5187" w:rsidRDefault="00957259" w:rsidP="00D40BD7">
            <w:pPr>
              <w:spacing w:after="60"/>
              <w:ind w:left="1080"/>
              <w:jc w:val="both"/>
              <w:rPr>
                <w:noProof/>
                <w:color w:val="000000"/>
                <w:lang w:val="lt-LT"/>
              </w:rPr>
            </w:pPr>
          </w:p>
        </w:tc>
        <w:tc>
          <w:tcPr>
            <w:tcW w:w="5181" w:type="dxa"/>
            <w:gridSpan w:val="5"/>
          </w:tcPr>
          <w:p w14:paraId="54BEC24D" w14:textId="6806277C" w:rsidR="00957259" w:rsidRPr="00EE5187" w:rsidRDefault="00957259" w:rsidP="00D40BD7">
            <w:pPr>
              <w:spacing w:after="60"/>
              <w:ind w:left="1080"/>
              <w:jc w:val="both"/>
              <w:rPr>
                <w:noProof/>
                <w:color w:val="000000"/>
                <w:lang w:val="lt-LT"/>
              </w:rPr>
            </w:pPr>
          </w:p>
        </w:tc>
      </w:tr>
      <w:tr w:rsidR="00957259" w:rsidRPr="00EE5187" w14:paraId="76732DF1" w14:textId="16F971D2" w:rsidTr="003E151D">
        <w:tc>
          <w:tcPr>
            <w:tcW w:w="1699" w:type="dxa"/>
            <w:vMerge w:val="restart"/>
            <w:tcMar>
              <w:top w:w="28" w:type="dxa"/>
              <w:bottom w:w="28" w:type="dxa"/>
            </w:tcMar>
          </w:tcPr>
          <w:p w14:paraId="7175B989" w14:textId="1C633CAE" w:rsidR="00957259" w:rsidRPr="00EE5187" w:rsidRDefault="00957259" w:rsidP="00490424">
            <w:pPr>
              <w:pStyle w:val="ListParagraph"/>
              <w:numPr>
                <w:ilvl w:val="0"/>
                <w:numId w:val="1"/>
              </w:numPr>
              <w:ind w:left="316" w:right="169" w:hanging="284"/>
              <w:rPr>
                <w:b/>
                <w:bCs/>
                <w:noProof/>
                <w:lang w:val="lt-LT"/>
              </w:rPr>
            </w:pPr>
            <w:r w:rsidRPr="00EE5187">
              <w:rPr>
                <w:b/>
                <w:bCs/>
                <w:noProof/>
                <w:lang w:val="lt-LT"/>
              </w:rPr>
              <w:t>Pašalinimo pagrindai</w:t>
            </w:r>
          </w:p>
        </w:tc>
        <w:tc>
          <w:tcPr>
            <w:tcW w:w="710" w:type="dxa"/>
          </w:tcPr>
          <w:p w14:paraId="0E4B2227" w14:textId="77777777" w:rsidR="00957259" w:rsidRPr="00EE5187" w:rsidRDefault="00957259" w:rsidP="00490424">
            <w:pPr>
              <w:pStyle w:val="ListParagraph"/>
              <w:widowControl w:val="0"/>
              <w:numPr>
                <w:ilvl w:val="1"/>
                <w:numId w:val="1"/>
              </w:numPr>
              <w:spacing w:after="100" w:afterAutospacing="1"/>
              <w:ind w:left="794" w:hanging="760"/>
              <w:contextualSpacing w:val="0"/>
              <w:jc w:val="both"/>
              <w:rPr>
                <w:noProof/>
                <w:lang w:val="lt-LT" w:eastAsia="lt-LT"/>
              </w:rPr>
            </w:pPr>
          </w:p>
        </w:tc>
        <w:tc>
          <w:tcPr>
            <w:tcW w:w="4780" w:type="dxa"/>
            <w:gridSpan w:val="5"/>
            <w:tcMar>
              <w:top w:w="28" w:type="dxa"/>
              <w:bottom w:w="28" w:type="dxa"/>
            </w:tcMar>
          </w:tcPr>
          <w:p w14:paraId="4C5BBD1F" w14:textId="10B1C123" w:rsidR="00957259" w:rsidRPr="00EE5187" w:rsidRDefault="00957259" w:rsidP="003B6924">
            <w:pPr>
              <w:widowControl w:val="0"/>
              <w:spacing w:after="120"/>
              <w:ind w:left="34"/>
              <w:jc w:val="both"/>
              <w:rPr>
                <w:noProof/>
                <w:lang w:val="lt-LT"/>
              </w:rPr>
            </w:pPr>
            <w:r w:rsidRPr="00EE5187">
              <w:rPr>
                <w:noProof/>
                <w:lang w:val="lt-LT" w:eastAsia="lt-LT"/>
              </w:rPr>
              <w:t>Tiekėjas</w:t>
            </w:r>
            <w:r w:rsidRPr="00EE5187">
              <w:rPr>
                <w:noProof/>
                <w:lang w:val="lt-LT"/>
              </w:rPr>
              <w:t xml:space="preserve">, dalyvaudamas Pirkime, privalo neturėti pašalinimo pagrindų. Reikalavimai dėl pašalinimo pagrindų nebuvimo bei reikalaujami jų nebuvimą </w:t>
            </w:r>
            <w:r w:rsidRPr="00EE5187">
              <w:rPr>
                <w:noProof/>
                <w:lang w:val="lt-LT" w:eastAsia="lt-LT"/>
              </w:rPr>
              <w:t>patvirtinantys</w:t>
            </w:r>
            <w:r w:rsidRPr="00EE5187">
              <w:rPr>
                <w:noProof/>
                <w:lang w:val="lt-LT"/>
              </w:rPr>
              <w:t xml:space="preserve"> dokumentai nurodyti SPS priede</w:t>
            </w:r>
            <w:r w:rsidRPr="00EE5187">
              <w:rPr>
                <w:iCs/>
                <w:noProof/>
                <w:lang w:val="lt-LT"/>
              </w:rPr>
              <w:t xml:space="preserve"> </w:t>
            </w:r>
            <w:r w:rsidRPr="00EE5187">
              <w:rPr>
                <w:noProof/>
                <w:color w:val="000000"/>
                <w:lang w:val="lt-LT"/>
              </w:rPr>
              <w:t>Nr. I(A)</w:t>
            </w:r>
            <w:r w:rsidRPr="00EE5187">
              <w:rPr>
                <w:iCs/>
                <w:noProof/>
                <w:lang w:val="lt-LT"/>
              </w:rPr>
              <w:t>.</w:t>
            </w:r>
          </w:p>
        </w:tc>
        <w:tc>
          <w:tcPr>
            <w:tcW w:w="283" w:type="dxa"/>
          </w:tcPr>
          <w:p w14:paraId="362E5E3E" w14:textId="77777777" w:rsidR="00957259" w:rsidRPr="00EE5187" w:rsidRDefault="00957259" w:rsidP="00490424">
            <w:pPr>
              <w:spacing w:after="120" w:line="240" w:lineRule="auto"/>
              <w:ind w:left="1080"/>
              <w:jc w:val="both"/>
              <w:rPr>
                <w:noProof/>
                <w:lang w:val="lt-LT"/>
              </w:rPr>
            </w:pPr>
          </w:p>
        </w:tc>
        <w:tc>
          <w:tcPr>
            <w:tcW w:w="1742" w:type="dxa"/>
            <w:vMerge w:val="restart"/>
          </w:tcPr>
          <w:p w14:paraId="6D98EFEE" w14:textId="06FB98FB" w:rsidR="00957259" w:rsidRPr="00EE5187" w:rsidRDefault="00957259" w:rsidP="00F46887">
            <w:pPr>
              <w:pStyle w:val="ListParagraph"/>
              <w:numPr>
                <w:ilvl w:val="0"/>
                <w:numId w:val="4"/>
              </w:numPr>
              <w:spacing w:line="240" w:lineRule="auto"/>
              <w:ind w:right="174"/>
              <w:contextualSpacing w:val="0"/>
              <w:rPr>
                <w:b/>
                <w:bCs/>
                <w:noProof/>
                <w:lang w:val="lt-LT"/>
              </w:rPr>
            </w:pPr>
            <w:r w:rsidRPr="00EE5187">
              <w:rPr>
                <w:b/>
                <w:bCs/>
                <w:noProof/>
                <w:lang w:val="lt-LT"/>
              </w:rPr>
              <w:t>Grounds for exclusion</w:t>
            </w:r>
          </w:p>
        </w:tc>
        <w:tc>
          <w:tcPr>
            <w:tcW w:w="708" w:type="dxa"/>
          </w:tcPr>
          <w:p w14:paraId="35E6C9EE" w14:textId="77777777" w:rsidR="00957259" w:rsidRPr="00EE5187" w:rsidRDefault="00957259" w:rsidP="00F46887">
            <w:pPr>
              <w:pStyle w:val="ListParagraph"/>
              <w:widowControl w:val="0"/>
              <w:numPr>
                <w:ilvl w:val="1"/>
                <w:numId w:val="4"/>
              </w:numPr>
              <w:spacing w:line="240" w:lineRule="auto"/>
              <w:ind w:left="788" w:hanging="760"/>
              <w:contextualSpacing w:val="0"/>
              <w:jc w:val="both"/>
              <w:rPr>
                <w:noProof/>
                <w:lang w:val="lt-LT"/>
              </w:rPr>
            </w:pPr>
          </w:p>
        </w:tc>
        <w:tc>
          <w:tcPr>
            <w:tcW w:w="5181" w:type="dxa"/>
            <w:gridSpan w:val="5"/>
          </w:tcPr>
          <w:p w14:paraId="7A903670" w14:textId="6830DEF8" w:rsidR="00957259" w:rsidRPr="00EE5187" w:rsidRDefault="00957259" w:rsidP="00B463E7">
            <w:pPr>
              <w:widowControl w:val="0"/>
              <w:spacing w:line="240" w:lineRule="auto"/>
              <w:ind w:left="28"/>
              <w:jc w:val="both"/>
              <w:rPr>
                <w:noProof/>
                <w:color w:val="000000"/>
                <w:lang w:val="lt-LT"/>
              </w:rPr>
            </w:pPr>
            <w:r w:rsidRPr="00EE5187">
              <w:rPr>
                <w:noProof/>
                <w:lang w:val="lt-LT"/>
              </w:rPr>
              <w:t xml:space="preserve">The Supplier must not have grounds for exclusion when participating in the Procurement. The requirements for the absence of grounds for exclusion and the required supporting documents are set out in Annex </w:t>
            </w:r>
            <w:r w:rsidRPr="00EE5187">
              <w:rPr>
                <w:noProof/>
                <w:color w:val="000000"/>
                <w:lang w:val="lt-LT"/>
              </w:rPr>
              <w:t>I(A)</w:t>
            </w:r>
            <w:r w:rsidRPr="00EE5187">
              <w:rPr>
                <w:noProof/>
                <w:lang w:val="lt-LT"/>
              </w:rPr>
              <w:t xml:space="preserve"> to the SPC.</w:t>
            </w:r>
          </w:p>
        </w:tc>
      </w:tr>
      <w:tr w:rsidR="00957259" w:rsidRPr="00EE5187" w14:paraId="646FC3EC" w14:textId="7AA8A103" w:rsidTr="003E151D">
        <w:tc>
          <w:tcPr>
            <w:tcW w:w="1699" w:type="dxa"/>
            <w:vMerge/>
            <w:tcMar>
              <w:top w:w="28" w:type="dxa"/>
              <w:bottom w:w="28" w:type="dxa"/>
            </w:tcMar>
          </w:tcPr>
          <w:p w14:paraId="3BB67508" w14:textId="77777777" w:rsidR="00957259" w:rsidRPr="00EE5187" w:rsidRDefault="00957259" w:rsidP="00490424">
            <w:pPr>
              <w:pStyle w:val="ListParagraph"/>
              <w:numPr>
                <w:ilvl w:val="0"/>
                <w:numId w:val="1"/>
              </w:numPr>
              <w:ind w:left="316" w:right="169" w:hanging="284"/>
              <w:rPr>
                <w:b/>
                <w:bCs/>
                <w:noProof/>
                <w:lang w:val="lt-LT"/>
              </w:rPr>
            </w:pPr>
          </w:p>
        </w:tc>
        <w:tc>
          <w:tcPr>
            <w:tcW w:w="710" w:type="dxa"/>
          </w:tcPr>
          <w:p w14:paraId="225304CD" w14:textId="77777777" w:rsidR="00957259" w:rsidRPr="00EE5187" w:rsidRDefault="00957259" w:rsidP="0049042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1B47EC2" w14:textId="55511302" w:rsidR="00957259" w:rsidRPr="00EE5187" w:rsidRDefault="00957259" w:rsidP="003B6924">
            <w:pPr>
              <w:spacing w:after="120"/>
              <w:ind w:left="34"/>
              <w:jc w:val="both"/>
              <w:rPr>
                <w:noProof/>
                <w:lang w:val="lt-LT"/>
              </w:rPr>
            </w:pPr>
            <w:r w:rsidRPr="00EE5187">
              <w:rPr>
                <w:noProof/>
                <w:lang w:val="lt-LT"/>
              </w:rPr>
              <w:t xml:space="preserve">KC pašalina tiekėją iš Pirkimo procedūros bet kuriuo Pirkimo procedūros </w:t>
            </w:r>
            <w:r w:rsidRPr="00EE5187">
              <w:rPr>
                <w:noProof/>
                <w:lang w:val="lt-LT" w:eastAsia="lt-LT"/>
              </w:rPr>
              <w:t>vykdymo</w:t>
            </w:r>
            <w:r w:rsidRPr="00EE5187">
              <w:rPr>
                <w:noProof/>
                <w:lang w:val="lt-LT"/>
              </w:rPr>
              <w:t xml:space="preserve"> metu, jei tiekėjas ar jo atsakingas asmuo atitinka bent vieną </w:t>
            </w:r>
            <w:r w:rsidRPr="00EE5187">
              <w:rPr>
                <w:iCs/>
                <w:noProof/>
                <w:lang w:val="lt-LT"/>
              </w:rPr>
              <w:t>nustatytą</w:t>
            </w:r>
            <w:r w:rsidRPr="00EE5187">
              <w:rPr>
                <w:noProof/>
                <w:lang w:val="lt-LT"/>
              </w:rPr>
              <w:t xml:space="preserve"> tiekėjo pašalinimo pagrindą, išskyrus VPĮ / PĮ numatytas išimtis.</w:t>
            </w:r>
          </w:p>
        </w:tc>
        <w:tc>
          <w:tcPr>
            <w:tcW w:w="283" w:type="dxa"/>
          </w:tcPr>
          <w:p w14:paraId="48D6E2B2" w14:textId="77777777" w:rsidR="00957259" w:rsidRPr="00EE5187" w:rsidRDefault="00957259" w:rsidP="00490424">
            <w:pPr>
              <w:spacing w:after="120" w:line="240" w:lineRule="auto"/>
              <w:ind w:left="1080"/>
              <w:jc w:val="both"/>
              <w:rPr>
                <w:noProof/>
                <w:lang w:val="lt-LT"/>
              </w:rPr>
            </w:pPr>
          </w:p>
        </w:tc>
        <w:tc>
          <w:tcPr>
            <w:tcW w:w="1742" w:type="dxa"/>
            <w:vMerge/>
          </w:tcPr>
          <w:p w14:paraId="0ACE25B9" w14:textId="77777777" w:rsidR="00957259" w:rsidRPr="00EE5187" w:rsidRDefault="00957259" w:rsidP="00490424">
            <w:pPr>
              <w:spacing w:after="120" w:line="240" w:lineRule="auto"/>
              <w:ind w:left="1080"/>
              <w:jc w:val="both"/>
              <w:rPr>
                <w:noProof/>
                <w:lang w:val="lt-LT"/>
              </w:rPr>
            </w:pPr>
          </w:p>
        </w:tc>
        <w:tc>
          <w:tcPr>
            <w:tcW w:w="708" w:type="dxa"/>
          </w:tcPr>
          <w:p w14:paraId="1BAB6E62"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3235D82B" w14:textId="5CB80BD9" w:rsidR="00957259" w:rsidRPr="00EE5187" w:rsidRDefault="00957259" w:rsidP="00B463E7">
            <w:pPr>
              <w:widowControl w:val="0"/>
              <w:spacing w:after="60" w:line="240" w:lineRule="auto"/>
              <w:ind w:left="31"/>
              <w:jc w:val="both"/>
              <w:rPr>
                <w:noProof/>
                <w:lang w:val="lt-LT"/>
              </w:rPr>
            </w:pPr>
            <w:r w:rsidRPr="00EE5187">
              <w:rPr>
                <w:noProof/>
                <w:lang w:val="lt-LT"/>
              </w:rPr>
              <w:t>The KC shall exclude a supplier from the Procurement procedure at any time during the Procurement procedure if the supplier or its responsible person fulfils at least one of the grounds for exclusion, excluding the exceptions provided for in the PPL / PL.</w:t>
            </w:r>
          </w:p>
        </w:tc>
      </w:tr>
      <w:tr w:rsidR="00957259" w:rsidRPr="00EE5187" w14:paraId="38510C02" w14:textId="4F100DAA" w:rsidTr="003E151D">
        <w:tc>
          <w:tcPr>
            <w:tcW w:w="1699" w:type="dxa"/>
            <w:vMerge/>
            <w:tcMar>
              <w:top w:w="28" w:type="dxa"/>
              <w:bottom w:w="28" w:type="dxa"/>
            </w:tcMar>
          </w:tcPr>
          <w:p w14:paraId="06543DD3" w14:textId="77777777" w:rsidR="00957259" w:rsidRPr="00EE5187" w:rsidRDefault="00957259" w:rsidP="00A94859">
            <w:pPr>
              <w:pStyle w:val="ListParagraph"/>
              <w:numPr>
                <w:ilvl w:val="0"/>
                <w:numId w:val="1"/>
              </w:numPr>
              <w:ind w:left="316" w:right="169" w:hanging="284"/>
              <w:rPr>
                <w:b/>
                <w:bCs/>
                <w:noProof/>
                <w:lang w:val="lt-LT"/>
              </w:rPr>
            </w:pPr>
          </w:p>
        </w:tc>
        <w:tc>
          <w:tcPr>
            <w:tcW w:w="710" w:type="dxa"/>
          </w:tcPr>
          <w:p w14:paraId="1BB54AE8" w14:textId="77777777" w:rsidR="00957259" w:rsidRPr="00EE5187" w:rsidRDefault="00957259" w:rsidP="00913BB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8D46C71" w14:textId="5D081FB5" w:rsidR="00957259" w:rsidRPr="00EE5187" w:rsidRDefault="00957259" w:rsidP="00B463E7">
            <w:pPr>
              <w:spacing w:after="60"/>
              <w:ind w:left="34"/>
              <w:jc w:val="both"/>
              <w:rPr>
                <w:noProof/>
                <w:lang w:val="lt-LT"/>
              </w:rPr>
            </w:pPr>
            <w:r w:rsidRPr="00EE5187">
              <w:rPr>
                <w:noProof/>
                <w:lang w:val="lt-LT"/>
              </w:rPr>
              <w:t>Jeigu tiekėjas neatitinka reikalavimų, nustatytų pagal SPS priedo Nr. I(A) 1 ir 3-12 punktus, KC jo nepašalina iš pirkimo procedūros, kai yra abi šios sąlygos kartu:</w:t>
            </w:r>
          </w:p>
        </w:tc>
        <w:tc>
          <w:tcPr>
            <w:tcW w:w="283" w:type="dxa"/>
          </w:tcPr>
          <w:p w14:paraId="200D19C6" w14:textId="77777777" w:rsidR="00957259" w:rsidRPr="00EE5187" w:rsidRDefault="00957259" w:rsidP="00A94859">
            <w:pPr>
              <w:spacing w:after="120" w:line="240" w:lineRule="auto"/>
              <w:ind w:left="1080"/>
              <w:jc w:val="both"/>
              <w:rPr>
                <w:noProof/>
                <w:lang w:val="lt-LT"/>
              </w:rPr>
            </w:pPr>
          </w:p>
        </w:tc>
        <w:tc>
          <w:tcPr>
            <w:tcW w:w="1742" w:type="dxa"/>
            <w:vMerge/>
          </w:tcPr>
          <w:p w14:paraId="009D7633" w14:textId="77777777" w:rsidR="00957259" w:rsidRPr="00EE5187" w:rsidRDefault="00957259" w:rsidP="00A94859">
            <w:pPr>
              <w:spacing w:after="120" w:line="240" w:lineRule="auto"/>
              <w:ind w:left="1080"/>
              <w:jc w:val="both"/>
              <w:rPr>
                <w:noProof/>
                <w:lang w:val="lt-LT"/>
              </w:rPr>
            </w:pPr>
          </w:p>
        </w:tc>
        <w:tc>
          <w:tcPr>
            <w:tcW w:w="708" w:type="dxa"/>
          </w:tcPr>
          <w:p w14:paraId="1B879769"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35E91451" w14:textId="65F24D2D" w:rsidR="00957259" w:rsidRPr="00EE5187" w:rsidRDefault="00957259" w:rsidP="003B6924">
            <w:pPr>
              <w:widowControl w:val="0"/>
              <w:spacing w:after="120" w:line="240" w:lineRule="auto"/>
              <w:ind w:left="28"/>
              <w:jc w:val="both"/>
              <w:rPr>
                <w:noProof/>
                <w:lang w:val="lt-LT"/>
              </w:rPr>
            </w:pPr>
            <w:r w:rsidRPr="00EE5187">
              <w:rPr>
                <w:noProof/>
                <w:color w:val="000000"/>
                <w:lang w:val="lt-LT"/>
              </w:rPr>
              <w:t>If the supplier does not comply with the requirements set out in points 1 and 3 to 12 of Annex I(A) to the SPC, the KC shall not exclude the supplier from the Procurement procedure where both of the following conditions are present:</w:t>
            </w:r>
          </w:p>
        </w:tc>
      </w:tr>
      <w:tr w:rsidR="00957259" w:rsidRPr="00EE5187" w14:paraId="3393875E" w14:textId="77777777" w:rsidTr="003E151D">
        <w:tc>
          <w:tcPr>
            <w:tcW w:w="1699" w:type="dxa"/>
            <w:vMerge/>
            <w:tcMar>
              <w:top w:w="28" w:type="dxa"/>
              <w:bottom w:w="28" w:type="dxa"/>
            </w:tcMar>
          </w:tcPr>
          <w:p w14:paraId="0ACC8C69" w14:textId="77777777" w:rsidR="00957259" w:rsidRPr="00EE5187" w:rsidRDefault="00957259" w:rsidP="00FD13D9">
            <w:pPr>
              <w:pStyle w:val="ListParagraph"/>
              <w:ind w:left="316" w:right="169"/>
              <w:rPr>
                <w:b/>
                <w:bCs/>
                <w:noProof/>
                <w:lang w:val="lt-LT"/>
              </w:rPr>
            </w:pPr>
          </w:p>
        </w:tc>
        <w:tc>
          <w:tcPr>
            <w:tcW w:w="710" w:type="dxa"/>
          </w:tcPr>
          <w:p w14:paraId="3BAC9E45" w14:textId="77777777" w:rsidR="00957259" w:rsidRPr="00EE5187" w:rsidRDefault="00957259" w:rsidP="00C87538">
            <w:pPr>
              <w:pStyle w:val="ListParagraph"/>
              <w:numPr>
                <w:ilvl w:val="2"/>
                <w:numId w:val="1"/>
              </w:numPr>
              <w:spacing w:after="60"/>
              <w:ind w:left="739" w:hanging="739"/>
              <w:contextualSpacing w:val="0"/>
              <w:jc w:val="both"/>
              <w:rPr>
                <w:noProof/>
                <w:lang w:val="lt-LT"/>
              </w:rPr>
            </w:pPr>
          </w:p>
        </w:tc>
        <w:tc>
          <w:tcPr>
            <w:tcW w:w="4780" w:type="dxa"/>
            <w:gridSpan w:val="5"/>
            <w:tcMar>
              <w:top w:w="28" w:type="dxa"/>
              <w:bottom w:w="28" w:type="dxa"/>
            </w:tcMar>
          </w:tcPr>
          <w:p w14:paraId="64335B6E" w14:textId="7F46014B" w:rsidR="00957259" w:rsidRPr="00EE5187" w:rsidRDefault="00957259" w:rsidP="00B463E7">
            <w:pPr>
              <w:spacing w:after="60"/>
              <w:jc w:val="both"/>
              <w:rPr>
                <w:noProof/>
                <w:lang w:val="lt-LT"/>
              </w:rPr>
            </w:pPr>
            <w:r w:rsidRPr="00EE5187">
              <w:rPr>
                <w:noProof/>
                <w:lang w:val="lt-LT"/>
              </w:rPr>
              <w:t>Tiekėjas pateikė KC informaciją apie tai, kad ėmėsi šių priemonių:</w:t>
            </w:r>
          </w:p>
        </w:tc>
        <w:tc>
          <w:tcPr>
            <w:tcW w:w="283" w:type="dxa"/>
          </w:tcPr>
          <w:p w14:paraId="21476926" w14:textId="77777777" w:rsidR="00957259" w:rsidRPr="00EE5187" w:rsidRDefault="00957259" w:rsidP="00D40BD7">
            <w:pPr>
              <w:spacing w:after="120" w:line="240" w:lineRule="auto"/>
              <w:ind w:left="1080"/>
              <w:jc w:val="both"/>
              <w:rPr>
                <w:noProof/>
                <w:lang w:val="lt-LT"/>
              </w:rPr>
            </w:pPr>
          </w:p>
        </w:tc>
        <w:tc>
          <w:tcPr>
            <w:tcW w:w="1742" w:type="dxa"/>
            <w:vMerge/>
          </w:tcPr>
          <w:p w14:paraId="4B9996A5" w14:textId="77777777" w:rsidR="00957259" w:rsidRPr="00EE5187" w:rsidRDefault="00957259" w:rsidP="00D40BD7">
            <w:pPr>
              <w:spacing w:after="120" w:line="240" w:lineRule="auto"/>
              <w:ind w:left="1080"/>
              <w:jc w:val="both"/>
              <w:rPr>
                <w:noProof/>
                <w:lang w:val="lt-LT"/>
              </w:rPr>
            </w:pPr>
          </w:p>
        </w:tc>
        <w:tc>
          <w:tcPr>
            <w:tcW w:w="708" w:type="dxa"/>
          </w:tcPr>
          <w:p w14:paraId="0991FA84" w14:textId="77777777" w:rsidR="00957259" w:rsidRPr="00EE5187" w:rsidRDefault="00957259" w:rsidP="00F46887">
            <w:pPr>
              <w:pStyle w:val="ListParagraph"/>
              <w:widowControl w:val="0"/>
              <w:numPr>
                <w:ilvl w:val="2"/>
                <w:numId w:val="4"/>
              </w:numPr>
              <w:spacing w:after="60" w:line="240" w:lineRule="auto"/>
              <w:ind w:left="740" w:hanging="768"/>
              <w:contextualSpacing w:val="0"/>
              <w:jc w:val="both"/>
              <w:rPr>
                <w:noProof/>
                <w:lang w:val="lt-LT"/>
              </w:rPr>
            </w:pPr>
          </w:p>
        </w:tc>
        <w:tc>
          <w:tcPr>
            <w:tcW w:w="5181" w:type="dxa"/>
            <w:gridSpan w:val="5"/>
          </w:tcPr>
          <w:p w14:paraId="5E35087D" w14:textId="458E925E" w:rsidR="00957259" w:rsidRPr="00EE5187" w:rsidRDefault="00957259" w:rsidP="00B463E7">
            <w:pPr>
              <w:widowControl w:val="0"/>
              <w:spacing w:after="60" w:line="240" w:lineRule="auto"/>
              <w:ind w:left="-28"/>
              <w:jc w:val="both"/>
              <w:rPr>
                <w:noProof/>
                <w:color w:val="000000"/>
                <w:lang w:val="lt-LT"/>
              </w:rPr>
            </w:pPr>
            <w:r w:rsidRPr="00EE5187">
              <w:rPr>
                <w:noProof/>
                <w:lang w:val="lt-LT"/>
              </w:rPr>
              <w:t>The Supplier has provided information to the KC that it has taken the following measures:</w:t>
            </w:r>
          </w:p>
        </w:tc>
      </w:tr>
      <w:tr w:rsidR="00957259" w:rsidRPr="00EE5187" w14:paraId="0D8DE5C5" w14:textId="77777777" w:rsidTr="003E151D">
        <w:tc>
          <w:tcPr>
            <w:tcW w:w="1699" w:type="dxa"/>
            <w:vMerge/>
            <w:tcMar>
              <w:top w:w="28" w:type="dxa"/>
              <w:bottom w:w="28" w:type="dxa"/>
            </w:tcMar>
          </w:tcPr>
          <w:p w14:paraId="07F8D4D4" w14:textId="77777777" w:rsidR="00957259" w:rsidRPr="00EE5187" w:rsidRDefault="00957259" w:rsidP="003576B0">
            <w:pPr>
              <w:pStyle w:val="ListParagraph"/>
              <w:ind w:left="316" w:right="169"/>
              <w:rPr>
                <w:b/>
                <w:bCs/>
                <w:noProof/>
                <w:lang w:val="lt-LT"/>
              </w:rPr>
            </w:pPr>
          </w:p>
        </w:tc>
        <w:tc>
          <w:tcPr>
            <w:tcW w:w="710" w:type="dxa"/>
          </w:tcPr>
          <w:p w14:paraId="72E633CE" w14:textId="77777777" w:rsidR="00957259" w:rsidRPr="00EE5187" w:rsidRDefault="00957259" w:rsidP="00F46887">
            <w:pPr>
              <w:pStyle w:val="ListParagraph"/>
              <w:numPr>
                <w:ilvl w:val="0"/>
                <w:numId w:val="15"/>
              </w:numPr>
              <w:spacing w:after="60"/>
              <w:ind w:left="1022" w:hanging="283"/>
              <w:contextualSpacing w:val="0"/>
              <w:jc w:val="both"/>
              <w:rPr>
                <w:noProof/>
                <w:lang w:val="lt-LT"/>
              </w:rPr>
            </w:pPr>
          </w:p>
        </w:tc>
        <w:tc>
          <w:tcPr>
            <w:tcW w:w="4780" w:type="dxa"/>
            <w:gridSpan w:val="5"/>
            <w:tcMar>
              <w:top w:w="28" w:type="dxa"/>
              <w:bottom w:w="28" w:type="dxa"/>
            </w:tcMar>
          </w:tcPr>
          <w:p w14:paraId="700989FA" w14:textId="0EBFE5F9" w:rsidR="00957259" w:rsidRPr="00EE5187" w:rsidRDefault="00957259" w:rsidP="00F46887">
            <w:pPr>
              <w:pStyle w:val="ListParagraph"/>
              <w:numPr>
                <w:ilvl w:val="0"/>
                <w:numId w:val="41"/>
              </w:numPr>
              <w:spacing w:after="60"/>
              <w:ind w:left="459"/>
              <w:jc w:val="both"/>
              <w:rPr>
                <w:noProof/>
                <w:lang w:val="lt-LT"/>
              </w:rPr>
            </w:pPr>
            <w:r w:rsidRPr="00EE5187">
              <w:rPr>
                <w:noProof/>
                <w:lang w:val="lt-LT"/>
              </w:rPr>
              <w:t>savanoriškai sumokėjo arba įsipareigojo sumokėti kompensaciją už žalą, padarytą dėl SPS priedo Nr. I(A) 1 ir 3-12 punktuose nurodytos nusikalstamos veikos arba pažeidimo, jeigu taikytina;</w:t>
            </w:r>
          </w:p>
        </w:tc>
        <w:tc>
          <w:tcPr>
            <w:tcW w:w="283" w:type="dxa"/>
          </w:tcPr>
          <w:p w14:paraId="38FF282B" w14:textId="77777777" w:rsidR="00957259" w:rsidRPr="00EE5187" w:rsidRDefault="00957259" w:rsidP="003576B0">
            <w:pPr>
              <w:spacing w:after="120" w:line="240" w:lineRule="auto"/>
              <w:ind w:left="1080"/>
              <w:jc w:val="both"/>
              <w:rPr>
                <w:noProof/>
                <w:lang w:val="lt-LT"/>
              </w:rPr>
            </w:pPr>
          </w:p>
        </w:tc>
        <w:tc>
          <w:tcPr>
            <w:tcW w:w="1742" w:type="dxa"/>
            <w:vMerge/>
          </w:tcPr>
          <w:p w14:paraId="2FB4C646" w14:textId="77777777" w:rsidR="00957259" w:rsidRPr="00EE5187" w:rsidRDefault="00957259" w:rsidP="003576B0">
            <w:pPr>
              <w:spacing w:after="120" w:line="240" w:lineRule="auto"/>
              <w:ind w:left="1080"/>
              <w:jc w:val="both"/>
              <w:rPr>
                <w:noProof/>
                <w:lang w:val="lt-LT"/>
              </w:rPr>
            </w:pPr>
          </w:p>
        </w:tc>
        <w:tc>
          <w:tcPr>
            <w:tcW w:w="708" w:type="dxa"/>
          </w:tcPr>
          <w:p w14:paraId="509C14D5" w14:textId="77777777" w:rsidR="00957259" w:rsidRPr="00EE5187" w:rsidRDefault="00957259" w:rsidP="00F46887">
            <w:pPr>
              <w:pStyle w:val="ListParagraph"/>
              <w:widowControl w:val="0"/>
              <w:numPr>
                <w:ilvl w:val="0"/>
                <w:numId w:val="16"/>
              </w:numPr>
              <w:spacing w:after="60" w:line="240" w:lineRule="auto"/>
              <w:ind w:left="1023" w:hanging="283"/>
              <w:contextualSpacing w:val="0"/>
              <w:jc w:val="both"/>
              <w:rPr>
                <w:noProof/>
                <w:lang w:val="lt-LT"/>
              </w:rPr>
            </w:pPr>
          </w:p>
        </w:tc>
        <w:tc>
          <w:tcPr>
            <w:tcW w:w="5181" w:type="dxa"/>
            <w:gridSpan w:val="5"/>
          </w:tcPr>
          <w:p w14:paraId="45273E4D" w14:textId="0FF1F6F7" w:rsidR="00957259" w:rsidRPr="00EE5187" w:rsidRDefault="00957259" w:rsidP="00F46887">
            <w:pPr>
              <w:pStyle w:val="ListParagraph"/>
              <w:widowControl w:val="0"/>
              <w:numPr>
                <w:ilvl w:val="0"/>
                <w:numId w:val="42"/>
              </w:numPr>
              <w:spacing w:after="60" w:line="240" w:lineRule="auto"/>
              <w:ind w:left="459"/>
              <w:jc w:val="both"/>
              <w:rPr>
                <w:rFonts w:eastAsia="Calibri"/>
                <w:noProof/>
                <w:color w:val="000000"/>
                <w:lang w:val="lt-LT"/>
              </w:rPr>
            </w:pPr>
            <w:r w:rsidRPr="00EE5187">
              <w:rPr>
                <w:noProof/>
                <w:lang w:val="lt-LT"/>
              </w:rPr>
              <w:t>The Supplier has voluntarily paid or undertaken to pay compensation for damage caused by an offence or violation referred to in points 1 and 3 to 12 of Annex I(A) to the SPC, if applicable;</w:t>
            </w:r>
          </w:p>
        </w:tc>
      </w:tr>
      <w:tr w:rsidR="00957259" w:rsidRPr="00EE5187" w14:paraId="10BDC121" w14:textId="77777777" w:rsidTr="003E151D">
        <w:tc>
          <w:tcPr>
            <w:tcW w:w="1699" w:type="dxa"/>
            <w:vMerge/>
            <w:tcMar>
              <w:top w:w="28" w:type="dxa"/>
              <w:bottom w:w="28" w:type="dxa"/>
            </w:tcMar>
          </w:tcPr>
          <w:p w14:paraId="6BE428FF" w14:textId="77777777" w:rsidR="00957259" w:rsidRPr="00EE5187" w:rsidRDefault="00957259" w:rsidP="003576B0">
            <w:pPr>
              <w:pStyle w:val="ListParagraph"/>
              <w:ind w:left="316" w:right="169"/>
              <w:rPr>
                <w:b/>
                <w:bCs/>
                <w:noProof/>
                <w:lang w:val="lt-LT"/>
              </w:rPr>
            </w:pPr>
          </w:p>
        </w:tc>
        <w:tc>
          <w:tcPr>
            <w:tcW w:w="710" w:type="dxa"/>
          </w:tcPr>
          <w:p w14:paraId="15CB7A2D" w14:textId="77777777" w:rsidR="00957259" w:rsidRPr="00EE5187" w:rsidRDefault="00957259" w:rsidP="00F46887">
            <w:pPr>
              <w:pStyle w:val="ListParagraph"/>
              <w:numPr>
                <w:ilvl w:val="0"/>
                <w:numId w:val="15"/>
              </w:numPr>
              <w:spacing w:after="60"/>
              <w:ind w:left="1022" w:hanging="283"/>
              <w:contextualSpacing w:val="0"/>
              <w:jc w:val="both"/>
              <w:rPr>
                <w:noProof/>
                <w:lang w:val="lt-LT"/>
              </w:rPr>
            </w:pPr>
          </w:p>
        </w:tc>
        <w:tc>
          <w:tcPr>
            <w:tcW w:w="4780" w:type="dxa"/>
            <w:gridSpan w:val="5"/>
            <w:tcMar>
              <w:top w:w="28" w:type="dxa"/>
              <w:bottom w:w="28" w:type="dxa"/>
            </w:tcMar>
          </w:tcPr>
          <w:p w14:paraId="2B05B207" w14:textId="118E291A" w:rsidR="00957259" w:rsidRPr="00EE5187" w:rsidRDefault="00957259" w:rsidP="00F46887">
            <w:pPr>
              <w:pStyle w:val="ListParagraph"/>
              <w:numPr>
                <w:ilvl w:val="0"/>
                <w:numId w:val="41"/>
              </w:numPr>
              <w:spacing w:after="60"/>
              <w:ind w:left="459"/>
              <w:jc w:val="both"/>
              <w:rPr>
                <w:noProof/>
                <w:lang w:val="lt-LT"/>
              </w:rPr>
            </w:pPr>
            <w:r w:rsidRPr="00EE5187">
              <w:rPr>
                <w:noProof/>
                <w:lang w:val="lt-LT"/>
              </w:rPr>
              <w:t>bendradarbiavo, aktyviai teikė pagalbą ar ėmėsi kitų priemonių, padedančių ištirti, išaiškinti jo padarytą nusikalstamą veiką ar pažeidimą, jeigu taikytina.</w:t>
            </w:r>
          </w:p>
        </w:tc>
        <w:tc>
          <w:tcPr>
            <w:tcW w:w="283" w:type="dxa"/>
          </w:tcPr>
          <w:p w14:paraId="148B85E5" w14:textId="77777777" w:rsidR="00957259" w:rsidRPr="00EE5187" w:rsidRDefault="00957259" w:rsidP="003576B0">
            <w:pPr>
              <w:spacing w:after="120" w:line="240" w:lineRule="auto"/>
              <w:ind w:left="1080"/>
              <w:jc w:val="both"/>
              <w:rPr>
                <w:noProof/>
                <w:lang w:val="lt-LT"/>
              </w:rPr>
            </w:pPr>
          </w:p>
        </w:tc>
        <w:tc>
          <w:tcPr>
            <w:tcW w:w="1742" w:type="dxa"/>
            <w:vMerge/>
          </w:tcPr>
          <w:p w14:paraId="479C6361" w14:textId="77777777" w:rsidR="00957259" w:rsidRPr="00EE5187" w:rsidRDefault="00957259" w:rsidP="003576B0">
            <w:pPr>
              <w:spacing w:after="120" w:line="240" w:lineRule="auto"/>
              <w:ind w:left="1080"/>
              <w:jc w:val="both"/>
              <w:rPr>
                <w:noProof/>
                <w:lang w:val="lt-LT"/>
              </w:rPr>
            </w:pPr>
          </w:p>
        </w:tc>
        <w:tc>
          <w:tcPr>
            <w:tcW w:w="708" w:type="dxa"/>
          </w:tcPr>
          <w:p w14:paraId="5445BD1F" w14:textId="77777777" w:rsidR="00957259" w:rsidRPr="00EE5187" w:rsidRDefault="00957259" w:rsidP="00F46887">
            <w:pPr>
              <w:pStyle w:val="ListParagraph"/>
              <w:widowControl w:val="0"/>
              <w:numPr>
                <w:ilvl w:val="0"/>
                <w:numId w:val="16"/>
              </w:numPr>
              <w:spacing w:after="60" w:line="240" w:lineRule="auto"/>
              <w:ind w:left="1023" w:hanging="283"/>
              <w:contextualSpacing w:val="0"/>
              <w:jc w:val="both"/>
              <w:rPr>
                <w:noProof/>
                <w:lang w:val="lt-LT"/>
              </w:rPr>
            </w:pPr>
          </w:p>
        </w:tc>
        <w:tc>
          <w:tcPr>
            <w:tcW w:w="5181" w:type="dxa"/>
            <w:gridSpan w:val="5"/>
          </w:tcPr>
          <w:p w14:paraId="559D5B20" w14:textId="3FFC7C9F" w:rsidR="00957259" w:rsidRPr="00EE5187" w:rsidRDefault="00957259" w:rsidP="00F46887">
            <w:pPr>
              <w:pStyle w:val="ListParagraph"/>
              <w:widowControl w:val="0"/>
              <w:numPr>
                <w:ilvl w:val="0"/>
                <w:numId w:val="42"/>
              </w:numPr>
              <w:spacing w:after="60" w:line="240" w:lineRule="auto"/>
              <w:ind w:left="459"/>
              <w:jc w:val="both"/>
              <w:rPr>
                <w:rFonts w:eastAsia="Calibri"/>
                <w:noProof/>
                <w:color w:val="000000"/>
                <w:lang w:val="lt-LT"/>
              </w:rPr>
            </w:pPr>
            <w:r w:rsidRPr="00EE5187">
              <w:rPr>
                <w:noProof/>
                <w:lang w:val="lt-LT"/>
              </w:rPr>
              <w:t>The Supplier has co-operated, actively assisted or took other measures to facilitate the investigation, detection or clarification of the offence or infringement committed by them, if applicable.</w:t>
            </w:r>
          </w:p>
        </w:tc>
      </w:tr>
      <w:tr w:rsidR="00957259" w:rsidRPr="00EE5187" w14:paraId="052F985A" w14:textId="77777777" w:rsidTr="003E151D">
        <w:tc>
          <w:tcPr>
            <w:tcW w:w="1699" w:type="dxa"/>
            <w:vMerge/>
            <w:tcMar>
              <w:top w:w="28" w:type="dxa"/>
              <w:bottom w:w="28" w:type="dxa"/>
            </w:tcMar>
          </w:tcPr>
          <w:p w14:paraId="3DBCE077" w14:textId="77777777" w:rsidR="00957259" w:rsidRPr="00EE5187" w:rsidRDefault="00957259" w:rsidP="00FD13D9">
            <w:pPr>
              <w:pStyle w:val="ListParagraph"/>
              <w:ind w:left="316" w:right="169"/>
              <w:rPr>
                <w:b/>
                <w:bCs/>
                <w:noProof/>
                <w:lang w:val="lt-LT"/>
              </w:rPr>
            </w:pPr>
          </w:p>
        </w:tc>
        <w:tc>
          <w:tcPr>
            <w:tcW w:w="710" w:type="dxa"/>
          </w:tcPr>
          <w:p w14:paraId="5335FFEB" w14:textId="77777777" w:rsidR="00957259" w:rsidRPr="00EE5187" w:rsidRDefault="00957259" w:rsidP="00913BB8">
            <w:pPr>
              <w:pStyle w:val="ListParagraph"/>
              <w:numPr>
                <w:ilvl w:val="2"/>
                <w:numId w:val="1"/>
              </w:numPr>
              <w:spacing w:after="60"/>
              <w:ind w:left="739" w:hanging="709"/>
              <w:contextualSpacing w:val="0"/>
              <w:jc w:val="both"/>
              <w:rPr>
                <w:rFonts w:eastAsia="Calibri"/>
                <w:iCs/>
                <w:noProof/>
                <w:lang w:val="lt-LT"/>
              </w:rPr>
            </w:pPr>
          </w:p>
        </w:tc>
        <w:tc>
          <w:tcPr>
            <w:tcW w:w="4780" w:type="dxa"/>
            <w:gridSpan w:val="5"/>
            <w:tcMar>
              <w:top w:w="28" w:type="dxa"/>
              <w:bottom w:w="28" w:type="dxa"/>
            </w:tcMar>
          </w:tcPr>
          <w:p w14:paraId="11FBFB5E" w14:textId="72236712" w:rsidR="00957259" w:rsidRPr="00EE5187" w:rsidRDefault="00957259" w:rsidP="009D1702">
            <w:pPr>
              <w:spacing w:after="60"/>
              <w:ind w:left="30"/>
              <w:jc w:val="both"/>
              <w:rPr>
                <w:noProof/>
                <w:lang w:val="lt-LT"/>
              </w:rPr>
            </w:pPr>
            <w:r w:rsidRPr="00EE5187">
              <w:rPr>
                <w:rFonts w:eastAsia="Calibri"/>
                <w:iCs/>
                <w:noProof/>
                <w:lang w:val="lt-LT"/>
              </w:rPr>
              <w:t xml:space="preserve">KC </w:t>
            </w:r>
            <w:r w:rsidRPr="00EE5187">
              <w:rPr>
                <w:noProof/>
                <w:lang w:val="lt-LT"/>
              </w:rPr>
              <w:t xml:space="preserve">įvertino tiekėjo informaciją, pateiktą pagal 19.3.1 punktą, ir priėmė motyvuotą sprendimą, kad priemonės, kurių ėmėsi tiekėjas, siekdamas įrodyti savo patikimumą, yra pakankamos. Šių priemonių pakankamumas vertinamas atsižvelgiant į nusikalstamos veikos ar pažeidimo rimtumą ir aplinkybes. </w:t>
            </w:r>
            <w:r w:rsidRPr="00EE5187">
              <w:rPr>
                <w:rFonts w:eastAsia="Calibri"/>
                <w:iCs/>
                <w:noProof/>
                <w:lang w:val="lt-LT"/>
              </w:rPr>
              <w:t xml:space="preserve">KC </w:t>
            </w:r>
            <w:r w:rsidRPr="00EE5187">
              <w:rPr>
                <w:noProof/>
                <w:lang w:val="lt-LT"/>
              </w:rPr>
              <w:t>pateikia tiekėjui motyvuotą sprendimą raštu ne vėliau kaip per 10 (dešimt) kalendorinių dienų nuo 19.3.1 punkte nurodytos tiekėjo informacijos gavimo.</w:t>
            </w:r>
          </w:p>
        </w:tc>
        <w:tc>
          <w:tcPr>
            <w:tcW w:w="283" w:type="dxa"/>
          </w:tcPr>
          <w:p w14:paraId="0AE6F93A" w14:textId="77777777" w:rsidR="00957259" w:rsidRPr="00EE5187" w:rsidRDefault="00957259" w:rsidP="00D40BD7">
            <w:pPr>
              <w:spacing w:after="120" w:line="240" w:lineRule="auto"/>
              <w:ind w:left="1080"/>
              <w:jc w:val="both"/>
              <w:rPr>
                <w:noProof/>
                <w:lang w:val="lt-LT"/>
              </w:rPr>
            </w:pPr>
          </w:p>
        </w:tc>
        <w:tc>
          <w:tcPr>
            <w:tcW w:w="1742" w:type="dxa"/>
            <w:vMerge/>
          </w:tcPr>
          <w:p w14:paraId="59F3E2C3" w14:textId="77777777" w:rsidR="00957259" w:rsidRPr="00EE5187" w:rsidRDefault="00957259" w:rsidP="00D40BD7">
            <w:pPr>
              <w:spacing w:after="120" w:line="240" w:lineRule="auto"/>
              <w:ind w:left="1080"/>
              <w:jc w:val="both"/>
              <w:rPr>
                <w:noProof/>
                <w:lang w:val="lt-LT"/>
              </w:rPr>
            </w:pPr>
          </w:p>
        </w:tc>
        <w:tc>
          <w:tcPr>
            <w:tcW w:w="708" w:type="dxa"/>
          </w:tcPr>
          <w:p w14:paraId="22B555C5" w14:textId="77777777" w:rsidR="00957259" w:rsidRPr="00EE5187" w:rsidRDefault="00957259" w:rsidP="00F46887">
            <w:pPr>
              <w:pStyle w:val="ListParagraph"/>
              <w:widowControl w:val="0"/>
              <w:numPr>
                <w:ilvl w:val="2"/>
                <w:numId w:val="4"/>
              </w:numPr>
              <w:spacing w:after="60" w:line="240" w:lineRule="auto"/>
              <w:ind w:left="740" w:hanging="768"/>
              <w:contextualSpacing w:val="0"/>
              <w:jc w:val="both"/>
              <w:rPr>
                <w:noProof/>
                <w:lang w:val="lt-LT"/>
              </w:rPr>
            </w:pPr>
          </w:p>
        </w:tc>
        <w:tc>
          <w:tcPr>
            <w:tcW w:w="5181" w:type="dxa"/>
            <w:gridSpan w:val="5"/>
          </w:tcPr>
          <w:p w14:paraId="7C4F319F" w14:textId="417AE523" w:rsidR="00957259" w:rsidRPr="00EE5187" w:rsidRDefault="00957259" w:rsidP="009D1702">
            <w:pPr>
              <w:widowControl w:val="0"/>
              <w:spacing w:after="60" w:line="240" w:lineRule="auto"/>
              <w:ind w:left="-28"/>
              <w:jc w:val="both"/>
              <w:rPr>
                <w:noProof/>
                <w:lang w:val="lt-LT"/>
              </w:rPr>
            </w:pPr>
            <w:r w:rsidRPr="00EE5187">
              <w:rPr>
                <w:noProof/>
                <w:lang w:val="lt-LT"/>
              </w:rPr>
              <w:t>The KC has assessed the information provided by the supplier in accordance with point 19.3.1 and has taken a reasoned decision that the measures taken by the supplier to demonstrate its reliability are sufficient. The sufficiency of these measures shall be assessed in the light of the seriousness and circumstances of the offence or violation. The KC shall provide the supplier with a reasoned decision in writing no later than within 10 (ten) calendar days after receipt of the supplier's information referred to in point 19.3.1.</w:t>
            </w:r>
          </w:p>
        </w:tc>
      </w:tr>
      <w:tr w:rsidR="00957259" w:rsidRPr="00EE5187" w14:paraId="7889887E" w14:textId="77777777" w:rsidTr="003E151D">
        <w:trPr>
          <w:trHeight w:val="1395"/>
        </w:trPr>
        <w:tc>
          <w:tcPr>
            <w:tcW w:w="1699" w:type="dxa"/>
            <w:vMerge/>
            <w:tcMar>
              <w:top w:w="28" w:type="dxa"/>
              <w:bottom w:w="28" w:type="dxa"/>
            </w:tcMar>
          </w:tcPr>
          <w:p w14:paraId="0DF46447" w14:textId="77777777" w:rsidR="00957259" w:rsidRPr="00EE5187" w:rsidRDefault="00957259" w:rsidP="00FD13D9">
            <w:pPr>
              <w:pStyle w:val="ListParagraph"/>
              <w:ind w:left="316" w:right="169"/>
              <w:rPr>
                <w:b/>
                <w:bCs/>
                <w:noProof/>
                <w:lang w:val="lt-LT"/>
              </w:rPr>
            </w:pPr>
          </w:p>
        </w:tc>
        <w:tc>
          <w:tcPr>
            <w:tcW w:w="710" w:type="dxa"/>
          </w:tcPr>
          <w:p w14:paraId="71778428" w14:textId="77777777" w:rsidR="00957259" w:rsidRPr="00EE5187" w:rsidRDefault="00957259" w:rsidP="0013399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8C5F208" w14:textId="76B3F97F" w:rsidR="00957259" w:rsidRPr="00EE5187" w:rsidRDefault="00957259" w:rsidP="009D1702">
            <w:pPr>
              <w:spacing w:after="60"/>
              <w:ind w:left="34"/>
              <w:jc w:val="both"/>
              <w:rPr>
                <w:noProof/>
                <w:lang w:val="lt-LT"/>
              </w:rPr>
            </w:pPr>
            <w:r w:rsidRPr="00EE5187">
              <w:rPr>
                <w:noProof/>
                <w:lang w:val="lt-LT"/>
              </w:rPr>
              <w:t>Pašalinimo pagrindų nebuvimo reikalavimai taikomi ir ūkio subjektams, kurių pajėgumais remiamasi bei Tiekėjų grupės nariams.</w:t>
            </w:r>
          </w:p>
          <w:p w14:paraId="73B7B861" w14:textId="666F2CEA" w:rsidR="00957259" w:rsidRPr="00EE5187" w:rsidRDefault="00957259" w:rsidP="00190397">
            <w:pPr>
              <w:spacing w:after="60"/>
              <w:ind w:left="34"/>
              <w:jc w:val="both"/>
              <w:rPr>
                <w:noProof/>
                <w:lang w:val="lt-LT"/>
              </w:rPr>
            </w:pPr>
            <w:r w:rsidRPr="00EE5187">
              <w:rPr>
                <w:noProof/>
                <w:lang w:val="lt-LT"/>
              </w:rPr>
              <w:t>Jeigu Paraišką teikia Tiekėjų grupė, tiekėjų pašalinimo pagrindai taikomi kiekvienam Tiekėjų grupės nariui.</w:t>
            </w:r>
          </w:p>
        </w:tc>
        <w:tc>
          <w:tcPr>
            <w:tcW w:w="283" w:type="dxa"/>
          </w:tcPr>
          <w:p w14:paraId="6A29511B" w14:textId="77777777" w:rsidR="00957259" w:rsidRPr="00EE5187" w:rsidRDefault="00957259" w:rsidP="00D40BD7">
            <w:pPr>
              <w:spacing w:after="120" w:line="240" w:lineRule="auto"/>
              <w:ind w:left="1080"/>
              <w:jc w:val="both"/>
              <w:rPr>
                <w:noProof/>
                <w:lang w:val="lt-LT"/>
              </w:rPr>
            </w:pPr>
          </w:p>
        </w:tc>
        <w:tc>
          <w:tcPr>
            <w:tcW w:w="1742" w:type="dxa"/>
            <w:vMerge/>
          </w:tcPr>
          <w:p w14:paraId="4E1959FD" w14:textId="77777777" w:rsidR="00957259" w:rsidRPr="00EE5187" w:rsidRDefault="00957259" w:rsidP="00D40BD7">
            <w:pPr>
              <w:spacing w:after="120" w:line="240" w:lineRule="auto"/>
              <w:ind w:left="1080"/>
              <w:jc w:val="both"/>
              <w:rPr>
                <w:noProof/>
                <w:lang w:val="lt-LT"/>
              </w:rPr>
            </w:pPr>
          </w:p>
        </w:tc>
        <w:tc>
          <w:tcPr>
            <w:tcW w:w="708" w:type="dxa"/>
          </w:tcPr>
          <w:p w14:paraId="68169EC6"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0968867C" w14:textId="06CFAC6E" w:rsidR="00957259" w:rsidRPr="00EE5187" w:rsidRDefault="00957259" w:rsidP="009D1702">
            <w:pPr>
              <w:widowControl w:val="0"/>
              <w:spacing w:after="60" w:line="240" w:lineRule="auto"/>
              <w:ind w:left="31"/>
              <w:jc w:val="both"/>
              <w:rPr>
                <w:noProof/>
                <w:lang w:val="lt-LT"/>
              </w:rPr>
            </w:pPr>
            <w:r w:rsidRPr="00EE5187">
              <w:rPr>
                <w:noProof/>
                <w:color w:val="000000"/>
                <w:lang w:val="lt-LT"/>
              </w:rPr>
              <w:t>The</w:t>
            </w:r>
            <w:r w:rsidRPr="00EE5187">
              <w:rPr>
                <w:noProof/>
                <w:lang w:val="lt-LT"/>
              </w:rPr>
              <w:t xml:space="preserve"> requirements for the absence of grounds for exclusion also apply to the economic operators whose capacities are relied on and to members of the Group of Suppliers.</w:t>
            </w:r>
          </w:p>
          <w:p w14:paraId="3D9E2F4E" w14:textId="2FCBD78E" w:rsidR="00957259" w:rsidRPr="00EE5187" w:rsidRDefault="00957259" w:rsidP="00190397">
            <w:pPr>
              <w:widowControl w:val="0"/>
              <w:spacing w:after="60" w:line="240" w:lineRule="auto"/>
              <w:ind w:left="31"/>
              <w:jc w:val="both"/>
              <w:rPr>
                <w:rFonts w:eastAsia="Calibri"/>
                <w:noProof/>
                <w:color w:val="000000"/>
                <w:lang w:val="lt-LT"/>
              </w:rPr>
            </w:pPr>
            <w:r w:rsidRPr="00EE5187">
              <w:rPr>
                <w:noProof/>
                <w:lang w:val="lt-LT"/>
              </w:rPr>
              <w:t>In the case of an Application submitted by a Group of Suppliers, the grounds for exclusion shall apply to each member of the Group of Suppliers.</w:t>
            </w:r>
          </w:p>
        </w:tc>
      </w:tr>
      <w:tr w:rsidR="00957259" w:rsidRPr="00EE5187" w14:paraId="6856FF3D" w14:textId="77777777" w:rsidTr="003E151D">
        <w:tc>
          <w:tcPr>
            <w:tcW w:w="1699" w:type="dxa"/>
            <w:vMerge/>
            <w:tcMar>
              <w:top w:w="28" w:type="dxa"/>
              <w:bottom w:w="28" w:type="dxa"/>
            </w:tcMar>
          </w:tcPr>
          <w:p w14:paraId="203B75C0" w14:textId="77777777" w:rsidR="00957259" w:rsidRPr="00EE5187" w:rsidRDefault="00957259" w:rsidP="00133990">
            <w:pPr>
              <w:pStyle w:val="ListParagraph"/>
              <w:ind w:left="316" w:right="169"/>
              <w:rPr>
                <w:b/>
                <w:bCs/>
                <w:noProof/>
                <w:lang w:val="lt-LT"/>
              </w:rPr>
            </w:pPr>
          </w:p>
        </w:tc>
        <w:tc>
          <w:tcPr>
            <w:tcW w:w="710" w:type="dxa"/>
          </w:tcPr>
          <w:p w14:paraId="24BB3C9A" w14:textId="77777777" w:rsidR="00957259" w:rsidRPr="00EE5187" w:rsidRDefault="00957259" w:rsidP="0013399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4210C23" w14:textId="52D3DC67" w:rsidR="00957259" w:rsidRPr="00EE5187" w:rsidRDefault="00957259" w:rsidP="009D1702">
            <w:pPr>
              <w:spacing w:after="60"/>
              <w:ind w:left="34"/>
              <w:jc w:val="both"/>
              <w:rPr>
                <w:noProof/>
                <w:lang w:val="lt-LT"/>
              </w:rPr>
            </w:pPr>
            <w:r w:rsidRPr="00EE5187">
              <w:rPr>
                <w:noProof/>
                <w:lang w:val="lt-LT"/>
              </w:rPr>
              <w:t>Pašalinimo pagrindų reikalavimai subtiekėjams ir Kvazisubtiekėjams netaikomi.</w:t>
            </w:r>
          </w:p>
        </w:tc>
        <w:tc>
          <w:tcPr>
            <w:tcW w:w="283" w:type="dxa"/>
          </w:tcPr>
          <w:p w14:paraId="22DB55D6" w14:textId="77777777" w:rsidR="00957259" w:rsidRPr="00EE5187" w:rsidRDefault="00957259" w:rsidP="00133990">
            <w:pPr>
              <w:spacing w:after="120" w:line="240" w:lineRule="auto"/>
              <w:ind w:left="1080"/>
              <w:jc w:val="both"/>
              <w:rPr>
                <w:noProof/>
                <w:lang w:val="lt-LT"/>
              </w:rPr>
            </w:pPr>
          </w:p>
        </w:tc>
        <w:tc>
          <w:tcPr>
            <w:tcW w:w="1742" w:type="dxa"/>
            <w:vMerge/>
          </w:tcPr>
          <w:p w14:paraId="5378B248" w14:textId="77777777" w:rsidR="00957259" w:rsidRPr="00EE5187" w:rsidRDefault="00957259" w:rsidP="00133990">
            <w:pPr>
              <w:spacing w:after="120" w:line="240" w:lineRule="auto"/>
              <w:ind w:left="1080"/>
              <w:jc w:val="both"/>
              <w:rPr>
                <w:noProof/>
                <w:lang w:val="lt-LT"/>
              </w:rPr>
            </w:pPr>
          </w:p>
        </w:tc>
        <w:tc>
          <w:tcPr>
            <w:tcW w:w="708" w:type="dxa"/>
          </w:tcPr>
          <w:p w14:paraId="7FA227C6"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585C4F31" w14:textId="30DC87F9" w:rsidR="00957259" w:rsidRPr="00EE5187" w:rsidRDefault="00F52787" w:rsidP="00BA1C93">
            <w:pPr>
              <w:widowControl w:val="0"/>
              <w:spacing w:after="60" w:line="240" w:lineRule="auto"/>
              <w:ind w:left="31"/>
              <w:jc w:val="both"/>
              <w:rPr>
                <w:noProof/>
                <w:color w:val="000000"/>
                <w:lang w:val="lt-LT"/>
              </w:rPr>
            </w:pPr>
            <w:r w:rsidRPr="00EE5187">
              <w:rPr>
                <w:noProof/>
                <w:lang w:val="lt-LT"/>
              </w:rPr>
              <w:t>The requirements for the grounds for exclusion do not apply to sub-suppliers and Quasi-Suppliers.</w:t>
            </w:r>
          </w:p>
        </w:tc>
      </w:tr>
      <w:tr w:rsidR="00957259" w:rsidRPr="00EE5187" w14:paraId="1D14D2D6" w14:textId="77777777" w:rsidTr="003E151D">
        <w:tc>
          <w:tcPr>
            <w:tcW w:w="1699" w:type="dxa"/>
            <w:vMerge/>
            <w:tcMar>
              <w:top w:w="28" w:type="dxa"/>
              <w:bottom w:w="28" w:type="dxa"/>
            </w:tcMar>
          </w:tcPr>
          <w:p w14:paraId="6C8AAB56" w14:textId="77777777" w:rsidR="00957259" w:rsidRPr="00EE5187" w:rsidRDefault="00957259" w:rsidP="000F01B0">
            <w:pPr>
              <w:pStyle w:val="ListParagraph"/>
              <w:ind w:left="316" w:right="169"/>
              <w:rPr>
                <w:b/>
                <w:bCs/>
                <w:noProof/>
                <w:lang w:val="lt-LT"/>
              </w:rPr>
            </w:pPr>
          </w:p>
        </w:tc>
        <w:tc>
          <w:tcPr>
            <w:tcW w:w="710" w:type="dxa"/>
          </w:tcPr>
          <w:p w14:paraId="726AC9BD" w14:textId="77777777" w:rsidR="00957259" w:rsidRPr="00EE5187" w:rsidRDefault="00957259" w:rsidP="000F01B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EDBFCD4" w14:textId="100D89C3" w:rsidR="00957259" w:rsidRPr="00EE5187" w:rsidRDefault="00957259" w:rsidP="00F52787">
            <w:pPr>
              <w:spacing w:after="60"/>
              <w:ind w:left="34"/>
              <w:jc w:val="both"/>
              <w:rPr>
                <w:noProof/>
                <w:lang w:val="lt-LT"/>
              </w:rPr>
            </w:pPr>
            <w:r w:rsidRPr="00EE5187">
              <w:rPr>
                <w:noProof/>
                <w:lang w:val="lt-LT"/>
              </w:rPr>
              <w:t xml:space="preserve">KC priimdamas sprendimus dėl tiekėjo pašalinimo iš pirkimo procedūros VPĮ 46 str. 4 ir 6 d. nurodytais pašalinimo pagrindais, atsižvelgia į tai, ar vertinant tiekėjo patikimumą tiekėjo pašalinimas iš pirkimo procedūros proporcingas vertinamam tiekėjo elgesiui, VPĮ 46 str. 4 d. 7 p. c papunkčio atveju – ar taikant šį tiekėjo pašalinimo iš pirkimo procedūros pagrindą nebūtų reikšmingai apribota konkurencija. </w:t>
            </w:r>
          </w:p>
        </w:tc>
        <w:tc>
          <w:tcPr>
            <w:tcW w:w="283" w:type="dxa"/>
          </w:tcPr>
          <w:p w14:paraId="787F0AC8" w14:textId="77777777" w:rsidR="00957259" w:rsidRPr="00EE5187" w:rsidRDefault="00957259" w:rsidP="000F01B0">
            <w:pPr>
              <w:spacing w:after="120" w:line="240" w:lineRule="auto"/>
              <w:ind w:left="1080"/>
              <w:jc w:val="both"/>
              <w:rPr>
                <w:noProof/>
                <w:lang w:val="lt-LT"/>
              </w:rPr>
            </w:pPr>
          </w:p>
        </w:tc>
        <w:tc>
          <w:tcPr>
            <w:tcW w:w="1742" w:type="dxa"/>
            <w:vMerge/>
          </w:tcPr>
          <w:p w14:paraId="3CCD9C95" w14:textId="77777777" w:rsidR="00957259" w:rsidRPr="00EE5187" w:rsidRDefault="00957259" w:rsidP="000F01B0">
            <w:pPr>
              <w:spacing w:after="120" w:line="240" w:lineRule="auto"/>
              <w:ind w:left="1080"/>
              <w:jc w:val="both"/>
              <w:rPr>
                <w:noProof/>
                <w:lang w:val="lt-LT"/>
              </w:rPr>
            </w:pPr>
          </w:p>
        </w:tc>
        <w:tc>
          <w:tcPr>
            <w:tcW w:w="708" w:type="dxa"/>
          </w:tcPr>
          <w:p w14:paraId="0E6E6C54"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36FCD8C5" w14:textId="59EA593D" w:rsidR="00957259" w:rsidRPr="00EE5187" w:rsidRDefault="00957259" w:rsidP="00F52787">
            <w:pPr>
              <w:widowControl w:val="0"/>
              <w:spacing w:after="60" w:line="240" w:lineRule="auto"/>
              <w:ind w:left="31"/>
              <w:jc w:val="both"/>
              <w:rPr>
                <w:noProof/>
                <w:color w:val="000000"/>
                <w:lang w:val="lt-LT"/>
              </w:rPr>
            </w:pPr>
            <w:r w:rsidRPr="00EE5187">
              <w:rPr>
                <w:noProof/>
                <w:lang w:val="lt-LT"/>
              </w:rPr>
              <w:t xml:space="preserve">When deciding whether to exclude a supplier from the procurement procedure on the grounds of exclusion referred to in Article 46(4) and (6) of the PPL, the KC shall take into account whether, in the assessment of the supplier's reliability, the exclusion of the supplier is proportionate to the supplier's conduct being assessed, and, in the case of Article 46(4)(7) of the PPL, whether the application of this ground for exclusion would not significantly restrict competition. </w:t>
            </w:r>
          </w:p>
        </w:tc>
      </w:tr>
      <w:tr w:rsidR="00957259" w:rsidRPr="00EE5187" w14:paraId="66F6C7FA" w14:textId="77777777" w:rsidTr="003E151D">
        <w:tc>
          <w:tcPr>
            <w:tcW w:w="1699" w:type="dxa"/>
            <w:vMerge/>
            <w:tcMar>
              <w:top w:w="28" w:type="dxa"/>
              <w:bottom w:w="28" w:type="dxa"/>
            </w:tcMar>
          </w:tcPr>
          <w:p w14:paraId="42E92A58" w14:textId="77777777" w:rsidR="00957259" w:rsidRPr="00EE5187" w:rsidRDefault="00957259" w:rsidP="000F01B0">
            <w:pPr>
              <w:pStyle w:val="ListParagraph"/>
              <w:ind w:left="316" w:right="169"/>
              <w:rPr>
                <w:b/>
                <w:bCs/>
                <w:noProof/>
                <w:lang w:val="lt-LT"/>
              </w:rPr>
            </w:pPr>
          </w:p>
        </w:tc>
        <w:tc>
          <w:tcPr>
            <w:tcW w:w="710" w:type="dxa"/>
          </w:tcPr>
          <w:p w14:paraId="5238EB1E" w14:textId="77777777" w:rsidR="00957259" w:rsidRPr="00EE5187" w:rsidRDefault="00957259" w:rsidP="000F01B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60A3A34" w14:textId="11BB1C4A" w:rsidR="00957259" w:rsidRPr="00EE5187" w:rsidRDefault="00957259" w:rsidP="00F52787">
            <w:pPr>
              <w:spacing w:after="60"/>
              <w:ind w:left="34"/>
              <w:jc w:val="both"/>
              <w:rPr>
                <w:noProof/>
                <w:lang w:val="lt-LT"/>
              </w:rPr>
            </w:pPr>
            <w:r w:rsidRPr="00EE5187">
              <w:rPr>
                <w:noProof/>
                <w:lang w:val="lt-LT"/>
              </w:rPr>
              <w:t>KC taip pat gali netaikyti tiekėjo pašalinimo iš pirkimo procedūros pagrindų tik išimtiniais atvejais, kai būtina užtikrinti viešojo intereso apsaugą, įskaitant visuomenės sveikatos ir aplinkos apsaugą.</w:t>
            </w:r>
          </w:p>
        </w:tc>
        <w:tc>
          <w:tcPr>
            <w:tcW w:w="283" w:type="dxa"/>
          </w:tcPr>
          <w:p w14:paraId="51679443" w14:textId="77777777" w:rsidR="00957259" w:rsidRPr="00EE5187" w:rsidRDefault="00957259" w:rsidP="000F01B0">
            <w:pPr>
              <w:spacing w:after="120" w:line="240" w:lineRule="auto"/>
              <w:ind w:left="1080"/>
              <w:jc w:val="both"/>
              <w:rPr>
                <w:noProof/>
                <w:lang w:val="lt-LT"/>
              </w:rPr>
            </w:pPr>
          </w:p>
        </w:tc>
        <w:tc>
          <w:tcPr>
            <w:tcW w:w="1742" w:type="dxa"/>
            <w:vMerge/>
          </w:tcPr>
          <w:p w14:paraId="0DAFB119" w14:textId="77777777" w:rsidR="00957259" w:rsidRPr="00EE5187" w:rsidRDefault="00957259" w:rsidP="000F01B0">
            <w:pPr>
              <w:spacing w:after="120" w:line="240" w:lineRule="auto"/>
              <w:ind w:left="1080"/>
              <w:jc w:val="both"/>
              <w:rPr>
                <w:noProof/>
                <w:lang w:val="lt-LT"/>
              </w:rPr>
            </w:pPr>
          </w:p>
        </w:tc>
        <w:tc>
          <w:tcPr>
            <w:tcW w:w="708" w:type="dxa"/>
          </w:tcPr>
          <w:p w14:paraId="6C276C6A"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2829CEFF" w14:textId="12EEBF23" w:rsidR="00957259" w:rsidRPr="00EE5187" w:rsidRDefault="00957259" w:rsidP="00F52787">
            <w:pPr>
              <w:widowControl w:val="0"/>
              <w:spacing w:after="60" w:line="240" w:lineRule="auto"/>
              <w:ind w:left="31"/>
              <w:jc w:val="both"/>
              <w:rPr>
                <w:noProof/>
                <w:color w:val="000000"/>
                <w:lang w:val="lt-LT"/>
              </w:rPr>
            </w:pPr>
            <w:r w:rsidRPr="00EE5187">
              <w:rPr>
                <w:noProof/>
                <w:lang w:val="lt-LT"/>
              </w:rPr>
              <w:t>The KC may also waive the grounds for exclusion of a supplier only in exceptional cases where it is necessary to safeguard the public interest, including the protection of public health and the environment.</w:t>
            </w:r>
          </w:p>
        </w:tc>
      </w:tr>
      <w:tr w:rsidR="00957259" w:rsidRPr="00EE5187" w14:paraId="0ADD9531" w14:textId="77777777" w:rsidTr="003E151D">
        <w:tc>
          <w:tcPr>
            <w:tcW w:w="1699" w:type="dxa"/>
            <w:vMerge/>
            <w:tcMar>
              <w:top w:w="28" w:type="dxa"/>
              <w:bottom w:w="28" w:type="dxa"/>
            </w:tcMar>
          </w:tcPr>
          <w:p w14:paraId="2462BCA1" w14:textId="77777777" w:rsidR="00957259" w:rsidRPr="00EE5187" w:rsidRDefault="00957259" w:rsidP="000F01B0">
            <w:pPr>
              <w:pStyle w:val="ListParagraph"/>
              <w:ind w:left="316" w:right="169"/>
              <w:rPr>
                <w:b/>
                <w:bCs/>
                <w:noProof/>
                <w:lang w:val="lt-LT"/>
              </w:rPr>
            </w:pPr>
          </w:p>
        </w:tc>
        <w:tc>
          <w:tcPr>
            <w:tcW w:w="710" w:type="dxa"/>
          </w:tcPr>
          <w:p w14:paraId="63392267" w14:textId="77777777" w:rsidR="00957259" w:rsidRPr="00EE5187" w:rsidRDefault="00957259" w:rsidP="000F01B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AEB3B29" w14:textId="60DEED0E" w:rsidR="00957259" w:rsidRPr="00EE5187" w:rsidRDefault="00957259" w:rsidP="00F52787">
            <w:pPr>
              <w:spacing w:after="60"/>
              <w:ind w:left="34"/>
              <w:jc w:val="both"/>
              <w:rPr>
                <w:noProof/>
                <w:lang w:val="lt-LT"/>
              </w:rPr>
            </w:pPr>
            <w:r w:rsidRPr="00EE5187">
              <w:rPr>
                <w:noProof/>
                <w:lang w:val="lt-LT"/>
              </w:rPr>
              <w:t>Jeigu KC kyla abejonių dėl tiekėjo pašalinimo pagrindų nebuvimo, ji turi teisę kreiptis į kompetentingas institucijas, kad gautų visą reikiamą informaciją. Jei reikalinga informacija yra susijusi su tiekėju iš kitos valstybės narės nei Lietuvos Respublika, ji gali kreiptis į atitinkamas tos valstybės narės kompetentingas institucijas.</w:t>
            </w:r>
          </w:p>
        </w:tc>
        <w:tc>
          <w:tcPr>
            <w:tcW w:w="283" w:type="dxa"/>
          </w:tcPr>
          <w:p w14:paraId="2D498975" w14:textId="77777777" w:rsidR="00957259" w:rsidRPr="00EE5187" w:rsidRDefault="00957259" w:rsidP="000F01B0">
            <w:pPr>
              <w:spacing w:after="120" w:line="240" w:lineRule="auto"/>
              <w:ind w:left="1080"/>
              <w:jc w:val="both"/>
              <w:rPr>
                <w:noProof/>
                <w:lang w:val="lt-LT"/>
              </w:rPr>
            </w:pPr>
          </w:p>
        </w:tc>
        <w:tc>
          <w:tcPr>
            <w:tcW w:w="1742" w:type="dxa"/>
            <w:vMerge/>
          </w:tcPr>
          <w:p w14:paraId="792B2731" w14:textId="77777777" w:rsidR="00957259" w:rsidRPr="00EE5187" w:rsidRDefault="00957259" w:rsidP="000F01B0">
            <w:pPr>
              <w:spacing w:after="120" w:line="240" w:lineRule="auto"/>
              <w:ind w:left="1080"/>
              <w:jc w:val="both"/>
              <w:rPr>
                <w:noProof/>
                <w:lang w:val="lt-LT"/>
              </w:rPr>
            </w:pPr>
          </w:p>
        </w:tc>
        <w:tc>
          <w:tcPr>
            <w:tcW w:w="708" w:type="dxa"/>
          </w:tcPr>
          <w:p w14:paraId="1D1C5F18"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078B6CE7" w14:textId="2F4C4C6B" w:rsidR="00957259" w:rsidRPr="00EE5187" w:rsidRDefault="00957259" w:rsidP="00F52787">
            <w:pPr>
              <w:widowControl w:val="0"/>
              <w:spacing w:after="60" w:line="240" w:lineRule="auto"/>
              <w:ind w:left="31"/>
              <w:jc w:val="both"/>
              <w:rPr>
                <w:noProof/>
                <w:color w:val="000000"/>
                <w:lang w:val="lt-LT"/>
              </w:rPr>
            </w:pPr>
            <w:r w:rsidRPr="00EE5187">
              <w:rPr>
                <w:noProof/>
                <w:lang w:val="lt-LT"/>
              </w:rPr>
              <w:t>If the KC has doubts as to the absence of grounds for excluding a supplier, it shall have the right to contact the competent authorities in order to obtain all the necessary information. If the information required concerns a supplier from a Member State other than the Republic of Lithuania, it may contact the relevant competent authorities of that Member State.</w:t>
            </w:r>
          </w:p>
        </w:tc>
      </w:tr>
      <w:tr w:rsidR="00957259" w:rsidRPr="00EE5187" w14:paraId="5B7B9ED5" w14:textId="57614779" w:rsidTr="003E151D">
        <w:tc>
          <w:tcPr>
            <w:tcW w:w="1699" w:type="dxa"/>
            <w:tcMar>
              <w:top w:w="28" w:type="dxa"/>
              <w:bottom w:w="28" w:type="dxa"/>
            </w:tcMar>
          </w:tcPr>
          <w:p w14:paraId="2EBC20B5" w14:textId="77777777" w:rsidR="00957259" w:rsidRPr="00EE5187" w:rsidRDefault="00957259" w:rsidP="00D40BD7">
            <w:pPr>
              <w:pStyle w:val="ListParagraph"/>
              <w:ind w:left="316" w:right="169"/>
              <w:rPr>
                <w:b/>
                <w:bCs/>
                <w:noProof/>
                <w:sz w:val="10"/>
                <w:szCs w:val="10"/>
                <w:lang w:val="lt-LT"/>
              </w:rPr>
            </w:pPr>
          </w:p>
        </w:tc>
        <w:tc>
          <w:tcPr>
            <w:tcW w:w="710" w:type="dxa"/>
          </w:tcPr>
          <w:p w14:paraId="064FC8E3" w14:textId="77777777" w:rsidR="00957259" w:rsidRPr="00EE5187" w:rsidRDefault="00957259" w:rsidP="00D40BD7">
            <w:pPr>
              <w:rPr>
                <w:noProof/>
                <w:sz w:val="10"/>
                <w:szCs w:val="10"/>
                <w:lang w:val="lt-LT"/>
              </w:rPr>
            </w:pPr>
          </w:p>
        </w:tc>
        <w:tc>
          <w:tcPr>
            <w:tcW w:w="4780" w:type="dxa"/>
            <w:gridSpan w:val="5"/>
            <w:tcMar>
              <w:top w:w="28" w:type="dxa"/>
              <w:bottom w:w="28" w:type="dxa"/>
            </w:tcMar>
          </w:tcPr>
          <w:p w14:paraId="023F8FC8" w14:textId="25609C10" w:rsidR="00957259" w:rsidRPr="00EE5187" w:rsidRDefault="00957259" w:rsidP="00D40BD7">
            <w:pPr>
              <w:rPr>
                <w:noProof/>
                <w:sz w:val="10"/>
                <w:szCs w:val="10"/>
                <w:lang w:val="lt-LT"/>
              </w:rPr>
            </w:pPr>
          </w:p>
        </w:tc>
        <w:tc>
          <w:tcPr>
            <w:tcW w:w="283" w:type="dxa"/>
          </w:tcPr>
          <w:p w14:paraId="007D991F" w14:textId="77777777" w:rsidR="00957259" w:rsidRPr="00EE5187" w:rsidRDefault="00957259" w:rsidP="00D40BD7">
            <w:pPr>
              <w:ind w:left="360"/>
              <w:rPr>
                <w:noProof/>
                <w:sz w:val="6"/>
                <w:szCs w:val="6"/>
                <w:lang w:val="lt-LT"/>
              </w:rPr>
            </w:pPr>
          </w:p>
        </w:tc>
        <w:tc>
          <w:tcPr>
            <w:tcW w:w="1742" w:type="dxa"/>
          </w:tcPr>
          <w:p w14:paraId="62548590" w14:textId="77777777" w:rsidR="00957259" w:rsidRPr="00EE5187" w:rsidRDefault="00957259" w:rsidP="00D40BD7">
            <w:pPr>
              <w:ind w:left="360"/>
              <w:rPr>
                <w:noProof/>
                <w:sz w:val="10"/>
                <w:szCs w:val="10"/>
                <w:lang w:val="lt-LT"/>
              </w:rPr>
            </w:pPr>
          </w:p>
        </w:tc>
        <w:tc>
          <w:tcPr>
            <w:tcW w:w="708" w:type="dxa"/>
          </w:tcPr>
          <w:p w14:paraId="302FF592" w14:textId="77777777" w:rsidR="00957259" w:rsidRPr="00EE5187" w:rsidRDefault="00957259" w:rsidP="00D40BD7">
            <w:pPr>
              <w:ind w:left="360"/>
              <w:rPr>
                <w:noProof/>
                <w:sz w:val="10"/>
                <w:szCs w:val="10"/>
                <w:lang w:val="lt-LT"/>
              </w:rPr>
            </w:pPr>
          </w:p>
        </w:tc>
        <w:tc>
          <w:tcPr>
            <w:tcW w:w="5181" w:type="dxa"/>
            <w:gridSpan w:val="5"/>
          </w:tcPr>
          <w:p w14:paraId="49FFCDB0" w14:textId="32EFAF97" w:rsidR="00957259" w:rsidRPr="00EE5187" w:rsidRDefault="00957259" w:rsidP="00D40BD7">
            <w:pPr>
              <w:ind w:left="360"/>
              <w:rPr>
                <w:noProof/>
                <w:sz w:val="10"/>
                <w:szCs w:val="10"/>
                <w:lang w:val="lt-LT"/>
              </w:rPr>
            </w:pPr>
          </w:p>
        </w:tc>
      </w:tr>
      <w:tr w:rsidR="00957259" w:rsidRPr="00EE5187" w14:paraId="6B311EBF" w14:textId="350C5051" w:rsidTr="003E151D">
        <w:tc>
          <w:tcPr>
            <w:tcW w:w="1699" w:type="dxa"/>
            <w:vMerge w:val="restart"/>
            <w:tcMar>
              <w:top w:w="28" w:type="dxa"/>
              <w:bottom w:w="28" w:type="dxa"/>
            </w:tcMar>
          </w:tcPr>
          <w:p w14:paraId="30892D8B" w14:textId="35EC501C" w:rsidR="00957259" w:rsidRPr="00EE5187" w:rsidRDefault="00957259" w:rsidP="003E151D">
            <w:pPr>
              <w:pStyle w:val="ListParagraph"/>
              <w:numPr>
                <w:ilvl w:val="0"/>
                <w:numId w:val="1"/>
              </w:numPr>
              <w:ind w:left="316" w:right="-111" w:hanging="284"/>
              <w:rPr>
                <w:b/>
                <w:bCs/>
                <w:noProof/>
                <w:lang w:val="lt-LT"/>
              </w:rPr>
            </w:pPr>
            <w:r w:rsidRPr="00EE5187">
              <w:rPr>
                <w:b/>
                <w:bCs/>
                <w:noProof/>
                <w:lang w:val="lt-LT"/>
              </w:rPr>
              <w:t>Kvalifikacijos ir kiti reikalavimai</w:t>
            </w:r>
          </w:p>
        </w:tc>
        <w:tc>
          <w:tcPr>
            <w:tcW w:w="710" w:type="dxa"/>
          </w:tcPr>
          <w:p w14:paraId="5C3D87D3" w14:textId="77777777" w:rsidR="00957259" w:rsidRPr="00EE5187" w:rsidRDefault="00957259" w:rsidP="002B3C4E">
            <w:pPr>
              <w:pStyle w:val="ListParagraph"/>
              <w:widowControl w:val="0"/>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9A50803" w14:textId="7A2AEFC6" w:rsidR="00957259" w:rsidRPr="00EE5187" w:rsidRDefault="00957259" w:rsidP="00006947">
            <w:pPr>
              <w:widowControl w:val="0"/>
              <w:spacing w:after="60"/>
              <w:ind w:left="34"/>
              <w:jc w:val="both"/>
              <w:rPr>
                <w:noProof/>
                <w:lang w:val="lt-LT"/>
              </w:rPr>
            </w:pPr>
            <w:r w:rsidRPr="00EE5187">
              <w:rPr>
                <w:noProof/>
                <w:lang w:val="lt-LT"/>
              </w:rPr>
              <w:t xml:space="preserve">Konkretūs kvalifikacijos ir (ar) kokybės vadybos sistemos ir aplinkos apsaugos vadybos sistemos standartų taikymo ir (ar) nacionalinio saugumo  reikalavimai tiekėjams nurodyti SPS priede Nr. I.(B).    </w:t>
            </w:r>
          </w:p>
        </w:tc>
        <w:tc>
          <w:tcPr>
            <w:tcW w:w="283" w:type="dxa"/>
          </w:tcPr>
          <w:p w14:paraId="1B581F41" w14:textId="77777777" w:rsidR="00957259" w:rsidRPr="00EE5187" w:rsidRDefault="00957259" w:rsidP="00006947">
            <w:pPr>
              <w:spacing w:after="60" w:line="240" w:lineRule="auto"/>
              <w:ind w:left="1080"/>
              <w:jc w:val="both"/>
              <w:rPr>
                <w:noProof/>
                <w:lang w:val="lt-LT"/>
              </w:rPr>
            </w:pPr>
          </w:p>
        </w:tc>
        <w:tc>
          <w:tcPr>
            <w:tcW w:w="1742" w:type="dxa"/>
            <w:vMerge w:val="restart"/>
          </w:tcPr>
          <w:p w14:paraId="75E58150" w14:textId="7C821267" w:rsidR="00957259" w:rsidRPr="00EE5187" w:rsidRDefault="00957259" w:rsidP="003E151D">
            <w:pPr>
              <w:pStyle w:val="ListParagraph"/>
              <w:numPr>
                <w:ilvl w:val="0"/>
                <w:numId w:val="4"/>
              </w:numPr>
              <w:spacing w:after="60" w:line="240" w:lineRule="auto"/>
              <w:ind w:right="-104"/>
              <w:contextualSpacing w:val="0"/>
              <w:rPr>
                <w:b/>
                <w:bCs/>
                <w:noProof/>
                <w:lang w:val="lt-LT"/>
              </w:rPr>
            </w:pPr>
            <w:r w:rsidRPr="00EE5187">
              <w:rPr>
                <w:b/>
                <w:bCs/>
                <w:noProof/>
                <w:lang w:val="lt-LT"/>
              </w:rPr>
              <w:t>Qualification and other requirements</w:t>
            </w:r>
          </w:p>
        </w:tc>
        <w:tc>
          <w:tcPr>
            <w:tcW w:w="708" w:type="dxa"/>
          </w:tcPr>
          <w:p w14:paraId="36033634" w14:textId="77777777" w:rsidR="00957259" w:rsidRPr="00EE5187" w:rsidRDefault="00957259" w:rsidP="0000694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3471F510" w14:textId="4D89AEC9" w:rsidR="00957259" w:rsidRPr="00EE5187" w:rsidRDefault="00957259" w:rsidP="00006947">
            <w:pPr>
              <w:widowControl w:val="0"/>
              <w:spacing w:after="60" w:line="240" w:lineRule="auto"/>
              <w:ind w:left="31"/>
              <w:jc w:val="both"/>
              <w:rPr>
                <w:noProof/>
                <w:lang w:val="lt-LT"/>
              </w:rPr>
            </w:pPr>
            <w:r w:rsidRPr="00EE5187">
              <w:rPr>
                <w:noProof/>
                <w:lang w:val="lt-LT"/>
              </w:rPr>
              <w:t xml:space="preserve">The specific requirements for the application of qualification and/or quality management system and environmental management system standards and/or for national security for suppliers are set out in Annex I.(B) to the SPC.    </w:t>
            </w:r>
          </w:p>
        </w:tc>
      </w:tr>
      <w:tr w:rsidR="00957259" w:rsidRPr="00EE5187" w14:paraId="74EDC12E" w14:textId="6C876C6F" w:rsidTr="003E151D">
        <w:tc>
          <w:tcPr>
            <w:tcW w:w="1699" w:type="dxa"/>
            <w:vMerge/>
            <w:tcMar>
              <w:top w:w="28" w:type="dxa"/>
              <w:bottom w:w="28" w:type="dxa"/>
            </w:tcMar>
          </w:tcPr>
          <w:p w14:paraId="577037F8" w14:textId="77777777" w:rsidR="00957259" w:rsidRPr="00EE5187" w:rsidRDefault="00957259" w:rsidP="002B3C4E">
            <w:pPr>
              <w:pStyle w:val="ListParagraph"/>
              <w:numPr>
                <w:ilvl w:val="0"/>
                <w:numId w:val="1"/>
              </w:numPr>
              <w:ind w:left="316" w:right="169" w:hanging="284"/>
              <w:rPr>
                <w:b/>
                <w:bCs/>
                <w:noProof/>
                <w:lang w:val="lt-LT"/>
              </w:rPr>
            </w:pPr>
          </w:p>
        </w:tc>
        <w:tc>
          <w:tcPr>
            <w:tcW w:w="710" w:type="dxa"/>
          </w:tcPr>
          <w:p w14:paraId="5205EDB0" w14:textId="77777777" w:rsidR="00957259" w:rsidRPr="00EE5187" w:rsidRDefault="00957259" w:rsidP="002B3C4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72015B7" w14:textId="52EFBBD6" w:rsidR="00957259" w:rsidRPr="00EE5187" w:rsidRDefault="00957259" w:rsidP="00006947">
            <w:pPr>
              <w:spacing w:after="60"/>
              <w:ind w:left="34"/>
              <w:jc w:val="both"/>
              <w:rPr>
                <w:noProof/>
                <w:lang w:val="lt-LT"/>
              </w:rPr>
            </w:pPr>
            <w:r w:rsidRPr="00EE5187">
              <w:rPr>
                <w:noProof/>
                <w:lang w:val="lt-LT"/>
              </w:rPr>
              <w:t xml:space="preserve">Informacija, ar tiekėjas kartu su Paraiška turi pateikti tik EBVPD, ar visus kvalifikacijos (ar) kokybės vadybos sistemos ir aplinkos apsaugos vadybos sistemos standartų taikymo ir (ar) nacionalinio saugumo reikalavimų atitikimą pagrindžiančius dokumentus, nurodoma SPS.  </w:t>
            </w:r>
          </w:p>
        </w:tc>
        <w:tc>
          <w:tcPr>
            <w:tcW w:w="283" w:type="dxa"/>
          </w:tcPr>
          <w:p w14:paraId="44CD46B9" w14:textId="77777777" w:rsidR="00957259" w:rsidRPr="00EE5187" w:rsidRDefault="00957259" w:rsidP="00006947">
            <w:pPr>
              <w:spacing w:after="60" w:line="240" w:lineRule="auto"/>
              <w:ind w:left="1080"/>
              <w:jc w:val="both"/>
              <w:rPr>
                <w:noProof/>
                <w:lang w:val="lt-LT"/>
              </w:rPr>
            </w:pPr>
          </w:p>
        </w:tc>
        <w:tc>
          <w:tcPr>
            <w:tcW w:w="1742" w:type="dxa"/>
            <w:vMerge/>
          </w:tcPr>
          <w:p w14:paraId="6EDEC64D" w14:textId="77777777" w:rsidR="00957259" w:rsidRPr="00EE5187" w:rsidRDefault="00957259" w:rsidP="00006947">
            <w:pPr>
              <w:spacing w:after="60" w:line="240" w:lineRule="auto"/>
              <w:ind w:left="1080"/>
              <w:jc w:val="both"/>
              <w:rPr>
                <w:noProof/>
                <w:lang w:val="lt-LT"/>
              </w:rPr>
            </w:pPr>
          </w:p>
        </w:tc>
        <w:tc>
          <w:tcPr>
            <w:tcW w:w="708" w:type="dxa"/>
          </w:tcPr>
          <w:p w14:paraId="73DA8677" w14:textId="77777777" w:rsidR="00957259" w:rsidRPr="00EE5187" w:rsidRDefault="00957259" w:rsidP="0000694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2257C308" w14:textId="1363B9C5" w:rsidR="00957259" w:rsidRPr="00EE5187" w:rsidRDefault="00957259" w:rsidP="00006947">
            <w:pPr>
              <w:widowControl w:val="0"/>
              <w:spacing w:after="60" w:line="240" w:lineRule="auto"/>
              <w:ind w:left="31"/>
              <w:jc w:val="both"/>
              <w:rPr>
                <w:noProof/>
                <w:lang w:val="lt-LT"/>
              </w:rPr>
            </w:pPr>
            <w:r w:rsidRPr="00EE5187">
              <w:rPr>
                <w:noProof/>
                <w:lang w:val="lt-LT"/>
              </w:rPr>
              <w:t xml:space="preserve">The information on whether the Supplier is required to submit with the Application only the ESPD, or all the documents supporting the application of the qualification/quality management system and the environmental management system standards and/or national security requirements, shall be indicated in the SPC.  </w:t>
            </w:r>
          </w:p>
        </w:tc>
      </w:tr>
      <w:tr w:rsidR="00957259" w:rsidRPr="00EE5187" w14:paraId="6D6838DD" w14:textId="2A9C11D3" w:rsidTr="003E151D">
        <w:tc>
          <w:tcPr>
            <w:tcW w:w="1699" w:type="dxa"/>
            <w:vMerge/>
            <w:tcMar>
              <w:top w:w="28" w:type="dxa"/>
              <w:bottom w:w="28" w:type="dxa"/>
            </w:tcMar>
          </w:tcPr>
          <w:p w14:paraId="6018E849" w14:textId="77777777" w:rsidR="00957259" w:rsidRPr="00EE5187" w:rsidRDefault="00957259" w:rsidP="002B3C4E">
            <w:pPr>
              <w:pStyle w:val="ListParagraph"/>
              <w:numPr>
                <w:ilvl w:val="0"/>
                <w:numId w:val="1"/>
              </w:numPr>
              <w:ind w:left="316" w:right="169" w:hanging="284"/>
              <w:rPr>
                <w:b/>
                <w:bCs/>
                <w:noProof/>
                <w:lang w:val="lt-LT"/>
              </w:rPr>
            </w:pPr>
          </w:p>
        </w:tc>
        <w:tc>
          <w:tcPr>
            <w:tcW w:w="710" w:type="dxa"/>
          </w:tcPr>
          <w:p w14:paraId="21643C70" w14:textId="77777777" w:rsidR="00957259" w:rsidRPr="00EE5187" w:rsidRDefault="00957259" w:rsidP="002B3C4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6942BFC" w14:textId="70E1CC37" w:rsidR="00957259" w:rsidRPr="00EE5187" w:rsidRDefault="00957259" w:rsidP="00006947">
            <w:pPr>
              <w:spacing w:after="60"/>
              <w:ind w:left="34"/>
              <w:jc w:val="both"/>
              <w:rPr>
                <w:noProof/>
                <w:lang w:val="lt-LT"/>
              </w:rPr>
            </w:pPr>
            <w:r w:rsidRPr="00EE5187">
              <w:rPr>
                <w:noProof/>
                <w:lang w:val="lt-LT"/>
              </w:rPr>
              <w:t>Tiekėjo kvalifikacija ir atitiktis kokybės vadybos sistemos ir (arba) aplinkos apsaugos vadybos sistemos standartams turi būti įgyta iki Paraiškų pateikimo termino pabaigos ir tai turi būti užfiksuota patvirtinančiame dokumente.</w:t>
            </w:r>
          </w:p>
        </w:tc>
        <w:tc>
          <w:tcPr>
            <w:tcW w:w="283" w:type="dxa"/>
          </w:tcPr>
          <w:p w14:paraId="3416D654" w14:textId="77777777" w:rsidR="00957259" w:rsidRPr="00EE5187" w:rsidRDefault="00957259" w:rsidP="00006947">
            <w:pPr>
              <w:spacing w:after="60" w:line="240" w:lineRule="auto"/>
              <w:ind w:left="1080"/>
              <w:jc w:val="both"/>
              <w:rPr>
                <w:noProof/>
                <w:lang w:val="lt-LT"/>
              </w:rPr>
            </w:pPr>
          </w:p>
        </w:tc>
        <w:tc>
          <w:tcPr>
            <w:tcW w:w="1742" w:type="dxa"/>
            <w:vMerge/>
          </w:tcPr>
          <w:p w14:paraId="312FF45C" w14:textId="77777777" w:rsidR="00957259" w:rsidRPr="00EE5187" w:rsidRDefault="00957259" w:rsidP="00006947">
            <w:pPr>
              <w:spacing w:after="60" w:line="240" w:lineRule="auto"/>
              <w:ind w:left="1080"/>
              <w:jc w:val="both"/>
              <w:rPr>
                <w:noProof/>
                <w:lang w:val="lt-LT"/>
              </w:rPr>
            </w:pPr>
          </w:p>
        </w:tc>
        <w:tc>
          <w:tcPr>
            <w:tcW w:w="708" w:type="dxa"/>
          </w:tcPr>
          <w:p w14:paraId="57A0D4F8" w14:textId="77777777" w:rsidR="00957259" w:rsidRPr="00EE5187" w:rsidRDefault="00957259" w:rsidP="0000694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0648B7E" w14:textId="29A91BEB" w:rsidR="00957259" w:rsidRPr="00EE5187" w:rsidRDefault="00957259" w:rsidP="00006947">
            <w:pPr>
              <w:widowControl w:val="0"/>
              <w:spacing w:after="60" w:line="240" w:lineRule="auto"/>
              <w:ind w:left="31"/>
              <w:jc w:val="both"/>
              <w:rPr>
                <w:noProof/>
                <w:lang w:val="lt-LT"/>
              </w:rPr>
            </w:pPr>
            <w:r w:rsidRPr="00EE5187">
              <w:rPr>
                <w:noProof/>
                <w:lang w:val="lt-LT"/>
              </w:rPr>
              <w:t>The Supplier's qualification and compliance with the quality management system and/or the environmental management system standards must have been obtained by the closing date for the submission of Applications and must be recorded in a supporting document.</w:t>
            </w:r>
          </w:p>
        </w:tc>
      </w:tr>
      <w:tr w:rsidR="00957259" w:rsidRPr="00EE5187" w14:paraId="36FCE7E0" w14:textId="0FD830DB" w:rsidTr="003E151D">
        <w:tc>
          <w:tcPr>
            <w:tcW w:w="1699" w:type="dxa"/>
            <w:vMerge/>
            <w:tcMar>
              <w:top w:w="28" w:type="dxa"/>
              <w:bottom w:w="28" w:type="dxa"/>
            </w:tcMar>
          </w:tcPr>
          <w:p w14:paraId="525A59B7" w14:textId="77777777" w:rsidR="00957259" w:rsidRPr="00EE5187" w:rsidRDefault="00957259" w:rsidP="002B3C4E">
            <w:pPr>
              <w:pStyle w:val="ListParagraph"/>
              <w:numPr>
                <w:ilvl w:val="2"/>
                <w:numId w:val="1"/>
              </w:numPr>
              <w:ind w:right="169"/>
              <w:rPr>
                <w:b/>
                <w:bCs/>
                <w:noProof/>
                <w:lang w:val="lt-LT"/>
              </w:rPr>
            </w:pPr>
          </w:p>
        </w:tc>
        <w:tc>
          <w:tcPr>
            <w:tcW w:w="710" w:type="dxa"/>
          </w:tcPr>
          <w:p w14:paraId="48157AFC" w14:textId="77777777" w:rsidR="00957259" w:rsidRPr="00EE5187" w:rsidRDefault="00957259" w:rsidP="002B3C4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F309CD1" w14:textId="2B8929CE" w:rsidR="00957259" w:rsidRPr="00EE5187" w:rsidRDefault="00957259" w:rsidP="00006947">
            <w:pPr>
              <w:spacing w:after="60"/>
              <w:ind w:left="34"/>
              <w:jc w:val="both"/>
              <w:rPr>
                <w:noProof/>
                <w:lang w:val="lt-LT"/>
              </w:rPr>
            </w:pPr>
            <w:r w:rsidRPr="00EE5187">
              <w:rPr>
                <w:noProof/>
                <w:lang w:val="lt-LT"/>
              </w:rPr>
              <w:t>Jei norminiai teisės aktai numato imperatyvius reikalavimus dėl teisės verstis veikla, tačiau tokie reikalavimai Pirkimo sąlygose nebuvo numatyti, tiekėjas užtikrina, kad sutartį vykdys tik tokią teisę turintys asmenys ir įsipareigoja pateikti Pirkėjui tai pagrindžiančius dokumentus iki atitinkamų veiklų vykdymo pradžios.</w:t>
            </w:r>
          </w:p>
        </w:tc>
        <w:tc>
          <w:tcPr>
            <w:tcW w:w="283" w:type="dxa"/>
          </w:tcPr>
          <w:p w14:paraId="6E4B913D" w14:textId="77777777" w:rsidR="00957259" w:rsidRPr="00EE5187" w:rsidRDefault="00957259" w:rsidP="00006947">
            <w:pPr>
              <w:spacing w:after="60" w:line="240" w:lineRule="auto"/>
              <w:ind w:left="1980"/>
              <w:jc w:val="both"/>
              <w:rPr>
                <w:noProof/>
                <w:lang w:val="lt-LT"/>
              </w:rPr>
            </w:pPr>
          </w:p>
        </w:tc>
        <w:tc>
          <w:tcPr>
            <w:tcW w:w="1742" w:type="dxa"/>
            <w:vMerge/>
          </w:tcPr>
          <w:p w14:paraId="1AACC427" w14:textId="77777777" w:rsidR="00957259" w:rsidRPr="00EE5187" w:rsidRDefault="00957259" w:rsidP="00006947">
            <w:pPr>
              <w:spacing w:after="60" w:line="240" w:lineRule="auto"/>
              <w:ind w:left="1980"/>
              <w:jc w:val="both"/>
              <w:rPr>
                <w:noProof/>
                <w:lang w:val="lt-LT"/>
              </w:rPr>
            </w:pPr>
          </w:p>
        </w:tc>
        <w:tc>
          <w:tcPr>
            <w:tcW w:w="708" w:type="dxa"/>
          </w:tcPr>
          <w:p w14:paraId="3462E36F" w14:textId="77777777" w:rsidR="00957259" w:rsidRPr="00EE5187" w:rsidRDefault="00957259" w:rsidP="0000694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3D6EF43" w14:textId="2146CE3E" w:rsidR="00957259" w:rsidRPr="00EE5187" w:rsidRDefault="00957259" w:rsidP="00006947">
            <w:pPr>
              <w:widowControl w:val="0"/>
              <w:spacing w:after="60" w:line="240" w:lineRule="auto"/>
              <w:ind w:left="31"/>
              <w:jc w:val="both"/>
              <w:rPr>
                <w:noProof/>
                <w:lang w:val="lt-LT"/>
              </w:rPr>
            </w:pPr>
            <w:r w:rsidRPr="00EE5187">
              <w:rPr>
                <w:noProof/>
                <w:lang w:val="lt-LT"/>
              </w:rPr>
              <w:t>Where regulatory legislation lays down mandatory requirements for the right to carry out an activity, but such requirements have not been included in the Procurement Conditions, the Supplier shall ensure that the contract is performed only by persons who are entitled to do so, and shall undertake to provide the Buyer with supporting documents before the start of the activities concerned.</w:t>
            </w:r>
          </w:p>
        </w:tc>
      </w:tr>
      <w:tr w:rsidR="00957259" w:rsidRPr="00EE5187" w14:paraId="19DEC1CF" w14:textId="6D48CD08" w:rsidTr="003E151D">
        <w:tc>
          <w:tcPr>
            <w:tcW w:w="1699" w:type="dxa"/>
            <w:vMerge/>
            <w:tcMar>
              <w:top w:w="28" w:type="dxa"/>
              <w:bottom w:w="28" w:type="dxa"/>
            </w:tcMar>
          </w:tcPr>
          <w:p w14:paraId="1F585039" w14:textId="77777777" w:rsidR="00957259" w:rsidRPr="00EE5187" w:rsidRDefault="00957259" w:rsidP="002B3C4E">
            <w:pPr>
              <w:pStyle w:val="ListParagraph"/>
              <w:numPr>
                <w:ilvl w:val="0"/>
                <w:numId w:val="1"/>
              </w:numPr>
              <w:ind w:left="316" w:right="169" w:hanging="284"/>
              <w:rPr>
                <w:b/>
                <w:bCs/>
                <w:noProof/>
                <w:lang w:val="lt-LT"/>
              </w:rPr>
            </w:pPr>
          </w:p>
        </w:tc>
        <w:tc>
          <w:tcPr>
            <w:tcW w:w="710" w:type="dxa"/>
          </w:tcPr>
          <w:p w14:paraId="73AADFE8" w14:textId="77777777" w:rsidR="00957259" w:rsidRPr="00EE5187" w:rsidRDefault="00957259" w:rsidP="002B3C4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A0A5800" w14:textId="3C5A6A40" w:rsidR="00957259" w:rsidRPr="00EE5187" w:rsidRDefault="00957259" w:rsidP="00006947">
            <w:pPr>
              <w:ind w:left="34"/>
              <w:jc w:val="both"/>
              <w:rPr>
                <w:noProof/>
                <w:lang w:val="lt-LT"/>
              </w:rPr>
            </w:pPr>
            <w:r w:rsidRPr="00EE5187">
              <w:rPr>
                <w:noProof/>
                <w:lang w:val="lt-LT"/>
              </w:rPr>
              <w:t>Jei bendrą Paraišką pateikia Tiekėjų grupė, kvalifikacijos ir (ar) kokybės vadybos sistemos ir aplinkos apsaugos vadybos sistemos standartų taikymo ir (ar) nacionalinio saugumo  reikalavimus ši grupė turi atitikti taip, kaip nurodyta SPS priede Nr. I(B).</w:t>
            </w:r>
          </w:p>
        </w:tc>
        <w:tc>
          <w:tcPr>
            <w:tcW w:w="283" w:type="dxa"/>
          </w:tcPr>
          <w:p w14:paraId="5F55B39B" w14:textId="77777777" w:rsidR="00957259" w:rsidRPr="00EE5187" w:rsidRDefault="00957259" w:rsidP="002B3C4E">
            <w:pPr>
              <w:spacing w:after="120" w:line="240" w:lineRule="auto"/>
              <w:ind w:left="1980"/>
              <w:jc w:val="both"/>
              <w:rPr>
                <w:noProof/>
                <w:lang w:val="lt-LT"/>
              </w:rPr>
            </w:pPr>
          </w:p>
        </w:tc>
        <w:tc>
          <w:tcPr>
            <w:tcW w:w="1742" w:type="dxa"/>
            <w:vMerge/>
          </w:tcPr>
          <w:p w14:paraId="7F59F199" w14:textId="77777777" w:rsidR="00957259" w:rsidRPr="00EE5187" w:rsidRDefault="00957259" w:rsidP="002B3C4E">
            <w:pPr>
              <w:spacing w:after="120" w:line="240" w:lineRule="auto"/>
              <w:ind w:left="1980"/>
              <w:jc w:val="both"/>
              <w:rPr>
                <w:noProof/>
                <w:lang w:val="lt-LT"/>
              </w:rPr>
            </w:pPr>
          </w:p>
        </w:tc>
        <w:tc>
          <w:tcPr>
            <w:tcW w:w="708" w:type="dxa"/>
          </w:tcPr>
          <w:p w14:paraId="7DBCB0B5"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1CEE9C87" w14:textId="7523E95E" w:rsidR="00957259" w:rsidRPr="00EE5187" w:rsidRDefault="00957259" w:rsidP="00006947">
            <w:pPr>
              <w:widowControl w:val="0"/>
              <w:spacing w:after="60" w:line="240" w:lineRule="auto"/>
              <w:ind w:left="28"/>
              <w:jc w:val="both"/>
              <w:rPr>
                <w:noProof/>
                <w:lang w:val="lt-LT"/>
              </w:rPr>
            </w:pPr>
            <w:r w:rsidRPr="00EE5187">
              <w:rPr>
                <w:noProof/>
                <w:lang w:val="lt-LT"/>
              </w:rPr>
              <w:t>In the case of an Application submitted by a Group of Suppliers, the requirements for the application of the qualification and/or quality management system and environmental management system standards and/or for national security shall be met by the group as specified in Annex I(B) to the SPC.</w:t>
            </w:r>
          </w:p>
        </w:tc>
      </w:tr>
      <w:tr w:rsidR="00957259" w:rsidRPr="00EE5187" w14:paraId="5E5F376F" w14:textId="03EF9E9E" w:rsidTr="003E151D">
        <w:trPr>
          <w:trHeight w:val="108"/>
        </w:trPr>
        <w:tc>
          <w:tcPr>
            <w:tcW w:w="1699" w:type="dxa"/>
            <w:tcMar>
              <w:top w:w="28" w:type="dxa"/>
              <w:bottom w:w="28" w:type="dxa"/>
            </w:tcMar>
          </w:tcPr>
          <w:p w14:paraId="768665C3" w14:textId="77777777" w:rsidR="00957259" w:rsidRPr="00EE5187" w:rsidRDefault="00957259" w:rsidP="00D40BD7">
            <w:pPr>
              <w:pStyle w:val="ListParagraph"/>
              <w:ind w:left="316" w:right="169"/>
              <w:rPr>
                <w:b/>
                <w:bCs/>
                <w:noProof/>
                <w:sz w:val="8"/>
                <w:szCs w:val="8"/>
                <w:lang w:val="lt-LT"/>
              </w:rPr>
            </w:pPr>
          </w:p>
        </w:tc>
        <w:tc>
          <w:tcPr>
            <w:tcW w:w="710" w:type="dxa"/>
          </w:tcPr>
          <w:p w14:paraId="28CB5AAA" w14:textId="77777777" w:rsidR="00957259" w:rsidRPr="00EE5187" w:rsidRDefault="00957259" w:rsidP="00D40BD7">
            <w:pPr>
              <w:spacing w:after="120" w:line="240" w:lineRule="auto"/>
              <w:jc w:val="both"/>
              <w:rPr>
                <w:rFonts w:eastAsia="Calibri"/>
                <w:noProof/>
                <w:sz w:val="8"/>
                <w:szCs w:val="8"/>
                <w:lang w:val="lt-LT"/>
              </w:rPr>
            </w:pPr>
          </w:p>
        </w:tc>
        <w:tc>
          <w:tcPr>
            <w:tcW w:w="4780" w:type="dxa"/>
            <w:gridSpan w:val="5"/>
            <w:tcMar>
              <w:top w:w="28" w:type="dxa"/>
              <w:bottom w:w="28" w:type="dxa"/>
            </w:tcMar>
          </w:tcPr>
          <w:p w14:paraId="1CFAD8E3" w14:textId="4A187EF5" w:rsidR="00957259" w:rsidRPr="00EE5187" w:rsidRDefault="00957259" w:rsidP="00D40BD7">
            <w:pPr>
              <w:spacing w:after="120" w:line="240" w:lineRule="auto"/>
              <w:jc w:val="both"/>
              <w:rPr>
                <w:rFonts w:eastAsia="Calibri"/>
                <w:noProof/>
                <w:sz w:val="8"/>
                <w:szCs w:val="8"/>
                <w:lang w:val="lt-LT"/>
              </w:rPr>
            </w:pPr>
          </w:p>
        </w:tc>
        <w:tc>
          <w:tcPr>
            <w:tcW w:w="283" w:type="dxa"/>
          </w:tcPr>
          <w:p w14:paraId="63FD8AED" w14:textId="77777777" w:rsidR="00957259" w:rsidRPr="00EE5187" w:rsidRDefault="00957259" w:rsidP="00D40BD7">
            <w:pPr>
              <w:spacing w:after="120" w:line="240" w:lineRule="auto"/>
              <w:ind w:left="360"/>
              <w:jc w:val="both"/>
              <w:rPr>
                <w:rFonts w:eastAsia="Calibri"/>
                <w:noProof/>
                <w:sz w:val="8"/>
                <w:szCs w:val="8"/>
                <w:lang w:val="lt-LT"/>
              </w:rPr>
            </w:pPr>
          </w:p>
        </w:tc>
        <w:tc>
          <w:tcPr>
            <w:tcW w:w="1742" w:type="dxa"/>
          </w:tcPr>
          <w:p w14:paraId="6919A980" w14:textId="77777777" w:rsidR="00957259" w:rsidRPr="00EE5187" w:rsidRDefault="00957259" w:rsidP="00D40BD7">
            <w:pPr>
              <w:spacing w:after="120" w:line="240" w:lineRule="auto"/>
              <w:ind w:left="360"/>
              <w:jc w:val="both"/>
              <w:rPr>
                <w:rFonts w:eastAsia="Calibri"/>
                <w:noProof/>
                <w:sz w:val="8"/>
                <w:szCs w:val="8"/>
                <w:lang w:val="lt-LT"/>
              </w:rPr>
            </w:pPr>
          </w:p>
        </w:tc>
        <w:tc>
          <w:tcPr>
            <w:tcW w:w="708" w:type="dxa"/>
          </w:tcPr>
          <w:p w14:paraId="0365BCE0" w14:textId="77777777" w:rsidR="00957259" w:rsidRPr="00EE5187" w:rsidRDefault="00957259" w:rsidP="00D40BD7">
            <w:pPr>
              <w:spacing w:after="120" w:line="240" w:lineRule="auto"/>
              <w:ind w:left="360"/>
              <w:jc w:val="both"/>
              <w:rPr>
                <w:rFonts w:eastAsia="Calibri"/>
                <w:noProof/>
                <w:sz w:val="8"/>
                <w:szCs w:val="8"/>
                <w:lang w:val="lt-LT"/>
              </w:rPr>
            </w:pPr>
          </w:p>
        </w:tc>
        <w:tc>
          <w:tcPr>
            <w:tcW w:w="5181" w:type="dxa"/>
            <w:gridSpan w:val="5"/>
          </w:tcPr>
          <w:p w14:paraId="1AA4D437" w14:textId="7A5E0153" w:rsidR="00957259" w:rsidRPr="00EE5187" w:rsidRDefault="00957259" w:rsidP="00D40BD7">
            <w:pPr>
              <w:spacing w:after="120" w:line="240" w:lineRule="auto"/>
              <w:ind w:left="360"/>
              <w:jc w:val="both"/>
              <w:rPr>
                <w:rFonts w:eastAsia="Calibri"/>
                <w:noProof/>
                <w:sz w:val="8"/>
                <w:szCs w:val="8"/>
                <w:lang w:val="lt-LT"/>
              </w:rPr>
            </w:pPr>
          </w:p>
        </w:tc>
      </w:tr>
      <w:tr w:rsidR="00F52787" w:rsidRPr="00EE5187" w14:paraId="674284EB" w14:textId="4C73E211" w:rsidTr="003E151D">
        <w:tc>
          <w:tcPr>
            <w:tcW w:w="1699" w:type="dxa"/>
            <w:vMerge w:val="restart"/>
            <w:tcMar>
              <w:top w:w="28" w:type="dxa"/>
              <w:bottom w:w="28" w:type="dxa"/>
            </w:tcMar>
          </w:tcPr>
          <w:p w14:paraId="4CF1D176" w14:textId="73FD6F09" w:rsidR="00F52787" w:rsidRPr="00EE5187" w:rsidRDefault="00F52787" w:rsidP="003E151D">
            <w:pPr>
              <w:pStyle w:val="ListParagraph"/>
              <w:numPr>
                <w:ilvl w:val="0"/>
                <w:numId w:val="1"/>
              </w:numPr>
              <w:ind w:left="316" w:right="-111" w:hanging="284"/>
              <w:rPr>
                <w:b/>
                <w:bCs/>
                <w:noProof/>
                <w:lang w:val="lt-LT"/>
              </w:rPr>
            </w:pPr>
            <w:r w:rsidRPr="00EE5187">
              <w:rPr>
                <w:b/>
                <w:bCs/>
                <w:noProof/>
                <w:lang w:val="lt-LT"/>
              </w:rPr>
              <w:t>Nacionalinio saugumo reikalavimai</w:t>
            </w:r>
          </w:p>
          <w:p w14:paraId="575E2F7F" w14:textId="0CEFB4DB" w:rsidR="00F52787" w:rsidRPr="00EE5187" w:rsidRDefault="00F52787" w:rsidP="00B67FCB">
            <w:pPr>
              <w:jc w:val="center"/>
              <w:rPr>
                <w:noProof/>
                <w:lang w:val="lt-LT"/>
              </w:rPr>
            </w:pPr>
          </w:p>
        </w:tc>
        <w:tc>
          <w:tcPr>
            <w:tcW w:w="710" w:type="dxa"/>
            <w:vMerge w:val="restart"/>
          </w:tcPr>
          <w:p w14:paraId="175204F0" w14:textId="77777777" w:rsidR="00F52787" w:rsidRPr="00EE5187" w:rsidRDefault="00F52787" w:rsidP="00D40BD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3510BE7" w14:textId="5A3AA829" w:rsidR="00F52787" w:rsidRPr="00EE5187" w:rsidRDefault="00F52787" w:rsidP="00006947">
            <w:pPr>
              <w:spacing w:after="40"/>
              <w:ind w:left="34"/>
              <w:jc w:val="both"/>
              <w:rPr>
                <w:rFonts w:eastAsia="Calibri"/>
                <w:noProof/>
                <w:lang w:val="lt-LT"/>
              </w:rPr>
            </w:pPr>
            <w:r w:rsidRPr="00EE5187">
              <w:rPr>
                <w:noProof/>
                <w:lang w:val="lt-LT"/>
              </w:rPr>
              <w:t>Jei SPS nurodoma, kad pirkime bus tikrinamas atitikimas VPĮ 45 str. 2</w:t>
            </w:r>
            <w:r w:rsidRPr="00EE5187">
              <w:rPr>
                <w:noProof/>
                <w:vertAlign w:val="superscript"/>
                <w:lang w:val="lt-LT"/>
              </w:rPr>
              <w:t>1</w:t>
            </w:r>
            <w:r w:rsidRPr="00EE5187">
              <w:rPr>
                <w:noProof/>
                <w:lang w:val="lt-LT"/>
              </w:rPr>
              <w:t xml:space="preserve"> d. 1, 2, 3, 4, 5, 6 punktų / PĮ 58 str. 4</w:t>
            </w:r>
            <w:r w:rsidRPr="00EE5187">
              <w:rPr>
                <w:noProof/>
                <w:vertAlign w:val="superscript"/>
                <w:lang w:val="lt-LT"/>
              </w:rPr>
              <w:t>1</w:t>
            </w:r>
            <w:r w:rsidRPr="00EE5187">
              <w:rPr>
                <w:noProof/>
                <w:lang w:val="lt-LT"/>
              </w:rPr>
              <w:t xml:space="preserve"> d. 1, 2, 3, 4, 5, 6 punktų reikalavimams, KC atmeta Paraišką ar Pasiūlymą, jeigu yra bent viena iš SPS nurodytų sąlygų:</w:t>
            </w:r>
          </w:p>
        </w:tc>
        <w:tc>
          <w:tcPr>
            <w:tcW w:w="283" w:type="dxa"/>
          </w:tcPr>
          <w:p w14:paraId="729CFDCB" w14:textId="77777777" w:rsidR="00F52787" w:rsidRPr="00EE5187" w:rsidRDefault="00F52787" w:rsidP="00D40BD7">
            <w:pPr>
              <w:spacing w:after="120" w:line="240" w:lineRule="auto"/>
              <w:ind w:left="1080"/>
              <w:jc w:val="both"/>
              <w:rPr>
                <w:rFonts w:eastAsia="Calibri"/>
                <w:noProof/>
                <w:lang w:val="lt-LT"/>
              </w:rPr>
            </w:pPr>
          </w:p>
        </w:tc>
        <w:tc>
          <w:tcPr>
            <w:tcW w:w="1742" w:type="dxa"/>
            <w:vMerge w:val="restart"/>
          </w:tcPr>
          <w:p w14:paraId="0D7C848D" w14:textId="6A9223F3" w:rsidR="00F52787" w:rsidRPr="00EE5187" w:rsidRDefault="00F52787" w:rsidP="003E151D">
            <w:pPr>
              <w:pStyle w:val="ListParagraph"/>
              <w:numPr>
                <w:ilvl w:val="0"/>
                <w:numId w:val="4"/>
              </w:numPr>
              <w:spacing w:line="240" w:lineRule="auto"/>
              <w:ind w:right="-104"/>
              <w:contextualSpacing w:val="0"/>
              <w:rPr>
                <w:b/>
                <w:bCs/>
                <w:noProof/>
                <w:lang w:val="lt-LT"/>
              </w:rPr>
            </w:pPr>
            <w:r w:rsidRPr="00EE5187">
              <w:rPr>
                <w:b/>
                <w:bCs/>
                <w:noProof/>
                <w:lang w:val="lt-LT"/>
              </w:rPr>
              <w:t>National security requirements</w:t>
            </w:r>
          </w:p>
        </w:tc>
        <w:tc>
          <w:tcPr>
            <w:tcW w:w="708" w:type="dxa"/>
            <w:vMerge w:val="restart"/>
          </w:tcPr>
          <w:p w14:paraId="0E098DC2" w14:textId="77777777" w:rsidR="00F52787" w:rsidRPr="00EE5187" w:rsidRDefault="00F52787"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14B48B42" w14:textId="0E4BD3D0" w:rsidR="00F52787" w:rsidRPr="00EE5187" w:rsidRDefault="00F52787" w:rsidP="00006947">
            <w:pPr>
              <w:widowControl w:val="0"/>
              <w:spacing w:after="40" w:line="240" w:lineRule="auto"/>
              <w:ind w:left="28"/>
              <w:jc w:val="both"/>
              <w:rPr>
                <w:rFonts w:eastAsia="Calibri"/>
                <w:noProof/>
                <w:lang w:val="lt-LT"/>
              </w:rPr>
            </w:pPr>
            <w:r w:rsidRPr="00EE5187">
              <w:rPr>
                <w:noProof/>
                <w:lang w:val="lt-LT"/>
              </w:rPr>
              <w:t>If the SPC specify that the procurement will be subject to a verification of compliance with the requirements of Article 45(2</w:t>
            </w:r>
            <w:r w:rsidRPr="00EE5187">
              <w:rPr>
                <w:noProof/>
                <w:vertAlign w:val="superscript"/>
                <w:lang w:val="lt-LT"/>
              </w:rPr>
              <w:t>1</w:t>
            </w:r>
            <w:r w:rsidRPr="00EE5187">
              <w:rPr>
                <w:noProof/>
                <w:lang w:val="lt-LT"/>
              </w:rPr>
              <w:t>)(1), (2), (3), (4), (5), (6) of the PPL / Article 58(4</w:t>
            </w:r>
            <w:r w:rsidRPr="00EE5187">
              <w:rPr>
                <w:noProof/>
                <w:vertAlign w:val="superscript"/>
                <w:lang w:val="lt-LT"/>
              </w:rPr>
              <w:t>1</w:t>
            </w:r>
            <w:r w:rsidRPr="00EE5187">
              <w:rPr>
                <w:noProof/>
                <w:lang w:val="lt-LT"/>
              </w:rPr>
              <w:t>)(1), (2), (3), (4), (5), (6) of the PL, the KC shall reject the Application or Tender if at least one of the following conditions referred to in the SPC exists:</w:t>
            </w:r>
          </w:p>
        </w:tc>
      </w:tr>
      <w:tr w:rsidR="00F52787" w:rsidRPr="00EE5187" w14:paraId="0DD78CE1" w14:textId="63B9DA2B" w:rsidTr="003E151D">
        <w:tc>
          <w:tcPr>
            <w:tcW w:w="1699" w:type="dxa"/>
            <w:vMerge/>
            <w:tcMar>
              <w:top w:w="28" w:type="dxa"/>
              <w:bottom w:w="28" w:type="dxa"/>
            </w:tcMar>
          </w:tcPr>
          <w:p w14:paraId="2E3F2A83" w14:textId="77777777" w:rsidR="00F52787" w:rsidRPr="00EE5187" w:rsidRDefault="00F52787" w:rsidP="007418FA">
            <w:pPr>
              <w:pStyle w:val="ListParagraph"/>
              <w:numPr>
                <w:ilvl w:val="0"/>
                <w:numId w:val="1"/>
              </w:numPr>
              <w:ind w:left="316" w:right="169" w:hanging="284"/>
              <w:rPr>
                <w:b/>
                <w:bCs/>
                <w:noProof/>
                <w:lang w:val="lt-LT"/>
              </w:rPr>
            </w:pPr>
          </w:p>
        </w:tc>
        <w:tc>
          <w:tcPr>
            <w:tcW w:w="710" w:type="dxa"/>
            <w:vMerge/>
          </w:tcPr>
          <w:p w14:paraId="616D4153" w14:textId="77777777" w:rsidR="00F52787" w:rsidRPr="00EE5187" w:rsidRDefault="00F52787" w:rsidP="00F46887">
            <w:pPr>
              <w:pStyle w:val="ListParagraph"/>
              <w:numPr>
                <w:ilvl w:val="0"/>
                <w:numId w:val="17"/>
              </w:numPr>
              <w:spacing w:after="60"/>
              <w:ind w:left="1164"/>
              <w:jc w:val="both"/>
              <w:rPr>
                <w:noProof/>
                <w:lang w:val="lt-LT"/>
              </w:rPr>
            </w:pPr>
          </w:p>
        </w:tc>
        <w:tc>
          <w:tcPr>
            <w:tcW w:w="4780" w:type="dxa"/>
            <w:gridSpan w:val="5"/>
            <w:tcMar>
              <w:top w:w="28" w:type="dxa"/>
              <w:bottom w:w="28" w:type="dxa"/>
            </w:tcMar>
          </w:tcPr>
          <w:p w14:paraId="484EB08B" w14:textId="6DD6B867" w:rsidR="00F52787" w:rsidRPr="00EE5187" w:rsidRDefault="00F52787" w:rsidP="00F46887">
            <w:pPr>
              <w:pStyle w:val="ListParagraph"/>
              <w:numPr>
                <w:ilvl w:val="0"/>
                <w:numId w:val="43"/>
              </w:numPr>
              <w:spacing w:after="60"/>
              <w:ind w:left="459"/>
              <w:jc w:val="both"/>
              <w:rPr>
                <w:rFonts w:eastAsia="Calibri"/>
                <w:noProof/>
                <w:lang w:val="lt-LT"/>
              </w:rPr>
            </w:pPr>
            <w:r w:rsidRPr="00EE5187">
              <w:rPr>
                <w:noProof/>
                <w:lang w:val="lt-LT"/>
              </w:rPr>
              <w:t xml:space="preserve">tiekėjas, jo subtiekėjas, ūkio subjektai, kurių pajėgumais remiamasi, tiekėjo siūlomų prekių (įskaitant jų sudedamąsias dalis, pakuotes) </w:t>
            </w:r>
            <w:r w:rsidRPr="00EE5187">
              <w:rPr>
                <w:noProof/>
                <w:lang w:val="lt-LT"/>
              </w:rPr>
              <w:lastRenderedPageBreak/>
              <w:t>gamintojas ar juos kontroliuojantys asmenys yra juridiniai asmenys, registruoti VPĮ 92 str. 15 d. numatytame sąraše nurodytose valstybėse ar teritorijose;</w:t>
            </w:r>
          </w:p>
        </w:tc>
        <w:tc>
          <w:tcPr>
            <w:tcW w:w="283" w:type="dxa"/>
          </w:tcPr>
          <w:p w14:paraId="635126C1" w14:textId="77777777" w:rsidR="00F52787" w:rsidRPr="00EE5187" w:rsidRDefault="00F52787" w:rsidP="007418FA">
            <w:pPr>
              <w:spacing w:after="120" w:line="240" w:lineRule="auto"/>
              <w:ind w:left="1080"/>
              <w:jc w:val="both"/>
              <w:rPr>
                <w:rFonts w:eastAsia="Calibri"/>
                <w:noProof/>
                <w:lang w:val="lt-LT"/>
              </w:rPr>
            </w:pPr>
          </w:p>
        </w:tc>
        <w:tc>
          <w:tcPr>
            <w:tcW w:w="1742" w:type="dxa"/>
            <w:vMerge/>
          </w:tcPr>
          <w:p w14:paraId="152E3DE2" w14:textId="77777777" w:rsidR="00F52787" w:rsidRPr="00EE5187" w:rsidRDefault="00F52787" w:rsidP="007418FA">
            <w:pPr>
              <w:spacing w:after="120" w:line="240" w:lineRule="auto"/>
              <w:ind w:left="1080"/>
              <w:jc w:val="both"/>
              <w:rPr>
                <w:rFonts w:eastAsia="Calibri"/>
                <w:noProof/>
                <w:lang w:val="lt-LT"/>
              </w:rPr>
            </w:pPr>
          </w:p>
        </w:tc>
        <w:tc>
          <w:tcPr>
            <w:tcW w:w="708" w:type="dxa"/>
            <w:vMerge/>
          </w:tcPr>
          <w:p w14:paraId="4BFF69F1" w14:textId="77777777" w:rsidR="00F52787" w:rsidRPr="00EE5187" w:rsidRDefault="00F52787" w:rsidP="00F46887">
            <w:pPr>
              <w:pStyle w:val="ListParagraph"/>
              <w:widowControl w:val="0"/>
              <w:numPr>
                <w:ilvl w:val="0"/>
                <w:numId w:val="19"/>
              </w:numPr>
              <w:spacing w:after="60" w:line="240" w:lineRule="auto"/>
              <w:ind w:left="1165"/>
              <w:jc w:val="both"/>
              <w:rPr>
                <w:noProof/>
                <w:lang w:val="lt-LT"/>
              </w:rPr>
            </w:pPr>
          </w:p>
        </w:tc>
        <w:tc>
          <w:tcPr>
            <w:tcW w:w="5181" w:type="dxa"/>
            <w:gridSpan w:val="5"/>
          </w:tcPr>
          <w:p w14:paraId="6BF37F2E" w14:textId="5306EEAE" w:rsidR="00F52787" w:rsidRPr="00EE5187" w:rsidRDefault="00F52787" w:rsidP="00006947">
            <w:pPr>
              <w:pStyle w:val="ListParagraph"/>
              <w:widowControl w:val="0"/>
              <w:numPr>
                <w:ilvl w:val="0"/>
                <w:numId w:val="44"/>
              </w:numPr>
              <w:spacing w:after="60" w:line="240" w:lineRule="auto"/>
              <w:ind w:left="459" w:hanging="421"/>
              <w:jc w:val="both"/>
              <w:rPr>
                <w:rFonts w:eastAsia="Calibri"/>
                <w:noProof/>
                <w:lang w:val="lt-LT"/>
              </w:rPr>
            </w:pPr>
            <w:r w:rsidRPr="00EE5187">
              <w:rPr>
                <w:noProof/>
                <w:lang w:val="lt-LT"/>
              </w:rPr>
              <w:t xml:space="preserve">The supplier, its sub-supplier, the economic operators whose capacities are relied upon, the manufacturer of the goods (including their components and packaging) </w:t>
            </w:r>
            <w:r w:rsidRPr="00EE5187">
              <w:rPr>
                <w:noProof/>
                <w:lang w:val="lt-LT"/>
              </w:rPr>
              <w:lastRenderedPageBreak/>
              <w:t>proposed by the supplier or the persons controlling them are legal persons registered in the countries or territories referred to in the list provided in Article 92(15) of the PPL;</w:t>
            </w:r>
          </w:p>
        </w:tc>
      </w:tr>
      <w:tr w:rsidR="00F52787" w:rsidRPr="00EE5187" w14:paraId="674F5105" w14:textId="6812F383" w:rsidTr="003E151D">
        <w:tc>
          <w:tcPr>
            <w:tcW w:w="1699" w:type="dxa"/>
            <w:vMerge/>
            <w:tcMar>
              <w:top w:w="28" w:type="dxa"/>
              <w:bottom w:w="28" w:type="dxa"/>
            </w:tcMar>
          </w:tcPr>
          <w:p w14:paraId="456F4E1E" w14:textId="77777777" w:rsidR="00F52787" w:rsidRPr="00EE5187" w:rsidRDefault="00F52787" w:rsidP="007418FA">
            <w:pPr>
              <w:pStyle w:val="ListParagraph"/>
              <w:numPr>
                <w:ilvl w:val="0"/>
                <w:numId w:val="1"/>
              </w:numPr>
              <w:ind w:left="316" w:right="169" w:hanging="284"/>
              <w:rPr>
                <w:b/>
                <w:bCs/>
                <w:noProof/>
                <w:lang w:val="lt-LT"/>
              </w:rPr>
            </w:pPr>
          </w:p>
        </w:tc>
        <w:tc>
          <w:tcPr>
            <w:tcW w:w="710" w:type="dxa"/>
            <w:vMerge/>
          </w:tcPr>
          <w:p w14:paraId="244265B7" w14:textId="77777777" w:rsidR="00F52787" w:rsidRPr="00EE5187" w:rsidRDefault="00F52787" w:rsidP="00F46887">
            <w:pPr>
              <w:pStyle w:val="ListParagraph"/>
              <w:numPr>
                <w:ilvl w:val="0"/>
                <w:numId w:val="17"/>
              </w:numPr>
              <w:spacing w:after="60"/>
              <w:ind w:left="1164"/>
              <w:jc w:val="both"/>
              <w:rPr>
                <w:noProof/>
                <w:lang w:val="lt-LT"/>
              </w:rPr>
            </w:pPr>
          </w:p>
        </w:tc>
        <w:tc>
          <w:tcPr>
            <w:tcW w:w="4780" w:type="dxa"/>
            <w:gridSpan w:val="5"/>
            <w:tcMar>
              <w:top w:w="28" w:type="dxa"/>
              <w:bottom w:w="28" w:type="dxa"/>
            </w:tcMar>
          </w:tcPr>
          <w:p w14:paraId="5A14B422" w14:textId="728CF290" w:rsidR="00F52787" w:rsidRPr="00EE5187" w:rsidRDefault="00F52787" w:rsidP="001457F9">
            <w:pPr>
              <w:pStyle w:val="ListParagraph"/>
              <w:numPr>
                <w:ilvl w:val="0"/>
                <w:numId w:val="43"/>
              </w:numPr>
              <w:spacing w:after="120"/>
              <w:ind w:left="453" w:hanging="357"/>
              <w:jc w:val="both"/>
              <w:rPr>
                <w:rFonts w:eastAsia="Calibri"/>
                <w:noProof/>
                <w:lang w:val="lt-LT"/>
              </w:rPr>
            </w:pPr>
            <w:r w:rsidRPr="00EE5187">
              <w:rPr>
                <w:noProof/>
                <w:lang w:val="lt-LT"/>
              </w:rPr>
              <w:t>tiekėjas, jo subtiekėjas, ūkio subjektas, kurio pajėgumais remiamasi, tiekėjo siūlomų prekių (įskaitant jų sudedamąsias dalis, pakuotes) gamintojas ar juos kontroliuojantys asmenys yra fiziniai asmenys, nuolat gyvenantys VPĮ 92 str. 15 d. numatytame sąraše nurodytose valstybėse ar teritorijose arba turintys šių valstybių pilietybę;</w:t>
            </w:r>
          </w:p>
        </w:tc>
        <w:tc>
          <w:tcPr>
            <w:tcW w:w="283" w:type="dxa"/>
          </w:tcPr>
          <w:p w14:paraId="645C42CB" w14:textId="77777777" w:rsidR="00F52787" w:rsidRPr="00EE5187" w:rsidRDefault="00F52787" w:rsidP="007418FA">
            <w:pPr>
              <w:spacing w:after="120" w:line="240" w:lineRule="auto"/>
              <w:ind w:left="1080"/>
              <w:jc w:val="both"/>
              <w:rPr>
                <w:rFonts w:eastAsia="Calibri"/>
                <w:noProof/>
                <w:lang w:val="lt-LT"/>
              </w:rPr>
            </w:pPr>
          </w:p>
        </w:tc>
        <w:tc>
          <w:tcPr>
            <w:tcW w:w="1742" w:type="dxa"/>
            <w:vMerge/>
          </w:tcPr>
          <w:p w14:paraId="01B5049B" w14:textId="77777777" w:rsidR="00F52787" w:rsidRPr="00EE5187" w:rsidRDefault="00F52787" w:rsidP="007418FA">
            <w:pPr>
              <w:spacing w:after="120" w:line="240" w:lineRule="auto"/>
              <w:ind w:left="1080"/>
              <w:jc w:val="both"/>
              <w:rPr>
                <w:rFonts w:eastAsia="Calibri"/>
                <w:noProof/>
                <w:lang w:val="lt-LT"/>
              </w:rPr>
            </w:pPr>
          </w:p>
        </w:tc>
        <w:tc>
          <w:tcPr>
            <w:tcW w:w="708" w:type="dxa"/>
            <w:vMerge/>
          </w:tcPr>
          <w:p w14:paraId="6E9BCD42" w14:textId="77777777" w:rsidR="00F52787" w:rsidRPr="00EE5187" w:rsidRDefault="00F52787" w:rsidP="00F46887">
            <w:pPr>
              <w:pStyle w:val="ListParagraph"/>
              <w:widowControl w:val="0"/>
              <w:numPr>
                <w:ilvl w:val="0"/>
                <w:numId w:val="19"/>
              </w:numPr>
              <w:spacing w:after="60" w:line="240" w:lineRule="auto"/>
              <w:ind w:left="1165"/>
              <w:jc w:val="both"/>
              <w:rPr>
                <w:noProof/>
                <w:lang w:val="lt-LT"/>
              </w:rPr>
            </w:pPr>
          </w:p>
        </w:tc>
        <w:tc>
          <w:tcPr>
            <w:tcW w:w="5181" w:type="dxa"/>
            <w:gridSpan w:val="5"/>
          </w:tcPr>
          <w:p w14:paraId="3A14D948" w14:textId="46B02582" w:rsidR="00F52787" w:rsidRPr="00EE5187" w:rsidRDefault="00F52787" w:rsidP="00006947">
            <w:pPr>
              <w:pStyle w:val="ListParagraph"/>
              <w:widowControl w:val="0"/>
              <w:numPr>
                <w:ilvl w:val="0"/>
                <w:numId w:val="44"/>
              </w:numPr>
              <w:spacing w:after="120" w:line="240" w:lineRule="auto"/>
              <w:ind w:left="453" w:hanging="357"/>
              <w:jc w:val="both"/>
              <w:rPr>
                <w:noProof/>
                <w:lang w:val="lt-LT"/>
              </w:rPr>
            </w:pPr>
            <w:r w:rsidRPr="00EE5187">
              <w:rPr>
                <w:noProof/>
                <w:lang w:val="lt-LT"/>
              </w:rPr>
              <w:t>The supplier, its sub-supplier, the economic entity whose capacities are relied upon, the manufacturer of the goods (including their components and packaging) offered by the supplier or the persons controlling them are natural persons residing in the countries or territories referred to in the list provided in Article 92(15) of the PPL or having the nationality of those countries;</w:t>
            </w:r>
          </w:p>
        </w:tc>
      </w:tr>
      <w:tr w:rsidR="00F52787" w:rsidRPr="00EE5187" w14:paraId="5F31A222" w14:textId="07108599" w:rsidTr="003E151D">
        <w:tc>
          <w:tcPr>
            <w:tcW w:w="1699" w:type="dxa"/>
            <w:vMerge/>
            <w:tcMar>
              <w:top w:w="28" w:type="dxa"/>
              <w:bottom w:w="28" w:type="dxa"/>
            </w:tcMar>
          </w:tcPr>
          <w:p w14:paraId="6F75D27E" w14:textId="77777777" w:rsidR="00F52787" w:rsidRPr="00EE5187" w:rsidRDefault="00F52787" w:rsidP="007418FA">
            <w:pPr>
              <w:pStyle w:val="ListParagraph"/>
              <w:numPr>
                <w:ilvl w:val="0"/>
                <w:numId w:val="1"/>
              </w:numPr>
              <w:ind w:left="316" w:right="169" w:hanging="284"/>
              <w:rPr>
                <w:b/>
                <w:bCs/>
                <w:noProof/>
                <w:lang w:val="lt-LT"/>
              </w:rPr>
            </w:pPr>
          </w:p>
        </w:tc>
        <w:tc>
          <w:tcPr>
            <w:tcW w:w="710" w:type="dxa"/>
            <w:vMerge/>
          </w:tcPr>
          <w:p w14:paraId="5C0E3D53" w14:textId="77777777" w:rsidR="00F52787" w:rsidRPr="00EE5187" w:rsidRDefault="00F52787" w:rsidP="00F46887">
            <w:pPr>
              <w:pStyle w:val="ListParagraph"/>
              <w:numPr>
                <w:ilvl w:val="0"/>
                <w:numId w:val="17"/>
              </w:numPr>
              <w:spacing w:after="60"/>
              <w:ind w:left="1164"/>
              <w:jc w:val="both"/>
              <w:rPr>
                <w:noProof/>
                <w:lang w:val="lt-LT"/>
              </w:rPr>
            </w:pPr>
          </w:p>
        </w:tc>
        <w:tc>
          <w:tcPr>
            <w:tcW w:w="4780" w:type="dxa"/>
            <w:gridSpan w:val="5"/>
            <w:tcMar>
              <w:top w:w="28" w:type="dxa"/>
              <w:bottom w:w="28" w:type="dxa"/>
            </w:tcMar>
          </w:tcPr>
          <w:p w14:paraId="16192F20" w14:textId="31712110" w:rsidR="00F52787" w:rsidRPr="00EE5187" w:rsidRDefault="00F52787" w:rsidP="00F46887">
            <w:pPr>
              <w:pStyle w:val="ListParagraph"/>
              <w:numPr>
                <w:ilvl w:val="0"/>
                <w:numId w:val="43"/>
              </w:numPr>
              <w:spacing w:after="60"/>
              <w:ind w:left="459"/>
              <w:jc w:val="both"/>
              <w:rPr>
                <w:rFonts w:eastAsia="Calibri"/>
                <w:noProof/>
                <w:lang w:val="lt-LT"/>
              </w:rPr>
            </w:pPr>
            <w:r w:rsidRPr="00EE5187">
              <w:rPr>
                <w:noProof/>
                <w:lang w:val="lt-LT"/>
              </w:rPr>
              <w:t>prekių (įskaitant jų sudedamąsias dalis, pakuotes) kilmė yra ar paslaugos teikiamos iš VPĮ 92 str. 15 d. numatytame sąraše nurodytų valstybių ar teritorijų;</w:t>
            </w:r>
          </w:p>
        </w:tc>
        <w:tc>
          <w:tcPr>
            <w:tcW w:w="283" w:type="dxa"/>
          </w:tcPr>
          <w:p w14:paraId="5D2E701C" w14:textId="77777777" w:rsidR="00F52787" w:rsidRPr="00EE5187" w:rsidRDefault="00F52787" w:rsidP="007418FA">
            <w:pPr>
              <w:spacing w:after="120" w:line="240" w:lineRule="auto"/>
              <w:ind w:left="1080"/>
              <w:jc w:val="both"/>
              <w:rPr>
                <w:rFonts w:eastAsia="Calibri"/>
                <w:noProof/>
                <w:lang w:val="lt-LT"/>
              </w:rPr>
            </w:pPr>
          </w:p>
        </w:tc>
        <w:tc>
          <w:tcPr>
            <w:tcW w:w="1742" w:type="dxa"/>
            <w:vMerge/>
          </w:tcPr>
          <w:p w14:paraId="5A6A3914" w14:textId="77777777" w:rsidR="00F52787" w:rsidRPr="00EE5187" w:rsidRDefault="00F52787" w:rsidP="007418FA">
            <w:pPr>
              <w:spacing w:after="120" w:line="240" w:lineRule="auto"/>
              <w:ind w:left="1080"/>
              <w:jc w:val="both"/>
              <w:rPr>
                <w:rFonts w:eastAsia="Calibri"/>
                <w:noProof/>
                <w:lang w:val="lt-LT"/>
              </w:rPr>
            </w:pPr>
          </w:p>
        </w:tc>
        <w:tc>
          <w:tcPr>
            <w:tcW w:w="708" w:type="dxa"/>
            <w:vMerge/>
          </w:tcPr>
          <w:p w14:paraId="55AF70C8" w14:textId="77777777" w:rsidR="00F52787" w:rsidRPr="00EE5187" w:rsidRDefault="00F52787" w:rsidP="00F46887">
            <w:pPr>
              <w:pStyle w:val="ListParagraph"/>
              <w:widowControl w:val="0"/>
              <w:numPr>
                <w:ilvl w:val="0"/>
                <w:numId w:val="19"/>
              </w:numPr>
              <w:spacing w:after="60" w:line="240" w:lineRule="auto"/>
              <w:ind w:left="1165"/>
              <w:jc w:val="both"/>
              <w:rPr>
                <w:noProof/>
                <w:lang w:val="lt-LT"/>
              </w:rPr>
            </w:pPr>
          </w:p>
        </w:tc>
        <w:tc>
          <w:tcPr>
            <w:tcW w:w="5181" w:type="dxa"/>
            <w:gridSpan w:val="5"/>
          </w:tcPr>
          <w:p w14:paraId="1FE1E40C" w14:textId="7A9C3523" w:rsidR="00F52787" w:rsidRPr="00EE5187" w:rsidRDefault="00F52787" w:rsidP="00006947">
            <w:pPr>
              <w:pStyle w:val="ListParagraph"/>
              <w:widowControl w:val="0"/>
              <w:numPr>
                <w:ilvl w:val="0"/>
                <w:numId w:val="44"/>
              </w:numPr>
              <w:spacing w:after="120" w:line="240" w:lineRule="auto"/>
              <w:ind w:left="453" w:hanging="357"/>
              <w:jc w:val="both"/>
              <w:rPr>
                <w:rFonts w:eastAsia="Calibri"/>
                <w:noProof/>
                <w:lang w:val="lt-LT"/>
              </w:rPr>
            </w:pPr>
            <w:r w:rsidRPr="00EE5187">
              <w:rPr>
                <w:noProof/>
                <w:lang w:val="lt-LT"/>
              </w:rPr>
              <w:t>The goods (including their components and packaging) originate in, or the services are provided from, the countries or territories referred to in the list provided for in Article 92(15) of the PPL;</w:t>
            </w:r>
          </w:p>
        </w:tc>
      </w:tr>
      <w:tr w:rsidR="00F52787" w:rsidRPr="00EE5187" w14:paraId="51827180" w14:textId="485117FA" w:rsidTr="003E151D">
        <w:tc>
          <w:tcPr>
            <w:tcW w:w="1699" w:type="dxa"/>
            <w:vMerge/>
            <w:tcMar>
              <w:top w:w="28" w:type="dxa"/>
              <w:bottom w:w="28" w:type="dxa"/>
            </w:tcMar>
          </w:tcPr>
          <w:p w14:paraId="0E25E572" w14:textId="77777777" w:rsidR="00F52787" w:rsidRPr="00EE5187" w:rsidRDefault="00F52787" w:rsidP="007418FA">
            <w:pPr>
              <w:pStyle w:val="ListParagraph"/>
              <w:numPr>
                <w:ilvl w:val="0"/>
                <w:numId w:val="1"/>
              </w:numPr>
              <w:ind w:left="316" w:right="169" w:hanging="284"/>
              <w:rPr>
                <w:b/>
                <w:bCs/>
                <w:noProof/>
                <w:lang w:val="lt-LT"/>
              </w:rPr>
            </w:pPr>
          </w:p>
        </w:tc>
        <w:tc>
          <w:tcPr>
            <w:tcW w:w="710" w:type="dxa"/>
            <w:vMerge/>
          </w:tcPr>
          <w:p w14:paraId="4E62965C" w14:textId="77777777" w:rsidR="00F52787" w:rsidRPr="00EE5187" w:rsidRDefault="00F52787" w:rsidP="00F46887">
            <w:pPr>
              <w:pStyle w:val="ListParagraph"/>
              <w:numPr>
                <w:ilvl w:val="0"/>
                <w:numId w:val="17"/>
              </w:numPr>
              <w:spacing w:after="60"/>
              <w:ind w:left="1164"/>
              <w:jc w:val="both"/>
              <w:rPr>
                <w:noProof/>
                <w:lang w:val="lt-LT"/>
              </w:rPr>
            </w:pPr>
          </w:p>
        </w:tc>
        <w:tc>
          <w:tcPr>
            <w:tcW w:w="4780" w:type="dxa"/>
            <w:gridSpan w:val="5"/>
            <w:tcMar>
              <w:top w:w="28" w:type="dxa"/>
              <w:bottom w:w="28" w:type="dxa"/>
            </w:tcMar>
          </w:tcPr>
          <w:p w14:paraId="5EDFF9E3" w14:textId="312AB4B0" w:rsidR="00F52787" w:rsidRPr="00EE5187" w:rsidRDefault="00F52787" w:rsidP="00006947">
            <w:pPr>
              <w:pStyle w:val="ListParagraph"/>
              <w:numPr>
                <w:ilvl w:val="0"/>
                <w:numId w:val="43"/>
              </w:numPr>
              <w:spacing w:after="120"/>
              <w:ind w:left="453" w:hanging="357"/>
              <w:jc w:val="both"/>
              <w:rPr>
                <w:noProof/>
                <w:lang w:val="lt-LT"/>
              </w:rPr>
            </w:pPr>
            <w:r w:rsidRPr="00EE5187">
              <w:rPr>
                <w:noProof/>
                <w:lang w:val="lt-LT"/>
              </w:rPr>
              <w:t>Lietuvos Respublikos Vyriausybė, vadovaudamasi Nacionaliniam saugumui užtikrinti svarbių objektų apsaugos įstatyme įtvirtintais kriterijais, yra priėmusi sprendimą, patvirtinantį, kad 1) ir 2) papunkčiuose nurodyti subjektai ar su jais ketinamas sudaryti (sudarytas) sandoris neatitinka nacionalinio saugumo interesų;</w:t>
            </w:r>
          </w:p>
        </w:tc>
        <w:tc>
          <w:tcPr>
            <w:tcW w:w="283" w:type="dxa"/>
          </w:tcPr>
          <w:p w14:paraId="5AD11CE0" w14:textId="77777777" w:rsidR="00F52787" w:rsidRPr="00EE5187" w:rsidRDefault="00F52787" w:rsidP="007418FA">
            <w:pPr>
              <w:ind w:left="360"/>
              <w:jc w:val="both"/>
              <w:rPr>
                <w:noProof/>
                <w:lang w:val="lt-LT"/>
              </w:rPr>
            </w:pPr>
          </w:p>
        </w:tc>
        <w:tc>
          <w:tcPr>
            <w:tcW w:w="1742" w:type="dxa"/>
            <w:vMerge/>
          </w:tcPr>
          <w:p w14:paraId="6CE6A58E" w14:textId="77777777" w:rsidR="00F52787" w:rsidRPr="00EE5187" w:rsidRDefault="00F52787" w:rsidP="007418FA">
            <w:pPr>
              <w:ind w:left="360"/>
              <w:jc w:val="both"/>
              <w:rPr>
                <w:noProof/>
                <w:lang w:val="lt-LT"/>
              </w:rPr>
            </w:pPr>
          </w:p>
        </w:tc>
        <w:tc>
          <w:tcPr>
            <w:tcW w:w="708" w:type="dxa"/>
            <w:vMerge/>
          </w:tcPr>
          <w:p w14:paraId="7455AA37" w14:textId="77777777" w:rsidR="00F52787" w:rsidRPr="00EE5187" w:rsidRDefault="00F52787" w:rsidP="00F46887">
            <w:pPr>
              <w:pStyle w:val="ListParagraph"/>
              <w:widowControl w:val="0"/>
              <w:numPr>
                <w:ilvl w:val="0"/>
                <w:numId w:val="19"/>
              </w:numPr>
              <w:spacing w:after="60" w:line="240" w:lineRule="auto"/>
              <w:ind w:left="1165"/>
              <w:jc w:val="both"/>
              <w:rPr>
                <w:noProof/>
                <w:lang w:val="lt-LT"/>
              </w:rPr>
            </w:pPr>
          </w:p>
        </w:tc>
        <w:tc>
          <w:tcPr>
            <w:tcW w:w="5181" w:type="dxa"/>
            <w:gridSpan w:val="5"/>
          </w:tcPr>
          <w:p w14:paraId="6A11A3F1" w14:textId="654A741F" w:rsidR="00F52787" w:rsidRPr="00EE5187" w:rsidRDefault="00F52787" w:rsidP="00F46887">
            <w:pPr>
              <w:pStyle w:val="ListParagraph"/>
              <w:widowControl w:val="0"/>
              <w:numPr>
                <w:ilvl w:val="0"/>
                <w:numId w:val="44"/>
              </w:numPr>
              <w:spacing w:after="60" w:line="240" w:lineRule="auto"/>
              <w:ind w:left="459"/>
              <w:jc w:val="both"/>
              <w:rPr>
                <w:noProof/>
                <w:lang w:val="lt-LT"/>
              </w:rPr>
            </w:pPr>
            <w:r w:rsidRPr="00EE5187">
              <w:rPr>
                <w:noProof/>
                <w:lang w:val="lt-LT"/>
              </w:rPr>
              <w:t>The Government of the Republic of Lithuania, in accordance with the criteria set out in the Law on the Protection of Objects of Importance to Ensuring National Security, has adopted a decision confirming that the entities referred to in sub-paragraphs 1 and 2 or the transaction to be concluded or concluded with them are not in the interests of national security;</w:t>
            </w:r>
          </w:p>
        </w:tc>
      </w:tr>
      <w:tr w:rsidR="00F52787" w:rsidRPr="00EE5187" w14:paraId="6E2FAF82" w14:textId="4B385904" w:rsidTr="003E151D">
        <w:tc>
          <w:tcPr>
            <w:tcW w:w="1699" w:type="dxa"/>
            <w:vMerge/>
            <w:tcMar>
              <w:top w:w="28" w:type="dxa"/>
              <w:bottom w:w="28" w:type="dxa"/>
            </w:tcMar>
          </w:tcPr>
          <w:p w14:paraId="413A0DD7" w14:textId="77777777" w:rsidR="00F52787" w:rsidRPr="00EE5187" w:rsidRDefault="00F52787" w:rsidP="007418FA">
            <w:pPr>
              <w:pStyle w:val="ListParagraph"/>
              <w:numPr>
                <w:ilvl w:val="0"/>
                <w:numId w:val="1"/>
              </w:numPr>
              <w:ind w:left="316" w:right="169" w:hanging="284"/>
              <w:rPr>
                <w:b/>
                <w:bCs/>
                <w:noProof/>
                <w:lang w:val="lt-LT"/>
              </w:rPr>
            </w:pPr>
          </w:p>
        </w:tc>
        <w:tc>
          <w:tcPr>
            <w:tcW w:w="710" w:type="dxa"/>
            <w:vMerge/>
          </w:tcPr>
          <w:p w14:paraId="007EE5A3" w14:textId="77777777" w:rsidR="00F52787" w:rsidRPr="00EE5187" w:rsidRDefault="00F52787" w:rsidP="00F46887">
            <w:pPr>
              <w:pStyle w:val="ListParagraph"/>
              <w:numPr>
                <w:ilvl w:val="0"/>
                <w:numId w:val="17"/>
              </w:numPr>
              <w:spacing w:after="60"/>
              <w:ind w:left="1164"/>
              <w:jc w:val="both"/>
              <w:rPr>
                <w:noProof/>
                <w:lang w:val="lt-LT"/>
              </w:rPr>
            </w:pPr>
          </w:p>
        </w:tc>
        <w:tc>
          <w:tcPr>
            <w:tcW w:w="4780" w:type="dxa"/>
            <w:gridSpan w:val="5"/>
            <w:tcMar>
              <w:top w:w="28" w:type="dxa"/>
              <w:bottom w:w="28" w:type="dxa"/>
            </w:tcMar>
          </w:tcPr>
          <w:p w14:paraId="6B31BD15" w14:textId="01DFC46B" w:rsidR="00F52787" w:rsidRPr="00EE5187" w:rsidRDefault="00F52787" w:rsidP="00006947">
            <w:pPr>
              <w:pStyle w:val="ListParagraph"/>
              <w:numPr>
                <w:ilvl w:val="0"/>
                <w:numId w:val="43"/>
              </w:numPr>
              <w:spacing w:after="120"/>
              <w:ind w:left="453" w:hanging="357"/>
              <w:jc w:val="both"/>
              <w:rPr>
                <w:noProof/>
                <w:lang w:val="lt-LT"/>
              </w:rPr>
            </w:pPr>
            <w:r w:rsidRPr="00EE5187">
              <w:rPr>
                <w:noProof/>
                <w:lang w:val="lt-LT"/>
              </w:rPr>
              <w:t xml:space="preserve">KC turi kompetentingų institucijų patvirtintos informacijos, kad 1) ir 2) papunkčiuose nurodyti subjektai turi interesų, galinčių kelti grėsmę nacionaliniam saugumui.  </w:t>
            </w:r>
          </w:p>
        </w:tc>
        <w:tc>
          <w:tcPr>
            <w:tcW w:w="283" w:type="dxa"/>
          </w:tcPr>
          <w:p w14:paraId="6CE72880" w14:textId="77777777" w:rsidR="00F52787" w:rsidRPr="00EE5187" w:rsidRDefault="00F52787" w:rsidP="007418FA">
            <w:pPr>
              <w:ind w:left="360"/>
              <w:jc w:val="both"/>
              <w:rPr>
                <w:noProof/>
                <w:lang w:val="lt-LT"/>
              </w:rPr>
            </w:pPr>
          </w:p>
        </w:tc>
        <w:tc>
          <w:tcPr>
            <w:tcW w:w="1742" w:type="dxa"/>
            <w:vMerge/>
          </w:tcPr>
          <w:p w14:paraId="25AFDC0F" w14:textId="77777777" w:rsidR="00F52787" w:rsidRPr="00EE5187" w:rsidRDefault="00F52787" w:rsidP="007418FA">
            <w:pPr>
              <w:ind w:left="360"/>
              <w:jc w:val="both"/>
              <w:rPr>
                <w:noProof/>
                <w:lang w:val="lt-LT"/>
              </w:rPr>
            </w:pPr>
          </w:p>
        </w:tc>
        <w:tc>
          <w:tcPr>
            <w:tcW w:w="708" w:type="dxa"/>
            <w:vMerge/>
          </w:tcPr>
          <w:p w14:paraId="531442DE" w14:textId="77777777" w:rsidR="00F52787" w:rsidRPr="00EE5187" w:rsidRDefault="00F52787" w:rsidP="00F46887">
            <w:pPr>
              <w:pStyle w:val="ListParagraph"/>
              <w:widowControl w:val="0"/>
              <w:numPr>
                <w:ilvl w:val="0"/>
                <w:numId w:val="19"/>
              </w:numPr>
              <w:spacing w:after="60" w:line="240" w:lineRule="auto"/>
              <w:ind w:left="1165"/>
              <w:jc w:val="both"/>
              <w:rPr>
                <w:noProof/>
                <w:lang w:val="lt-LT"/>
              </w:rPr>
            </w:pPr>
          </w:p>
        </w:tc>
        <w:tc>
          <w:tcPr>
            <w:tcW w:w="5181" w:type="dxa"/>
            <w:gridSpan w:val="5"/>
          </w:tcPr>
          <w:p w14:paraId="4BBBCBAA" w14:textId="63085E3D" w:rsidR="00F52787" w:rsidRPr="00EE5187" w:rsidRDefault="00F52787" w:rsidP="00F46887">
            <w:pPr>
              <w:pStyle w:val="ListParagraph"/>
              <w:widowControl w:val="0"/>
              <w:numPr>
                <w:ilvl w:val="0"/>
                <w:numId w:val="44"/>
              </w:numPr>
              <w:spacing w:after="60" w:line="240" w:lineRule="auto"/>
              <w:ind w:left="459"/>
              <w:jc w:val="both"/>
              <w:rPr>
                <w:noProof/>
                <w:lang w:val="lt-LT"/>
              </w:rPr>
            </w:pPr>
            <w:r w:rsidRPr="00EE5187">
              <w:rPr>
                <w:noProof/>
                <w:lang w:val="lt-LT"/>
              </w:rPr>
              <w:t xml:space="preserve">The KC has information, confirmed by the competent authorities, that the entities referred to in sub-paragraphs 1 and 2 above have interests which may be prejudicial to national security;  </w:t>
            </w:r>
          </w:p>
        </w:tc>
      </w:tr>
      <w:tr w:rsidR="00F52787" w:rsidRPr="00EE5187" w14:paraId="57F002C4" w14:textId="338DD657" w:rsidTr="003E151D">
        <w:tc>
          <w:tcPr>
            <w:tcW w:w="1699" w:type="dxa"/>
            <w:vMerge/>
            <w:tcMar>
              <w:top w:w="28" w:type="dxa"/>
              <w:bottom w:w="28" w:type="dxa"/>
            </w:tcMar>
          </w:tcPr>
          <w:p w14:paraId="366D092F" w14:textId="77777777" w:rsidR="00F52787" w:rsidRPr="00EE5187" w:rsidRDefault="00F52787" w:rsidP="007418FA">
            <w:pPr>
              <w:pStyle w:val="ListParagraph"/>
              <w:numPr>
                <w:ilvl w:val="0"/>
                <w:numId w:val="1"/>
              </w:numPr>
              <w:ind w:left="316" w:right="169" w:hanging="284"/>
              <w:rPr>
                <w:b/>
                <w:bCs/>
                <w:noProof/>
                <w:lang w:val="lt-LT"/>
              </w:rPr>
            </w:pPr>
          </w:p>
        </w:tc>
        <w:tc>
          <w:tcPr>
            <w:tcW w:w="710" w:type="dxa"/>
            <w:vMerge/>
          </w:tcPr>
          <w:p w14:paraId="2C44D852" w14:textId="77777777" w:rsidR="00F52787" w:rsidRPr="00EE5187" w:rsidRDefault="00F52787" w:rsidP="00F46887">
            <w:pPr>
              <w:pStyle w:val="ListParagraph"/>
              <w:numPr>
                <w:ilvl w:val="0"/>
                <w:numId w:val="17"/>
              </w:numPr>
              <w:spacing w:after="60"/>
              <w:ind w:left="1164"/>
              <w:jc w:val="both"/>
              <w:rPr>
                <w:noProof/>
                <w:lang w:val="lt-LT"/>
              </w:rPr>
            </w:pPr>
          </w:p>
        </w:tc>
        <w:tc>
          <w:tcPr>
            <w:tcW w:w="4780" w:type="dxa"/>
            <w:gridSpan w:val="5"/>
            <w:tcMar>
              <w:top w:w="28" w:type="dxa"/>
              <w:bottom w:w="28" w:type="dxa"/>
            </w:tcMar>
          </w:tcPr>
          <w:p w14:paraId="10062CC4" w14:textId="7599E721" w:rsidR="00F52787" w:rsidRPr="00EE5187" w:rsidRDefault="00F52787" w:rsidP="00F46887">
            <w:pPr>
              <w:pStyle w:val="ListParagraph"/>
              <w:numPr>
                <w:ilvl w:val="0"/>
                <w:numId w:val="43"/>
              </w:numPr>
              <w:spacing w:after="60"/>
              <w:ind w:left="459"/>
              <w:jc w:val="both"/>
              <w:rPr>
                <w:noProof/>
                <w:lang w:val="lt-LT"/>
              </w:rPr>
            </w:pPr>
            <w:r w:rsidRPr="00EE5187">
              <w:rPr>
                <w:noProof/>
                <w:lang w:val="lt-LT"/>
              </w:rPr>
              <w:t>tiekėjas, jo subtiekėjas, ūkio subjektas, kurio pajėgumais remiamasi, vykdo veiklą šio įstatymo 92 str. 15 d. numatytame sąraše nurodytose valstybėse ar teritorijose arba yra ūkio subjektų grupės, kurios bet kuris narys vykdo veiklą šio įstatymo 92 str. 15 d.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283" w:type="dxa"/>
          </w:tcPr>
          <w:p w14:paraId="6322387F" w14:textId="77777777" w:rsidR="00F52787" w:rsidRPr="00EE5187" w:rsidRDefault="00F52787" w:rsidP="007418FA">
            <w:pPr>
              <w:ind w:left="360"/>
              <w:jc w:val="both"/>
              <w:rPr>
                <w:noProof/>
                <w:lang w:val="lt-LT"/>
              </w:rPr>
            </w:pPr>
          </w:p>
        </w:tc>
        <w:tc>
          <w:tcPr>
            <w:tcW w:w="1742" w:type="dxa"/>
            <w:vMerge/>
          </w:tcPr>
          <w:p w14:paraId="7C59472A" w14:textId="77777777" w:rsidR="00F52787" w:rsidRPr="00EE5187" w:rsidRDefault="00F52787" w:rsidP="007418FA">
            <w:pPr>
              <w:ind w:left="360"/>
              <w:jc w:val="both"/>
              <w:rPr>
                <w:noProof/>
                <w:lang w:val="lt-LT"/>
              </w:rPr>
            </w:pPr>
          </w:p>
        </w:tc>
        <w:tc>
          <w:tcPr>
            <w:tcW w:w="708" w:type="dxa"/>
            <w:vMerge/>
          </w:tcPr>
          <w:p w14:paraId="391C4EBA" w14:textId="77777777" w:rsidR="00F52787" w:rsidRPr="00EE5187" w:rsidRDefault="00F52787" w:rsidP="00F46887">
            <w:pPr>
              <w:pStyle w:val="ListParagraph"/>
              <w:widowControl w:val="0"/>
              <w:numPr>
                <w:ilvl w:val="0"/>
                <w:numId w:val="19"/>
              </w:numPr>
              <w:spacing w:after="60" w:line="240" w:lineRule="auto"/>
              <w:ind w:left="1165"/>
              <w:jc w:val="both"/>
              <w:rPr>
                <w:noProof/>
                <w:lang w:val="lt-LT"/>
              </w:rPr>
            </w:pPr>
          </w:p>
        </w:tc>
        <w:tc>
          <w:tcPr>
            <w:tcW w:w="5181" w:type="dxa"/>
            <w:gridSpan w:val="5"/>
          </w:tcPr>
          <w:p w14:paraId="63649C46" w14:textId="2C830324" w:rsidR="00F52787" w:rsidRPr="00EE5187" w:rsidRDefault="00F52787" w:rsidP="00006947">
            <w:pPr>
              <w:pStyle w:val="ListParagraph"/>
              <w:widowControl w:val="0"/>
              <w:numPr>
                <w:ilvl w:val="0"/>
                <w:numId w:val="44"/>
              </w:numPr>
              <w:spacing w:after="120" w:line="240" w:lineRule="auto"/>
              <w:ind w:left="453" w:hanging="357"/>
              <w:jc w:val="both"/>
              <w:rPr>
                <w:noProof/>
                <w:lang w:val="lt-LT"/>
              </w:rPr>
            </w:pPr>
            <w:r w:rsidRPr="00EE5187">
              <w:rPr>
                <w:noProof/>
                <w:lang w:val="lt-LT"/>
              </w:rPr>
              <w:t>The supplier, its sub-supplier, the economic operator whose capacity is relied upon operates in the countries or territories referred to in the list provided for in Article 92(15) of this Law or is a member of a group of economic operators any of whose members operates in the countries or territories referred to in the list provided for in Article 92(15) of this Law, a member of the group of economic operators, or its head, other member of the management or supervisory body, or any other person(s) having the right to represent or control the supplier, sub-supplier, economic operator whose capacities are relied upon, or to take a decision on its behalf, or to enter into a transaction, and is thus involved in the activities of such groups of economic operators and/or of economic operators.</w:t>
            </w:r>
          </w:p>
        </w:tc>
      </w:tr>
      <w:tr w:rsidR="00957259" w:rsidRPr="00EE5187" w14:paraId="12FAE893" w14:textId="4EC9FE10" w:rsidTr="003E151D">
        <w:tc>
          <w:tcPr>
            <w:tcW w:w="1699" w:type="dxa"/>
            <w:vMerge/>
            <w:tcMar>
              <w:top w:w="28" w:type="dxa"/>
              <w:bottom w:w="28" w:type="dxa"/>
            </w:tcMar>
          </w:tcPr>
          <w:p w14:paraId="60128928" w14:textId="77777777" w:rsidR="00957259" w:rsidRPr="00EE5187" w:rsidRDefault="00957259" w:rsidP="00764ABE">
            <w:pPr>
              <w:pStyle w:val="ListParagraph"/>
              <w:numPr>
                <w:ilvl w:val="0"/>
                <w:numId w:val="1"/>
              </w:numPr>
              <w:ind w:left="316" w:right="169" w:hanging="284"/>
              <w:rPr>
                <w:b/>
                <w:bCs/>
                <w:noProof/>
                <w:lang w:val="lt-LT"/>
              </w:rPr>
            </w:pPr>
          </w:p>
        </w:tc>
        <w:tc>
          <w:tcPr>
            <w:tcW w:w="710" w:type="dxa"/>
          </w:tcPr>
          <w:p w14:paraId="27ED8C33" w14:textId="77777777" w:rsidR="00957259" w:rsidRPr="00EE5187" w:rsidRDefault="00957259" w:rsidP="00764AB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224A5D6" w14:textId="21E34C29" w:rsidR="00957259" w:rsidRPr="00EE5187" w:rsidRDefault="00957259" w:rsidP="00F52787">
            <w:pPr>
              <w:spacing w:after="60"/>
              <w:ind w:left="34"/>
              <w:jc w:val="both"/>
              <w:rPr>
                <w:rFonts w:eastAsia="Calibri"/>
                <w:noProof/>
                <w:lang w:val="lt-LT"/>
              </w:rPr>
            </w:pPr>
            <w:r w:rsidRPr="00EE5187">
              <w:rPr>
                <w:noProof/>
                <w:lang w:val="lt-LT"/>
              </w:rPr>
              <w:t xml:space="preserve">KC, tikrindamas Paraiškos atitiktį 21.1 punkto reikalavimams, iš tiekėjo reikalauja pateikti deklaraciją (SPS priedas Nr. V. „Bendra nac. saugumo reikalavimų </w:t>
            </w:r>
            <w:r w:rsidRPr="00EE5187">
              <w:rPr>
                <w:noProof/>
                <w:lang w:val="lt-LT"/>
              </w:rPr>
              <w:lastRenderedPageBreak/>
              <w:t>atitikties deklaracija“). Jeigu KC kyla abejonių dėl tiekėjo nurodytos informacijos teisingumo, KC prašys ekonomiškai naudingiausią Pasiūlymą pateikusio tiekėjo pateikti informaciją patvirtinančius VPĮ 51 str. 12 d. nurodytus (vieną ar kelis) ar kitus KC priimtinus dokumentus ir (ar) paaiškinimus. KC šių dokumentų ir (ar) paaiškinimų gali paprašyti ir tiekėjų bet kuriuo pirkimo procedūros metu, jeigu tai būtina siekiant užtikrinti tinkamą pirkimo procedūros atlikimą.</w:t>
            </w:r>
          </w:p>
        </w:tc>
        <w:tc>
          <w:tcPr>
            <w:tcW w:w="283" w:type="dxa"/>
          </w:tcPr>
          <w:p w14:paraId="582A0776" w14:textId="77777777" w:rsidR="00957259" w:rsidRPr="00EE5187" w:rsidRDefault="00957259" w:rsidP="00764ABE">
            <w:pPr>
              <w:spacing w:after="120" w:line="240" w:lineRule="auto"/>
              <w:ind w:left="1080"/>
              <w:jc w:val="both"/>
              <w:rPr>
                <w:rFonts w:eastAsia="Calibri"/>
                <w:noProof/>
                <w:lang w:val="lt-LT"/>
              </w:rPr>
            </w:pPr>
          </w:p>
        </w:tc>
        <w:tc>
          <w:tcPr>
            <w:tcW w:w="1742" w:type="dxa"/>
            <w:vMerge/>
          </w:tcPr>
          <w:p w14:paraId="780461E8" w14:textId="77777777" w:rsidR="00957259" w:rsidRPr="00EE5187" w:rsidRDefault="00957259" w:rsidP="00764ABE">
            <w:pPr>
              <w:spacing w:after="120" w:line="240" w:lineRule="auto"/>
              <w:ind w:left="1080"/>
              <w:jc w:val="both"/>
              <w:rPr>
                <w:rFonts w:eastAsia="Calibri"/>
                <w:noProof/>
                <w:lang w:val="lt-LT"/>
              </w:rPr>
            </w:pPr>
          </w:p>
        </w:tc>
        <w:tc>
          <w:tcPr>
            <w:tcW w:w="708" w:type="dxa"/>
          </w:tcPr>
          <w:p w14:paraId="65973D21"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36248D12" w14:textId="2EED6DBA" w:rsidR="00957259" w:rsidRPr="00EE5187" w:rsidRDefault="00957259" w:rsidP="00006947">
            <w:pPr>
              <w:widowControl w:val="0"/>
              <w:spacing w:after="120" w:line="240" w:lineRule="auto"/>
              <w:ind w:left="28"/>
              <w:jc w:val="both"/>
              <w:rPr>
                <w:rFonts w:eastAsia="Calibri"/>
                <w:noProof/>
                <w:lang w:val="lt-LT"/>
              </w:rPr>
            </w:pPr>
            <w:r w:rsidRPr="00EE5187">
              <w:rPr>
                <w:noProof/>
                <w:lang w:val="lt-LT"/>
              </w:rPr>
              <w:t xml:space="preserve">The KC, when verifying the compliance of the Application with the requirements of Clause 21.1, shall require the Supplier to submit a declaration (SPC Annex V "General Declaration of Conformity with the National Security Requirements"). If the </w:t>
            </w:r>
            <w:r w:rsidRPr="00EE5187">
              <w:rPr>
                <w:noProof/>
                <w:lang w:val="lt-LT"/>
              </w:rPr>
              <w:lastRenderedPageBreak/>
              <w:t>KC has doubts as to the correctness of the information provided by the Supplier, the KC will request the Supplier submitting the most economically advantageous tender to provide the documents and/or explanations referred to in Article 51(12) of the PPL (one or more) or other documents and/or explanations to the KC's satisfaction in support of the information. The KC may also request these documents and/or clarifications from Suppliers at any time during the procurement procedure if this is necessary to ensure the proper conduct of the procurement procedure.</w:t>
            </w:r>
          </w:p>
        </w:tc>
      </w:tr>
      <w:tr w:rsidR="00957259" w:rsidRPr="00EE5187" w14:paraId="2BC767FA" w14:textId="307653F0" w:rsidTr="003E151D">
        <w:tc>
          <w:tcPr>
            <w:tcW w:w="1699" w:type="dxa"/>
            <w:vMerge/>
            <w:tcMar>
              <w:top w:w="28" w:type="dxa"/>
              <w:bottom w:w="28" w:type="dxa"/>
            </w:tcMar>
          </w:tcPr>
          <w:p w14:paraId="0BE912F5" w14:textId="77777777" w:rsidR="00957259" w:rsidRPr="00EE5187" w:rsidRDefault="00957259" w:rsidP="00764ABE">
            <w:pPr>
              <w:pStyle w:val="ListParagraph"/>
              <w:numPr>
                <w:ilvl w:val="0"/>
                <w:numId w:val="1"/>
              </w:numPr>
              <w:ind w:left="316" w:right="169" w:hanging="284"/>
              <w:rPr>
                <w:b/>
                <w:bCs/>
                <w:noProof/>
                <w:lang w:val="lt-LT"/>
              </w:rPr>
            </w:pPr>
          </w:p>
        </w:tc>
        <w:tc>
          <w:tcPr>
            <w:tcW w:w="710" w:type="dxa"/>
          </w:tcPr>
          <w:p w14:paraId="222E1099" w14:textId="77777777" w:rsidR="00957259" w:rsidRPr="00EE5187" w:rsidRDefault="00957259" w:rsidP="00764AB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788F263" w14:textId="17D359F0" w:rsidR="00957259" w:rsidRPr="00EE5187" w:rsidRDefault="00957259" w:rsidP="00F52787">
            <w:pPr>
              <w:spacing w:after="60"/>
              <w:ind w:left="34"/>
              <w:jc w:val="both"/>
              <w:rPr>
                <w:rFonts w:eastAsia="Calibri"/>
                <w:noProof/>
                <w:lang w:val="lt-LT"/>
              </w:rPr>
            </w:pPr>
            <w:r w:rsidRPr="00EE5187">
              <w:rPr>
                <w:noProof/>
                <w:lang w:val="lt-LT"/>
              </w:rPr>
              <w:t>Jei SPS nurodoma, kad pirkime bus tikrinamas atitikimas VPĮ 37 str. 8 d. / PĮ 50 str. 8 d. reikalavimams, tiekėjo siūlomos prekės (įskaitant jų gamintojus), paslaugos ar darbai turi nekelti grėsmės nacionaliniam saugumui. Laikoma, kad tiekėjo siūlomos prekės (įskaitant jų gamintojus), paslaugos ar darbai kelia grėsmę nacionaliniam saugumui, kai Lietuvos Respublikos Vyriausybė yra priėmusi sprendimą, patvirtinantį, kad ketinamas sudaryti sandoris neatitinka nacionalinio saugumo interesų vadovaujantis Nacionaliniam saugumui užtikrinti svarbių objektų apsaugos įstatymu. Pirkimo metu atliekant patikrą dėl atitikties nacionalinio saugumo interesams, tiekėjas turės pateikti tokiai patikrai atlikti reikalingus dokumentus.</w:t>
            </w:r>
          </w:p>
        </w:tc>
        <w:tc>
          <w:tcPr>
            <w:tcW w:w="283" w:type="dxa"/>
          </w:tcPr>
          <w:p w14:paraId="2196B5EF" w14:textId="77777777" w:rsidR="00957259" w:rsidRPr="00EE5187" w:rsidRDefault="00957259" w:rsidP="00764ABE">
            <w:pPr>
              <w:spacing w:after="120" w:line="240" w:lineRule="auto"/>
              <w:ind w:left="1080"/>
              <w:jc w:val="both"/>
              <w:rPr>
                <w:rFonts w:eastAsia="Calibri"/>
                <w:noProof/>
                <w:lang w:val="lt-LT"/>
              </w:rPr>
            </w:pPr>
          </w:p>
        </w:tc>
        <w:tc>
          <w:tcPr>
            <w:tcW w:w="1742" w:type="dxa"/>
            <w:vMerge/>
          </w:tcPr>
          <w:p w14:paraId="2866CC11" w14:textId="77777777" w:rsidR="00957259" w:rsidRPr="00EE5187" w:rsidRDefault="00957259" w:rsidP="00764ABE">
            <w:pPr>
              <w:spacing w:after="120" w:line="240" w:lineRule="auto"/>
              <w:ind w:left="1080"/>
              <w:jc w:val="both"/>
              <w:rPr>
                <w:rFonts w:eastAsia="Calibri"/>
                <w:noProof/>
                <w:lang w:val="lt-LT"/>
              </w:rPr>
            </w:pPr>
          </w:p>
        </w:tc>
        <w:tc>
          <w:tcPr>
            <w:tcW w:w="708" w:type="dxa"/>
          </w:tcPr>
          <w:p w14:paraId="723AC87E"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67EE6A5" w14:textId="3A65E624" w:rsidR="00957259" w:rsidRPr="00EE5187" w:rsidRDefault="00957259" w:rsidP="00F52787">
            <w:pPr>
              <w:widowControl w:val="0"/>
              <w:spacing w:after="60" w:line="240" w:lineRule="auto"/>
              <w:ind w:left="31"/>
              <w:jc w:val="both"/>
              <w:rPr>
                <w:rFonts w:eastAsia="Calibri"/>
                <w:noProof/>
                <w:lang w:val="lt-LT"/>
              </w:rPr>
            </w:pPr>
            <w:r w:rsidRPr="00EE5187">
              <w:rPr>
                <w:noProof/>
                <w:lang w:val="lt-LT"/>
              </w:rPr>
              <w:t>If the SPC specify that the procurement will be subject to a verification of compliance with the requirements of Article 37(8) of the PPL / Article 50(8) of the PL, the goods (including their manufacturers), services or works proposed by the Supplier must not constitute a threat to national security. The goods (including their manufacturers), services or works offered by the Supplier shall be deemed to pose a threat to national security when the Government of the Republic of Lithuania has adopted a decision confirming that the intended transaction is not in the interest of national security in accordance with the Law on the Protection of Objects of Importance to Ensuring National Security. In the event of a verification of compliance with national security interests during the procurement procedure, the Supplier will be required to provide documents necessary for such verification.</w:t>
            </w:r>
          </w:p>
        </w:tc>
      </w:tr>
      <w:tr w:rsidR="00F52787" w:rsidRPr="00EE5187" w14:paraId="71B57786" w14:textId="77777777" w:rsidTr="003E151D">
        <w:tc>
          <w:tcPr>
            <w:tcW w:w="1699" w:type="dxa"/>
            <w:vMerge/>
            <w:tcMar>
              <w:top w:w="28" w:type="dxa"/>
              <w:bottom w:w="28" w:type="dxa"/>
            </w:tcMar>
          </w:tcPr>
          <w:p w14:paraId="43EB9534" w14:textId="77777777" w:rsidR="00F52787" w:rsidRPr="00EE5187" w:rsidRDefault="00F52787" w:rsidP="00764ABE">
            <w:pPr>
              <w:pStyle w:val="ListParagraph"/>
              <w:ind w:left="316" w:right="169"/>
              <w:rPr>
                <w:b/>
                <w:bCs/>
                <w:noProof/>
                <w:lang w:val="lt-LT"/>
              </w:rPr>
            </w:pPr>
          </w:p>
        </w:tc>
        <w:tc>
          <w:tcPr>
            <w:tcW w:w="710" w:type="dxa"/>
            <w:vMerge w:val="restart"/>
          </w:tcPr>
          <w:p w14:paraId="1DFD8FE2" w14:textId="77777777" w:rsidR="00F52787" w:rsidRPr="00EE5187" w:rsidRDefault="00F52787" w:rsidP="00764AB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FC7C222" w14:textId="0B4CD7C0" w:rsidR="00F52787" w:rsidRPr="00EE5187" w:rsidRDefault="00F52787" w:rsidP="00F52787">
            <w:pPr>
              <w:spacing w:after="60"/>
              <w:ind w:left="34"/>
              <w:jc w:val="both"/>
              <w:rPr>
                <w:rFonts w:eastAsia="Calibri"/>
                <w:noProof/>
                <w:lang w:val="lt-LT"/>
              </w:rPr>
            </w:pPr>
            <w:r w:rsidRPr="00EE5187">
              <w:rPr>
                <w:noProof/>
                <w:lang w:val="lt-LT"/>
              </w:rPr>
              <w:t xml:space="preserve">Jei SPS nurodoma, kad pirkime bus tikrinamas atitikimas VPĮ 37 str. 9 d. / PĮ 50 str. 9 d. ir VPĮ 47 str. 9 d. reikalavimams Tiekėjo siūlomos prekės ar paslaugos, </w:t>
            </w:r>
            <w:r w:rsidRPr="00EE5187">
              <w:rPr>
                <w:noProof/>
                <w:u w:val="single"/>
                <w:lang w:val="lt-LT"/>
              </w:rPr>
              <w:t>kurių BVPŽ kodai nurodyti VPĮ 92 str. 13 d. numatytame sąraše</w:t>
            </w:r>
            <w:r w:rsidRPr="00EE5187">
              <w:rPr>
                <w:noProof/>
                <w:lang w:val="lt-LT"/>
              </w:rPr>
              <w:t>, turi nekelti grėsmės nacionaliniam saugumui. Laikoma, kad tiekėjo siūlomos prekės ar paslaugos kelia grėsmę nacionaliniam saugumui, kai:</w:t>
            </w:r>
          </w:p>
        </w:tc>
        <w:tc>
          <w:tcPr>
            <w:tcW w:w="283" w:type="dxa"/>
          </w:tcPr>
          <w:p w14:paraId="6D6F6ED0" w14:textId="77777777" w:rsidR="00F52787" w:rsidRPr="00EE5187" w:rsidRDefault="00F52787" w:rsidP="00764ABE">
            <w:pPr>
              <w:spacing w:after="120" w:line="240" w:lineRule="auto"/>
              <w:ind w:left="1080"/>
              <w:jc w:val="both"/>
              <w:rPr>
                <w:rFonts w:eastAsia="Calibri"/>
                <w:noProof/>
                <w:lang w:val="lt-LT"/>
              </w:rPr>
            </w:pPr>
          </w:p>
        </w:tc>
        <w:tc>
          <w:tcPr>
            <w:tcW w:w="1742" w:type="dxa"/>
          </w:tcPr>
          <w:p w14:paraId="66FB00F2" w14:textId="77777777" w:rsidR="00F52787" w:rsidRPr="00EE5187" w:rsidRDefault="00F52787" w:rsidP="00764ABE">
            <w:pPr>
              <w:spacing w:after="120" w:line="240" w:lineRule="auto"/>
              <w:ind w:left="1080"/>
              <w:jc w:val="both"/>
              <w:rPr>
                <w:rFonts w:eastAsia="Calibri"/>
                <w:noProof/>
                <w:lang w:val="lt-LT"/>
              </w:rPr>
            </w:pPr>
          </w:p>
        </w:tc>
        <w:tc>
          <w:tcPr>
            <w:tcW w:w="708" w:type="dxa"/>
            <w:vMerge w:val="restart"/>
          </w:tcPr>
          <w:p w14:paraId="0CDCEED4" w14:textId="77777777" w:rsidR="00F52787" w:rsidRPr="00EE5187" w:rsidRDefault="00F52787"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6602698" w14:textId="28883819" w:rsidR="00F52787" w:rsidRPr="00EE5187" w:rsidRDefault="00F52787" w:rsidP="00F52787">
            <w:pPr>
              <w:widowControl w:val="0"/>
              <w:spacing w:after="60" w:line="240" w:lineRule="auto"/>
              <w:ind w:left="31"/>
              <w:jc w:val="both"/>
              <w:rPr>
                <w:rFonts w:eastAsia="Calibri"/>
                <w:noProof/>
                <w:lang w:val="lt-LT"/>
              </w:rPr>
            </w:pPr>
            <w:r w:rsidRPr="00EE5187">
              <w:rPr>
                <w:noProof/>
                <w:lang w:val="lt-LT"/>
              </w:rPr>
              <w:t xml:space="preserve">If the SPC specify that the procurement will be subject to a verification of compliance with the requirements of Article 37(8) of the PPL / Article 50(8) of the PL, the goods (including their manufacturers), services or works proposed by the Supplier, </w:t>
            </w:r>
            <w:r w:rsidRPr="00EE5187">
              <w:rPr>
                <w:noProof/>
                <w:u w:val="single"/>
                <w:lang w:val="lt-LT"/>
              </w:rPr>
              <w:t>the CPV codes of which are given in Article 92(13) of the PPL</w:t>
            </w:r>
            <w:r w:rsidRPr="00EE5187">
              <w:rPr>
                <w:noProof/>
                <w:lang w:val="lt-LT"/>
              </w:rPr>
              <w:t>, must not constitute a threat to national security. Goods or services offered by the supplier are deemed to constitute a threat to national security when:</w:t>
            </w:r>
          </w:p>
        </w:tc>
      </w:tr>
      <w:tr w:rsidR="00F52787" w:rsidRPr="00EE5187" w14:paraId="325E9968" w14:textId="77777777" w:rsidTr="003E151D">
        <w:tc>
          <w:tcPr>
            <w:tcW w:w="1699" w:type="dxa"/>
            <w:vMerge/>
            <w:tcMar>
              <w:top w:w="28" w:type="dxa"/>
              <w:bottom w:w="28" w:type="dxa"/>
            </w:tcMar>
          </w:tcPr>
          <w:p w14:paraId="59B73582" w14:textId="77777777" w:rsidR="00F52787" w:rsidRPr="00EE5187" w:rsidRDefault="00F52787" w:rsidP="009F6E1C">
            <w:pPr>
              <w:pStyle w:val="ListParagraph"/>
              <w:ind w:left="316" w:right="169"/>
              <w:rPr>
                <w:b/>
                <w:bCs/>
                <w:noProof/>
                <w:lang w:val="lt-LT"/>
              </w:rPr>
            </w:pPr>
          </w:p>
        </w:tc>
        <w:tc>
          <w:tcPr>
            <w:tcW w:w="710" w:type="dxa"/>
            <w:vMerge/>
          </w:tcPr>
          <w:p w14:paraId="36CCDCA6" w14:textId="77777777" w:rsidR="00F52787" w:rsidRPr="00EE5187" w:rsidRDefault="00F52787" w:rsidP="00F46887">
            <w:pPr>
              <w:pStyle w:val="ListParagraph"/>
              <w:numPr>
                <w:ilvl w:val="0"/>
                <w:numId w:val="18"/>
              </w:numPr>
              <w:spacing w:after="60"/>
              <w:ind w:left="1164" w:hanging="283"/>
              <w:contextualSpacing w:val="0"/>
              <w:jc w:val="both"/>
              <w:rPr>
                <w:noProof/>
                <w:lang w:val="lt-LT"/>
              </w:rPr>
            </w:pPr>
          </w:p>
        </w:tc>
        <w:tc>
          <w:tcPr>
            <w:tcW w:w="4780" w:type="dxa"/>
            <w:gridSpan w:val="5"/>
            <w:tcMar>
              <w:top w:w="28" w:type="dxa"/>
              <w:bottom w:w="28" w:type="dxa"/>
            </w:tcMar>
          </w:tcPr>
          <w:p w14:paraId="648C905E" w14:textId="2C7244F9" w:rsidR="00F52787" w:rsidRPr="00EE5187" w:rsidRDefault="00F52787" w:rsidP="00431935">
            <w:pPr>
              <w:pStyle w:val="ListParagraph"/>
              <w:widowControl w:val="0"/>
              <w:numPr>
                <w:ilvl w:val="0"/>
                <w:numId w:val="45"/>
              </w:numPr>
              <w:spacing w:after="60"/>
              <w:ind w:left="318" w:hanging="284"/>
              <w:jc w:val="both"/>
              <w:rPr>
                <w:rFonts w:eastAsia="Calibri"/>
                <w:noProof/>
                <w:lang w:val="lt-LT"/>
              </w:rPr>
            </w:pPr>
            <w:r w:rsidRPr="00EE5187">
              <w:rPr>
                <w:noProof/>
                <w:lang w:val="lt-LT"/>
              </w:rPr>
              <w:t>prekių gamintojas ar jį kontroliuojantis asmuo yra registruoti (jeigu gamintojas ar jį kontroliuojantis asmuo yra fizinis asmuo – nuolat gyvenantis ar turintis pilietybę) VPĮ 92 str. 14 d. numatytame sąraše nurodytose valstybėse ar teritorijose;</w:t>
            </w:r>
          </w:p>
        </w:tc>
        <w:tc>
          <w:tcPr>
            <w:tcW w:w="283" w:type="dxa"/>
          </w:tcPr>
          <w:p w14:paraId="7F8B65AC" w14:textId="77777777" w:rsidR="00F52787" w:rsidRPr="00EE5187" w:rsidRDefault="00F52787" w:rsidP="009F6E1C">
            <w:pPr>
              <w:spacing w:after="120" w:line="240" w:lineRule="auto"/>
              <w:ind w:left="1080"/>
              <w:jc w:val="both"/>
              <w:rPr>
                <w:rFonts w:eastAsia="Calibri"/>
                <w:noProof/>
                <w:lang w:val="lt-LT"/>
              </w:rPr>
            </w:pPr>
          </w:p>
        </w:tc>
        <w:tc>
          <w:tcPr>
            <w:tcW w:w="1742" w:type="dxa"/>
          </w:tcPr>
          <w:p w14:paraId="21C87D89" w14:textId="77777777" w:rsidR="00F52787" w:rsidRPr="00EE5187" w:rsidRDefault="00F52787" w:rsidP="009F6E1C">
            <w:pPr>
              <w:spacing w:after="120" w:line="240" w:lineRule="auto"/>
              <w:ind w:left="1080"/>
              <w:jc w:val="both"/>
              <w:rPr>
                <w:rFonts w:eastAsia="Calibri"/>
                <w:noProof/>
                <w:lang w:val="lt-LT"/>
              </w:rPr>
            </w:pPr>
          </w:p>
        </w:tc>
        <w:tc>
          <w:tcPr>
            <w:tcW w:w="708" w:type="dxa"/>
            <w:vMerge/>
          </w:tcPr>
          <w:p w14:paraId="7F8C6509" w14:textId="77777777" w:rsidR="00F52787" w:rsidRPr="00EE5187" w:rsidRDefault="00F52787" w:rsidP="00F46887">
            <w:pPr>
              <w:pStyle w:val="ListParagraph"/>
              <w:widowControl w:val="0"/>
              <w:numPr>
                <w:ilvl w:val="0"/>
                <w:numId w:val="20"/>
              </w:numPr>
              <w:spacing w:after="60" w:line="240" w:lineRule="auto"/>
              <w:ind w:left="1165" w:hanging="283"/>
              <w:contextualSpacing w:val="0"/>
              <w:jc w:val="both"/>
              <w:rPr>
                <w:noProof/>
                <w:lang w:val="lt-LT"/>
              </w:rPr>
            </w:pPr>
          </w:p>
        </w:tc>
        <w:tc>
          <w:tcPr>
            <w:tcW w:w="5181" w:type="dxa"/>
            <w:gridSpan w:val="5"/>
          </w:tcPr>
          <w:p w14:paraId="2384A299" w14:textId="78E18A87" w:rsidR="00F52787" w:rsidRPr="00EE5187" w:rsidRDefault="00F52787" w:rsidP="00F46887">
            <w:pPr>
              <w:pStyle w:val="ListParagraph"/>
              <w:widowControl w:val="0"/>
              <w:numPr>
                <w:ilvl w:val="0"/>
                <w:numId w:val="46"/>
              </w:numPr>
              <w:spacing w:after="60" w:line="240" w:lineRule="auto"/>
              <w:ind w:left="317" w:hanging="283"/>
              <w:jc w:val="both"/>
              <w:rPr>
                <w:rFonts w:eastAsia="Calibri"/>
                <w:noProof/>
                <w:lang w:val="lt-LT"/>
              </w:rPr>
            </w:pPr>
            <w:r w:rsidRPr="00EE5187">
              <w:rPr>
                <w:noProof/>
                <w:lang w:val="lt-LT"/>
              </w:rPr>
              <w:t>the manufacturer of the goods or the person controlling it is registered (if the manufacturer or the person controlling it is a natural person, he/she is a resident or a national) in the countries or territories referred to in the list provided in Article 92(14) of the PPL;</w:t>
            </w:r>
          </w:p>
        </w:tc>
      </w:tr>
      <w:tr w:rsidR="00957259" w:rsidRPr="00EE5187" w14:paraId="01B84B20" w14:textId="77777777" w:rsidTr="003E151D">
        <w:tc>
          <w:tcPr>
            <w:tcW w:w="1699" w:type="dxa"/>
            <w:vMerge/>
            <w:tcMar>
              <w:top w:w="28" w:type="dxa"/>
              <w:bottom w:w="28" w:type="dxa"/>
            </w:tcMar>
          </w:tcPr>
          <w:p w14:paraId="7C469B69" w14:textId="77777777" w:rsidR="00957259" w:rsidRPr="00EE5187" w:rsidRDefault="00957259" w:rsidP="009F6E1C">
            <w:pPr>
              <w:pStyle w:val="ListParagraph"/>
              <w:ind w:left="316" w:right="169"/>
              <w:rPr>
                <w:b/>
                <w:bCs/>
                <w:noProof/>
                <w:lang w:val="lt-LT"/>
              </w:rPr>
            </w:pPr>
          </w:p>
        </w:tc>
        <w:tc>
          <w:tcPr>
            <w:tcW w:w="710" w:type="dxa"/>
          </w:tcPr>
          <w:p w14:paraId="48B6BC92" w14:textId="77777777" w:rsidR="00957259" w:rsidRPr="00EE5187" w:rsidRDefault="00957259" w:rsidP="00F46887">
            <w:pPr>
              <w:pStyle w:val="ListParagraph"/>
              <w:numPr>
                <w:ilvl w:val="0"/>
                <w:numId w:val="18"/>
              </w:numPr>
              <w:spacing w:after="60"/>
              <w:ind w:left="1164" w:hanging="283"/>
              <w:contextualSpacing w:val="0"/>
              <w:jc w:val="both"/>
              <w:rPr>
                <w:noProof/>
                <w:lang w:val="lt-LT"/>
              </w:rPr>
            </w:pPr>
          </w:p>
        </w:tc>
        <w:tc>
          <w:tcPr>
            <w:tcW w:w="4780" w:type="dxa"/>
            <w:gridSpan w:val="5"/>
            <w:tcMar>
              <w:top w:w="28" w:type="dxa"/>
              <w:bottom w:w="28" w:type="dxa"/>
            </w:tcMar>
          </w:tcPr>
          <w:p w14:paraId="3BC4FB03" w14:textId="75EE0EB2" w:rsidR="00957259" w:rsidRPr="00EE5187" w:rsidRDefault="00957259" w:rsidP="00F46887">
            <w:pPr>
              <w:pStyle w:val="ListParagraph"/>
              <w:numPr>
                <w:ilvl w:val="0"/>
                <w:numId w:val="45"/>
              </w:numPr>
              <w:spacing w:after="60"/>
              <w:ind w:left="317" w:hanging="284"/>
              <w:jc w:val="both"/>
              <w:rPr>
                <w:rFonts w:eastAsia="Calibri"/>
                <w:noProof/>
                <w:lang w:val="lt-LT"/>
              </w:rPr>
            </w:pPr>
            <w:r w:rsidRPr="00EE5187">
              <w:rPr>
                <w:noProof/>
                <w:lang w:val="lt-LT"/>
              </w:rPr>
              <w:t>paslaugų teikimas būtų vykdomas iš VPĮ 92 str. 14 d. numatytame sąraše nurodytų valstybių ar teritorijų.</w:t>
            </w:r>
          </w:p>
        </w:tc>
        <w:tc>
          <w:tcPr>
            <w:tcW w:w="283" w:type="dxa"/>
          </w:tcPr>
          <w:p w14:paraId="0EDE8346" w14:textId="77777777" w:rsidR="00957259" w:rsidRPr="00EE5187" w:rsidRDefault="00957259" w:rsidP="009F6E1C">
            <w:pPr>
              <w:spacing w:after="120" w:line="240" w:lineRule="auto"/>
              <w:ind w:left="1080"/>
              <w:jc w:val="both"/>
              <w:rPr>
                <w:rFonts w:eastAsia="Calibri"/>
                <w:noProof/>
                <w:lang w:val="lt-LT"/>
              </w:rPr>
            </w:pPr>
          </w:p>
        </w:tc>
        <w:tc>
          <w:tcPr>
            <w:tcW w:w="1742" w:type="dxa"/>
          </w:tcPr>
          <w:p w14:paraId="095EDE76" w14:textId="77777777" w:rsidR="00957259" w:rsidRPr="00EE5187" w:rsidRDefault="00957259" w:rsidP="009F6E1C">
            <w:pPr>
              <w:spacing w:after="120" w:line="240" w:lineRule="auto"/>
              <w:ind w:left="1080"/>
              <w:jc w:val="both"/>
              <w:rPr>
                <w:rFonts w:eastAsia="Calibri"/>
                <w:noProof/>
                <w:lang w:val="lt-LT"/>
              </w:rPr>
            </w:pPr>
          </w:p>
        </w:tc>
        <w:tc>
          <w:tcPr>
            <w:tcW w:w="708" w:type="dxa"/>
          </w:tcPr>
          <w:p w14:paraId="0DBB009B" w14:textId="77777777" w:rsidR="00957259" w:rsidRPr="00EE5187" w:rsidRDefault="00957259" w:rsidP="00F46887">
            <w:pPr>
              <w:pStyle w:val="ListParagraph"/>
              <w:widowControl w:val="0"/>
              <w:numPr>
                <w:ilvl w:val="0"/>
                <w:numId w:val="20"/>
              </w:numPr>
              <w:spacing w:after="60" w:line="240" w:lineRule="auto"/>
              <w:ind w:left="1165" w:hanging="283"/>
              <w:contextualSpacing w:val="0"/>
              <w:jc w:val="both"/>
              <w:rPr>
                <w:noProof/>
                <w:lang w:val="lt-LT"/>
              </w:rPr>
            </w:pPr>
          </w:p>
        </w:tc>
        <w:tc>
          <w:tcPr>
            <w:tcW w:w="5181" w:type="dxa"/>
            <w:gridSpan w:val="5"/>
          </w:tcPr>
          <w:p w14:paraId="17891A07" w14:textId="10FB24AF" w:rsidR="00957259" w:rsidRPr="00EE5187" w:rsidRDefault="00957259" w:rsidP="00F46887">
            <w:pPr>
              <w:pStyle w:val="ListParagraph"/>
              <w:widowControl w:val="0"/>
              <w:numPr>
                <w:ilvl w:val="0"/>
                <w:numId w:val="46"/>
              </w:numPr>
              <w:spacing w:after="60" w:line="240" w:lineRule="auto"/>
              <w:ind w:left="317" w:hanging="283"/>
              <w:jc w:val="both"/>
              <w:rPr>
                <w:rFonts w:eastAsia="Calibri"/>
                <w:noProof/>
                <w:lang w:val="lt-LT"/>
              </w:rPr>
            </w:pPr>
            <w:r w:rsidRPr="00EE5187">
              <w:rPr>
                <w:noProof/>
                <w:lang w:val="lt-LT"/>
              </w:rPr>
              <w:t>the provision of services is to be carried out from the countries or territories referred to in the list provided for in Article 92(14) of the PPL.</w:t>
            </w:r>
          </w:p>
        </w:tc>
      </w:tr>
      <w:tr w:rsidR="00957259" w:rsidRPr="00EE5187" w14:paraId="7CB89CB9" w14:textId="77777777" w:rsidTr="003E151D">
        <w:tc>
          <w:tcPr>
            <w:tcW w:w="1699" w:type="dxa"/>
            <w:vMerge/>
            <w:tcMar>
              <w:top w:w="28" w:type="dxa"/>
              <w:bottom w:w="28" w:type="dxa"/>
            </w:tcMar>
          </w:tcPr>
          <w:p w14:paraId="1626B02B" w14:textId="77777777" w:rsidR="00957259" w:rsidRPr="00EE5187" w:rsidRDefault="00957259" w:rsidP="001354B4">
            <w:pPr>
              <w:pStyle w:val="ListParagraph"/>
              <w:ind w:left="316" w:right="169"/>
              <w:rPr>
                <w:b/>
                <w:bCs/>
                <w:noProof/>
                <w:lang w:val="lt-LT"/>
              </w:rPr>
            </w:pPr>
          </w:p>
        </w:tc>
        <w:tc>
          <w:tcPr>
            <w:tcW w:w="710" w:type="dxa"/>
          </w:tcPr>
          <w:p w14:paraId="77365D25" w14:textId="77777777" w:rsidR="00957259" w:rsidRPr="00EE5187" w:rsidRDefault="00957259" w:rsidP="001354B4">
            <w:pPr>
              <w:pStyle w:val="ListParagraph"/>
              <w:numPr>
                <w:ilvl w:val="2"/>
                <w:numId w:val="1"/>
              </w:numPr>
              <w:spacing w:after="60"/>
              <w:ind w:left="739" w:hanging="709"/>
              <w:contextualSpacing w:val="0"/>
              <w:jc w:val="both"/>
              <w:rPr>
                <w:noProof/>
                <w:lang w:val="lt-LT"/>
              </w:rPr>
            </w:pPr>
          </w:p>
        </w:tc>
        <w:tc>
          <w:tcPr>
            <w:tcW w:w="4780" w:type="dxa"/>
            <w:gridSpan w:val="5"/>
            <w:tcMar>
              <w:top w:w="28" w:type="dxa"/>
              <w:bottom w:w="28" w:type="dxa"/>
            </w:tcMar>
          </w:tcPr>
          <w:p w14:paraId="6541152C" w14:textId="3B612AE4" w:rsidR="00957259" w:rsidRPr="00EE5187" w:rsidRDefault="00957259" w:rsidP="00F52787">
            <w:pPr>
              <w:spacing w:after="60"/>
              <w:ind w:left="30"/>
              <w:jc w:val="both"/>
              <w:rPr>
                <w:rFonts w:eastAsia="Calibri"/>
                <w:noProof/>
                <w:lang w:val="lt-LT"/>
              </w:rPr>
            </w:pPr>
            <w:r w:rsidRPr="00EE5187">
              <w:rPr>
                <w:noProof/>
                <w:lang w:val="lt-LT"/>
              </w:rPr>
              <w:t xml:space="preserve">Tiekėjai su Paraiška turi pateikti užpildytą Viešųjų pirkimų tarnybos nustatytos formos atitikties deklaraciją Priedas Nr. VI. bei vėliau teikiant Pasiūlymą užpildyti visą Pasiūlymo formą, įskaitant reikalaujamus duomenis apie prekes, paslaugas, gamintoją ir paslaugų teikėją, juos kontroliuojančius asmenis,  taip pat nurodyti jų </w:t>
            </w:r>
            <w:r w:rsidRPr="00EE5187">
              <w:rPr>
                <w:noProof/>
                <w:lang w:val="lt-LT"/>
              </w:rPr>
              <w:lastRenderedPageBreak/>
              <w:t xml:space="preserve">registracijos (jei tai juridinis asmuo) arba pilietybės ir nuolatinės gyvenamosios vietos šalį (jei tai fizinis asmuo) ir kilmės šalį (prekėms), teikimo vietos šalį (paslaugoms). </w:t>
            </w:r>
          </w:p>
        </w:tc>
        <w:tc>
          <w:tcPr>
            <w:tcW w:w="283" w:type="dxa"/>
          </w:tcPr>
          <w:p w14:paraId="0CD628A2" w14:textId="77777777" w:rsidR="00957259" w:rsidRPr="00EE5187" w:rsidRDefault="00957259" w:rsidP="001354B4">
            <w:pPr>
              <w:spacing w:after="120" w:line="240" w:lineRule="auto"/>
              <w:ind w:left="1080"/>
              <w:jc w:val="both"/>
              <w:rPr>
                <w:rFonts w:eastAsia="Calibri"/>
                <w:noProof/>
                <w:lang w:val="lt-LT"/>
              </w:rPr>
            </w:pPr>
          </w:p>
        </w:tc>
        <w:tc>
          <w:tcPr>
            <w:tcW w:w="1742" w:type="dxa"/>
          </w:tcPr>
          <w:p w14:paraId="0EE174B2" w14:textId="77777777" w:rsidR="00957259" w:rsidRPr="00EE5187" w:rsidRDefault="00957259" w:rsidP="001354B4">
            <w:pPr>
              <w:spacing w:after="120" w:line="240" w:lineRule="auto"/>
              <w:ind w:left="1080"/>
              <w:jc w:val="both"/>
              <w:rPr>
                <w:rFonts w:eastAsia="Calibri"/>
                <w:noProof/>
                <w:lang w:val="lt-LT"/>
              </w:rPr>
            </w:pPr>
          </w:p>
        </w:tc>
        <w:tc>
          <w:tcPr>
            <w:tcW w:w="708" w:type="dxa"/>
          </w:tcPr>
          <w:p w14:paraId="4BC75919" w14:textId="77777777" w:rsidR="00957259" w:rsidRPr="00EE5187" w:rsidRDefault="00957259" w:rsidP="00F46887">
            <w:pPr>
              <w:pStyle w:val="ListParagraph"/>
              <w:widowControl w:val="0"/>
              <w:numPr>
                <w:ilvl w:val="2"/>
                <w:numId w:val="4"/>
              </w:numPr>
              <w:spacing w:after="60" w:line="240" w:lineRule="auto"/>
              <w:ind w:left="740" w:hanging="709"/>
              <w:contextualSpacing w:val="0"/>
              <w:jc w:val="both"/>
              <w:rPr>
                <w:noProof/>
                <w:lang w:val="lt-LT"/>
              </w:rPr>
            </w:pPr>
          </w:p>
        </w:tc>
        <w:tc>
          <w:tcPr>
            <w:tcW w:w="5181" w:type="dxa"/>
            <w:gridSpan w:val="5"/>
          </w:tcPr>
          <w:p w14:paraId="7A4679B9" w14:textId="19B74971" w:rsidR="00957259" w:rsidRPr="00EE5187" w:rsidRDefault="00957259" w:rsidP="00F52787">
            <w:pPr>
              <w:widowControl w:val="0"/>
              <w:spacing w:after="60" w:line="240" w:lineRule="auto"/>
              <w:ind w:left="31"/>
              <w:jc w:val="both"/>
              <w:rPr>
                <w:rFonts w:eastAsia="Calibri"/>
                <w:noProof/>
                <w:lang w:val="lt-LT"/>
              </w:rPr>
            </w:pPr>
            <w:r w:rsidRPr="00EE5187">
              <w:rPr>
                <w:noProof/>
                <w:lang w:val="lt-LT"/>
              </w:rPr>
              <w:t xml:space="preserve">Suppliers must submit with their Application a completed Declaration of Conformity in the form prescribed by the Public Procurement Office, Annex VI, and when submitting a Tender later, complete the full Tender Form, including the required details of the goods, services, manufacturer and service provider, and the persons controlling them, and indicating the country of their registration (in the case of a legal person) or </w:t>
            </w:r>
            <w:r w:rsidRPr="00EE5187">
              <w:rPr>
                <w:noProof/>
                <w:lang w:val="lt-LT"/>
              </w:rPr>
              <w:lastRenderedPageBreak/>
              <w:t xml:space="preserve">nationality and domicile (in the case of a natural person), and the country of origin (for the goods), and the country of the place of provision (for services). </w:t>
            </w:r>
          </w:p>
        </w:tc>
      </w:tr>
      <w:tr w:rsidR="00957259" w:rsidRPr="00EE5187" w14:paraId="08045654" w14:textId="77777777" w:rsidTr="003E151D">
        <w:tc>
          <w:tcPr>
            <w:tcW w:w="1699" w:type="dxa"/>
            <w:vMerge/>
            <w:tcMar>
              <w:top w:w="28" w:type="dxa"/>
              <w:bottom w:w="28" w:type="dxa"/>
            </w:tcMar>
          </w:tcPr>
          <w:p w14:paraId="51616269" w14:textId="77777777" w:rsidR="00957259" w:rsidRPr="00EE5187" w:rsidRDefault="00957259" w:rsidP="001354B4">
            <w:pPr>
              <w:pStyle w:val="ListParagraph"/>
              <w:ind w:left="316" w:right="169"/>
              <w:rPr>
                <w:b/>
                <w:bCs/>
                <w:noProof/>
                <w:lang w:val="lt-LT"/>
              </w:rPr>
            </w:pPr>
          </w:p>
        </w:tc>
        <w:tc>
          <w:tcPr>
            <w:tcW w:w="710" w:type="dxa"/>
          </w:tcPr>
          <w:p w14:paraId="397231B6" w14:textId="77777777" w:rsidR="00957259" w:rsidRPr="00EE5187" w:rsidRDefault="00957259" w:rsidP="001354B4">
            <w:pPr>
              <w:pStyle w:val="ListParagraph"/>
              <w:numPr>
                <w:ilvl w:val="2"/>
                <w:numId w:val="1"/>
              </w:numPr>
              <w:spacing w:after="60"/>
              <w:ind w:left="739" w:hanging="709"/>
              <w:contextualSpacing w:val="0"/>
              <w:jc w:val="both"/>
              <w:rPr>
                <w:noProof/>
                <w:lang w:val="lt-LT"/>
              </w:rPr>
            </w:pPr>
          </w:p>
        </w:tc>
        <w:tc>
          <w:tcPr>
            <w:tcW w:w="4780" w:type="dxa"/>
            <w:gridSpan w:val="5"/>
            <w:tcMar>
              <w:top w:w="28" w:type="dxa"/>
              <w:bottom w:w="28" w:type="dxa"/>
            </w:tcMar>
          </w:tcPr>
          <w:p w14:paraId="20094411" w14:textId="0E038E2E" w:rsidR="00957259" w:rsidRPr="00EE5187" w:rsidRDefault="00957259" w:rsidP="00F52787">
            <w:pPr>
              <w:spacing w:after="60"/>
              <w:ind w:left="30"/>
              <w:jc w:val="both"/>
              <w:rPr>
                <w:rFonts w:eastAsia="Calibri"/>
                <w:noProof/>
                <w:lang w:val="lt-LT"/>
              </w:rPr>
            </w:pPr>
            <w:r w:rsidRPr="00EE5187">
              <w:rPr>
                <w:noProof/>
                <w:lang w:val="lt-LT"/>
              </w:rPr>
              <w:t>KC turi teisę prašyti ekonomiškai naudingiausią Pasiūlymą pateikusio tiekėjo pateikti ir kitus VPĮ 39 str. 3 d. / PĮ 52 str. 3 d. nurodytus (vieną ar kelis) ar kitus KC priimtinus dokumentus, jeigu tai būtina siekiant užtikrinti tinkamą pirkimo procedūros atlikimą (pvz. kilus abejonių dėl tiekėjo deklaruotos informacijos teisingumo).</w:t>
            </w:r>
          </w:p>
        </w:tc>
        <w:tc>
          <w:tcPr>
            <w:tcW w:w="283" w:type="dxa"/>
          </w:tcPr>
          <w:p w14:paraId="1E850590" w14:textId="77777777" w:rsidR="00957259" w:rsidRPr="00EE5187" w:rsidRDefault="00957259" w:rsidP="001354B4">
            <w:pPr>
              <w:spacing w:after="120" w:line="240" w:lineRule="auto"/>
              <w:ind w:left="1080"/>
              <w:jc w:val="both"/>
              <w:rPr>
                <w:rFonts w:eastAsia="Calibri"/>
                <w:noProof/>
                <w:lang w:val="lt-LT"/>
              </w:rPr>
            </w:pPr>
          </w:p>
        </w:tc>
        <w:tc>
          <w:tcPr>
            <w:tcW w:w="1742" w:type="dxa"/>
          </w:tcPr>
          <w:p w14:paraId="7033206E" w14:textId="77777777" w:rsidR="00957259" w:rsidRPr="00EE5187" w:rsidRDefault="00957259" w:rsidP="001354B4">
            <w:pPr>
              <w:spacing w:after="120" w:line="240" w:lineRule="auto"/>
              <w:ind w:left="1080"/>
              <w:jc w:val="both"/>
              <w:rPr>
                <w:rFonts w:eastAsia="Calibri"/>
                <w:noProof/>
                <w:lang w:val="lt-LT"/>
              </w:rPr>
            </w:pPr>
          </w:p>
        </w:tc>
        <w:tc>
          <w:tcPr>
            <w:tcW w:w="708" w:type="dxa"/>
          </w:tcPr>
          <w:p w14:paraId="37E102F7" w14:textId="77777777" w:rsidR="00957259" w:rsidRPr="00EE5187" w:rsidRDefault="00957259" w:rsidP="00F46887">
            <w:pPr>
              <w:pStyle w:val="ListParagraph"/>
              <w:widowControl w:val="0"/>
              <w:numPr>
                <w:ilvl w:val="2"/>
                <w:numId w:val="4"/>
              </w:numPr>
              <w:spacing w:after="60" w:line="240" w:lineRule="auto"/>
              <w:ind w:left="740" w:hanging="709"/>
              <w:contextualSpacing w:val="0"/>
              <w:jc w:val="both"/>
              <w:rPr>
                <w:noProof/>
                <w:lang w:val="lt-LT"/>
              </w:rPr>
            </w:pPr>
          </w:p>
        </w:tc>
        <w:tc>
          <w:tcPr>
            <w:tcW w:w="5181" w:type="dxa"/>
            <w:gridSpan w:val="5"/>
          </w:tcPr>
          <w:p w14:paraId="747001DC" w14:textId="08BC38F0" w:rsidR="00957259" w:rsidRPr="00EE5187" w:rsidRDefault="00957259" w:rsidP="00F52787">
            <w:pPr>
              <w:widowControl w:val="0"/>
              <w:spacing w:after="60" w:line="240" w:lineRule="auto"/>
              <w:ind w:left="31"/>
              <w:jc w:val="both"/>
              <w:rPr>
                <w:noProof/>
                <w:lang w:val="lt-LT"/>
              </w:rPr>
            </w:pPr>
            <w:r w:rsidRPr="00EE5187">
              <w:rPr>
                <w:noProof/>
                <w:lang w:val="lt-LT"/>
              </w:rPr>
              <w:t xml:space="preserve">The KC has the right to request the supplier submitting the most economically advantageous </w:t>
            </w:r>
            <w:commentRangeStart w:id="14"/>
            <w:r w:rsidRPr="00EE5187">
              <w:rPr>
                <w:noProof/>
                <w:lang w:val="lt-LT"/>
              </w:rPr>
              <w:t xml:space="preserve">Tender to provide the other (one or more) or other documents referred to in Article 39(3) of the PPL / Article 52(3) of the PP acceptable to the KC </w:t>
            </w:r>
            <w:commentRangeEnd w:id="14"/>
            <w:r w:rsidR="00A763BF">
              <w:rPr>
                <w:rStyle w:val="CommentReference"/>
              </w:rPr>
              <w:commentReference w:id="14"/>
            </w:r>
            <w:r w:rsidRPr="00EE5187">
              <w:rPr>
                <w:noProof/>
                <w:lang w:val="lt-LT"/>
              </w:rPr>
              <w:t>if this is necessary to ensure the proper conduct of the procurement procedure (e.g. in case of doubt as to the correctness of information declared by the supplier).</w:t>
            </w:r>
          </w:p>
        </w:tc>
      </w:tr>
      <w:tr w:rsidR="00957259" w:rsidRPr="00EE5187" w14:paraId="2CBB9DC0" w14:textId="77777777" w:rsidTr="003E151D">
        <w:tc>
          <w:tcPr>
            <w:tcW w:w="1699" w:type="dxa"/>
            <w:vMerge/>
            <w:tcMar>
              <w:top w:w="28" w:type="dxa"/>
              <w:bottom w:w="28" w:type="dxa"/>
            </w:tcMar>
          </w:tcPr>
          <w:p w14:paraId="29707C4E" w14:textId="77777777" w:rsidR="00957259" w:rsidRPr="00EE5187" w:rsidRDefault="00957259" w:rsidP="00483167">
            <w:pPr>
              <w:pStyle w:val="ListParagraph"/>
              <w:ind w:left="316" w:right="169"/>
              <w:rPr>
                <w:b/>
                <w:bCs/>
                <w:noProof/>
                <w:lang w:val="lt-LT"/>
              </w:rPr>
            </w:pPr>
          </w:p>
        </w:tc>
        <w:tc>
          <w:tcPr>
            <w:tcW w:w="710" w:type="dxa"/>
          </w:tcPr>
          <w:p w14:paraId="0CA8DE3B" w14:textId="77777777" w:rsidR="00957259" w:rsidRPr="00EE5187" w:rsidRDefault="00957259" w:rsidP="0048316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B5D811E" w14:textId="16105C12" w:rsidR="00957259" w:rsidRPr="00EE5187" w:rsidRDefault="00957259" w:rsidP="001E0EA5">
            <w:pPr>
              <w:spacing w:after="60"/>
              <w:ind w:left="34"/>
              <w:jc w:val="both"/>
              <w:rPr>
                <w:rFonts w:eastAsia="Calibri"/>
                <w:noProof/>
                <w:lang w:val="lt-LT"/>
              </w:rPr>
            </w:pPr>
            <w:r w:rsidRPr="00EE5187">
              <w:rPr>
                <w:noProof/>
                <w:lang w:val="lt-LT"/>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21.4. punkte nurodyti reikalavimai nėra taikomi.</w:t>
            </w:r>
          </w:p>
        </w:tc>
        <w:tc>
          <w:tcPr>
            <w:tcW w:w="283" w:type="dxa"/>
          </w:tcPr>
          <w:p w14:paraId="2D2F525D" w14:textId="77777777" w:rsidR="00957259" w:rsidRPr="00EE5187" w:rsidRDefault="00957259" w:rsidP="00483167">
            <w:pPr>
              <w:spacing w:after="120" w:line="240" w:lineRule="auto"/>
              <w:ind w:left="1080"/>
              <w:jc w:val="both"/>
              <w:rPr>
                <w:rFonts w:eastAsia="Calibri"/>
                <w:noProof/>
                <w:lang w:val="lt-LT"/>
              </w:rPr>
            </w:pPr>
          </w:p>
        </w:tc>
        <w:tc>
          <w:tcPr>
            <w:tcW w:w="1742" w:type="dxa"/>
          </w:tcPr>
          <w:p w14:paraId="0B7773EF" w14:textId="77777777" w:rsidR="00957259" w:rsidRPr="00EE5187" w:rsidRDefault="00957259" w:rsidP="00483167">
            <w:pPr>
              <w:spacing w:after="120" w:line="240" w:lineRule="auto"/>
              <w:ind w:left="1080"/>
              <w:jc w:val="both"/>
              <w:rPr>
                <w:rFonts w:eastAsia="Calibri"/>
                <w:noProof/>
                <w:lang w:val="lt-LT"/>
              </w:rPr>
            </w:pPr>
          </w:p>
        </w:tc>
        <w:tc>
          <w:tcPr>
            <w:tcW w:w="708" w:type="dxa"/>
          </w:tcPr>
          <w:p w14:paraId="7BDD3EF6"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00A74982" w14:textId="6EF659BB" w:rsidR="00957259" w:rsidRPr="00EE5187" w:rsidRDefault="00957259" w:rsidP="001E0EA5">
            <w:pPr>
              <w:widowControl w:val="0"/>
              <w:spacing w:after="60" w:line="240" w:lineRule="auto"/>
              <w:ind w:left="31"/>
              <w:jc w:val="both"/>
              <w:rPr>
                <w:rFonts w:eastAsia="Calibri"/>
                <w:noProof/>
                <w:lang w:val="lt-LT"/>
              </w:rPr>
            </w:pPr>
            <w:r w:rsidRPr="00EE5187">
              <w:rPr>
                <w:noProof/>
                <w:lang w:val="lt-LT"/>
              </w:rPr>
              <w:t>If the manufacturer of the goods or service provider or the person controlling it is an undertaking of national security importance, a state-owned enterprise, a municipal enterprise, as well as a state-owned company and their subsidiaries listed in the Law on the Protection of Objects of National Security Importance, the requirements set out in point 21.4 shall not be applicable to these entities.</w:t>
            </w:r>
          </w:p>
        </w:tc>
      </w:tr>
      <w:tr w:rsidR="00957259" w:rsidRPr="00EE5187" w14:paraId="6E589352" w14:textId="2D09DCB2" w:rsidTr="003E151D">
        <w:tc>
          <w:tcPr>
            <w:tcW w:w="1699" w:type="dxa"/>
            <w:tcMar>
              <w:top w:w="28" w:type="dxa"/>
              <w:bottom w:w="28" w:type="dxa"/>
            </w:tcMar>
          </w:tcPr>
          <w:p w14:paraId="7FDCCD4C" w14:textId="77777777" w:rsidR="00957259" w:rsidRPr="00EE5187" w:rsidRDefault="00957259" w:rsidP="00483167">
            <w:pPr>
              <w:pStyle w:val="ListParagraph"/>
              <w:ind w:left="316" w:right="169"/>
              <w:rPr>
                <w:b/>
                <w:bCs/>
                <w:noProof/>
                <w:lang w:val="lt-LT"/>
              </w:rPr>
            </w:pPr>
          </w:p>
        </w:tc>
        <w:tc>
          <w:tcPr>
            <w:tcW w:w="710" w:type="dxa"/>
          </w:tcPr>
          <w:p w14:paraId="3D90811C" w14:textId="77777777" w:rsidR="00957259" w:rsidRPr="00EE5187" w:rsidRDefault="00957259" w:rsidP="00483167">
            <w:pPr>
              <w:rPr>
                <w:noProof/>
                <w:lang w:val="lt-LT"/>
              </w:rPr>
            </w:pPr>
          </w:p>
        </w:tc>
        <w:tc>
          <w:tcPr>
            <w:tcW w:w="4780" w:type="dxa"/>
            <w:gridSpan w:val="5"/>
            <w:tcMar>
              <w:top w:w="28" w:type="dxa"/>
              <w:bottom w:w="28" w:type="dxa"/>
            </w:tcMar>
          </w:tcPr>
          <w:p w14:paraId="54BCE98C" w14:textId="5C6F86BA" w:rsidR="00957259" w:rsidRPr="00EE5187" w:rsidRDefault="00957259" w:rsidP="00483167">
            <w:pPr>
              <w:rPr>
                <w:noProof/>
                <w:lang w:val="lt-LT"/>
              </w:rPr>
            </w:pPr>
          </w:p>
        </w:tc>
        <w:tc>
          <w:tcPr>
            <w:tcW w:w="283" w:type="dxa"/>
          </w:tcPr>
          <w:p w14:paraId="6367F954" w14:textId="77777777" w:rsidR="00957259" w:rsidRPr="00EE5187" w:rsidRDefault="00957259" w:rsidP="00483167">
            <w:pPr>
              <w:ind w:left="360"/>
              <w:rPr>
                <w:noProof/>
                <w:lang w:val="lt-LT"/>
              </w:rPr>
            </w:pPr>
          </w:p>
        </w:tc>
        <w:tc>
          <w:tcPr>
            <w:tcW w:w="1742" w:type="dxa"/>
          </w:tcPr>
          <w:p w14:paraId="4D3FE330" w14:textId="77777777" w:rsidR="00957259" w:rsidRPr="00EE5187" w:rsidRDefault="00957259" w:rsidP="00483167">
            <w:pPr>
              <w:ind w:left="360"/>
              <w:rPr>
                <w:noProof/>
                <w:lang w:val="lt-LT"/>
              </w:rPr>
            </w:pPr>
          </w:p>
        </w:tc>
        <w:tc>
          <w:tcPr>
            <w:tcW w:w="708" w:type="dxa"/>
          </w:tcPr>
          <w:p w14:paraId="42F0127E" w14:textId="77777777" w:rsidR="00957259" w:rsidRPr="00EE5187" w:rsidRDefault="00957259" w:rsidP="00483167">
            <w:pPr>
              <w:ind w:left="360"/>
              <w:rPr>
                <w:noProof/>
                <w:lang w:val="lt-LT"/>
              </w:rPr>
            </w:pPr>
          </w:p>
        </w:tc>
        <w:tc>
          <w:tcPr>
            <w:tcW w:w="5181" w:type="dxa"/>
            <w:gridSpan w:val="5"/>
          </w:tcPr>
          <w:p w14:paraId="6E646FCE" w14:textId="08BFD8E2" w:rsidR="00957259" w:rsidRPr="00EE5187" w:rsidRDefault="00957259" w:rsidP="00483167">
            <w:pPr>
              <w:ind w:left="360"/>
              <w:rPr>
                <w:noProof/>
                <w:lang w:val="lt-LT"/>
              </w:rPr>
            </w:pPr>
          </w:p>
        </w:tc>
      </w:tr>
      <w:tr w:rsidR="00957259" w:rsidRPr="00EE5187" w14:paraId="7AC300A6" w14:textId="77777777" w:rsidTr="003E151D">
        <w:tc>
          <w:tcPr>
            <w:tcW w:w="1699" w:type="dxa"/>
            <w:vMerge w:val="restart"/>
            <w:tcMar>
              <w:top w:w="28" w:type="dxa"/>
              <w:bottom w:w="28" w:type="dxa"/>
            </w:tcMar>
          </w:tcPr>
          <w:p w14:paraId="2C848719" w14:textId="62F764D6" w:rsidR="00957259" w:rsidRPr="00EE5187" w:rsidRDefault="00957259" w:rsidP="00A15352">
            <w:pPr>
              <w:pStyle w:val="ListParagraph"/>
              <w:numPr>
                <w:ilvl w:val="0"/>
                <w:numId w:val="1"/>
              </w:numPr>
              <w:ind w:left="316" w:right="169" w:hanging="284"/>
              <w:rPr>
                <w:b/>
                <w:bCs/>
                <w:noProof/>
                <w:lang w:val="lt-LT"/>
              </w:rPr>
            </w:pPr>
            <w:r w:rsidRPr="00EE5187">
              <w:rPr>
                <w:b/>
                <w:bCs/>
                <w:noProof/>
                <w:lang w:val="lt-LT"/>
              </w:rPr>
              <w:t>EBVPD</w:t>
            </w:r>
          </w:p>
        </w:tc>
        <w:tc>
          <w:tcPr>
            <w:tcW w:w="710" w:type="dxa"/>
          </w:tcPr>
          <w:p w14:paraId="57F489FC" w14:textId="77777777" w:rsidR="00957259" w:rsidRPr="00EE5187" w:rsidRDefault="00957259" w:rsidP="00A50571">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33F8486" w14:textId="6D93BE33" w:rsidR="00957259" w:rsidRPr="00EE5187" w:rsidRDefault="00957259" w:rsidP="001E0EA5">
            <w:pPr>
              <w:spacing w:after="60"/>
              <w:ind w:left="34"/>
              <w:jc w:val="both"/>
              <w:rPr>
                <w:noProof/>
                <w:lang w:val="lt-LT"/>
              </w:rPr>
            </w:pPr>
            <w:r w:rsidRPr="00EE5187">
              <w:rPr>
                <w:noProof/>
                <w:lang w:val="lt-LT"/>
              </w:rPr>
              <w:t>Tiekėjas ir ūkio subjektai, kurių pajėgumais remiamasi</w:t>
            </w:r>
            <w:r w:rsidRPr="00EE5187">
              <w:rPr>
                <w:iCs/>
                <w:noProof/>
                <w:lang w:val="lt-LT"/>
              </w:rPr>
              <w:t xml:space="preserve">, deklaruodami, kad neturi pašalinimo pagrindų ir atitinka reikalavimus tiekėjų kvalifikacijai ir (ar) kokybės vadybos sistemos ir aplinkos apsaugos vadybos sistemos standartų taikymo ir (ar) </w:t>
            </w:r>
            <w:r w:rsidRPr="00EE5187">
              <w:rPr>
                <w:noProof/>
                <w:color w:val="242424"/>
                <w:shd w:val="clear" w:color="auto" w:fill="FFFFFF"/>
                <w:lang w:val="lt-LT"/>
              </w:rPr>
              <w:t xml:space="preserve">nacionalinio saugumo </w:t>
            </w:r>
            <w:r w:rsidRPr="00EE5187">
              <w:rPr>
                <w:iCs/>
                <w:noProof/>
                <w:lang w:val="lt-LT"/>
              </w:rPr>
              <w:t>reikalavimus, teikiant Paraišką turi pateikti užpildytą EBVPD.</w:t>
            </w:r>
          </w:p>
        </w:tc>
        <w:tc>
          <w:tcPr>
            <w:tcW w:w="283" w:type="dxa"/>
          </w:tcPr>
          <w:p w14:paraId="66CBFC97" w14:textId="77777777" w:rsidR="00957259" w:rsidRPr="00EE5187" w:rsidRDefault="00957259" w:rsidP="00483167">
            <w:pPr>
              <w:ind w:left="360"/>
              <w:rPr>
                <w:noProof/>
                <w:lang w:val="lt-LT"/>
              </w:rPr>
            </w:pPr>
          </w:p>
        </w:tc>
        <w:tc>
          <w:tcPr>
            <w:tcW w:w="1742" w:type="dxa"/>
            <w:vMerge w:val="restart"/>
          </w:tcPr>
          <w:p w14:paraId="3AA62D0F" w14:textId="69FE9AD0" w:rsidR="00957259" w:rsidRPr="00EE5187" w:rsidRDefault="00957259" w:rsidP="00F46887">
            <w:pPr>
              <w:pStyle w:val="ListParagraph"/>
              <w:numPr>
                <w:ilvl w:val="0"/>
                <w:numId w:val="4"/>
              </w:numPr>
              <w:spacing w:line="240" w:lineRule="auto"/>
              <w:ind w:right="32"/>
              <w:contextualSpacing w:val="0"/>
              <w:rPr>
                <w:noProof/>
                <w:lang w:val="lt-LT"/>
              </w:rPr>
            </w:pPr>
            <w:r w:rsidRPr="00EE5187">
              <w:rPr>
                <w:b/>
                <w:bCs/>
                <w:noProof/>
                <w:lang w:val="lt-LT"/>
              </w:rPr>
              <w:t>ESPD</w:t>
            </w:r>
          </w:p>
        </w:tc>
        <w:tc>
          <w:tcPr>
            <w:tcW w:w="708" w:type="dxa"/>
          </w:tcPr>
          <w:p w14:paraId="4B6AC970"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141B6A20" w14:textId="09CE53A0" w:rsidR="00957259" w:rsidRPr="00EE5187" w:rsidRDefault="00957259" w:rsidP="001E0EA5">
            <w:pPr>
              <w:widowControl w:val="0"/>
              <w:spacing w:after="60" w:line="240" w:lineRule="auto"/>
              <w:ind w:left="31"/>
              <w:jc w:val="both"/>
              <w:rPr>
                <w:noProof/>
                <w:lang w:val="lt-LT"/>
              </w:rPr>
            </w:pPr>
            <w:r w:rsidRPr="00EE5187">
              <w:rPr>
                <w:noProof/>
                <w:lang w:val="lt-LT"/>
              </w:rPr>
              <w:t xml:space="preserve">The Supplier and the economic operators whose capacities are relied upon, when declaring that they do not have grounds for exclusion and that they meet the requirements for the qualification of the suppliers and/or the requirements for the application of the quality management system and the environmental management system standards and/or for </w:t>
            </w:r>
            <w:commentRangeStart w:id="15"/>
            <w:r w:rsidRPr="00EE5187">
              <w:rPr>
                <w:rFonts w:ascii="Segoe UI" w:hAnsi="Segoe UI"/>
                <w:noProof/>
                <w:lang w:val="lt-LT"/>
              </w:rPr>
              <w:t>national security</w:t>
            </w:r>
            <w:r w:rsidRPr="00EE5187">
              <w:rPr>
                <w:noProof/>
                <w:lang w:val="lt-LT"/>
              </w:rPr>
              <w:t xml:space="preserve">, </w:t>
            </w:r>
            <w:commentRangeEnd w:id="15"/>
            <w:r w:rsidR="00142287">
              <w:rPr>
                <w:rStyle w:val="CommentReference"/>
              </w:rPr>
              <w:commentReference w:id="15"/>
            </w:r>
            <w:r w:rsidRPr="00EE5187">
              <w:rPr>
                <w:noProof/>
                <w:lang w:val="lt-LT"/>
              </w:rPr>
              <w:t>shall, at the time of submission of the Application, provide the completed ESPD.</w:t>
            </w:r>
          </w:p>
        </w:tc>
      </w:tr>
      <w:tr w:rsidR="00957259" w:rsidRPr="00EE5187" w14:paraId="0FAF3C0E" w14:textId="77777777" w:rsidTr="003E151D">
        <w:tc>
          <w:tcPr>
            <w:tcW w:w="1699" w:type="dxa"/>
            <w:vMerge/>
            <w:tcMar>
              <w:top w:w="28" w:type="dxa"/>
              <w:bottom w:w="28" w:type="dxa"/>
            </w:tcMar>
          </w:tcPr>
          <w:p w14:paraId="5E5596A3" w14:textId="77777777" w:rsidR="00957259" w:rsidRPr="00EE5187" w:rsidRDefault="00957259" w:rsidP="00A62122">
            <w:pPr>
              <w:pStyle w:val="ListParagraph"/>
              <w:ind w:left="316" w:right="169"/>
              <w:rPr>
                <w:b/>
                <w:bCs/>
                <w:noProof/>
                <w:lang w:val="lt-LT"/>
              </w:rPr>
            </w:pPr>
          </w:p>
        </w:tc>
        <w:tc>
          <w:tcPr>
            <w:tcW w:w="710" w:type="dxa"/>
          </w:tcPr>
          <w:p w14:paraId="52ADEA85" w14:textId="77777777" w:rsidR="00957259" w:rsidRPr="00EE5187" w:rsidRDefault="00957259" w:rsidP="00A62122">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480DD69" w14:textId="6ABF946C" w:rsidR="00957259" w:rsidRPr="00EE5187" w:rsidRDefault="00957259" w:rsidP="001E0EA5">
            <w:pPr>
              <w:spacing w:after="60"/>
              <w:ind w:left="34"/>
              <w:jc w:val="both"/>
              <w:rPr>
                <w:noProof/>
                <w:lang w:val="lt-LT"/>
              </w:rPr>
            </w:pPr>
            <w:r w:rsidRPr="00EE5187">
              <w:rPr>
                <w:noProof/>
                <w:lang w:val="lt-LT"/>
              </w:rPr>
              <w:t xml:space="preserve">EBVPD pildomas naudojant SPS priede Nr. II pateiktą šabloną, vėliau jį įkeliant interneto svetainėje </w:t>
            </w:r>
            <w:hyperlink r:id="rId22">
              <w:r w:rsidRPr="00EE5187">
                <w:rPr>
                  <w:rStyle w:val="Hyperlink"/>
                  <w:noProof/>
                  <w:lang w:val="lt-LT"/>
                </w:rPr>
                <w:t>http://ebvpd.eviesiejipirkimai.lt/espd-web/</w:t>
              </w:r>
            </w:hyperlink>
            <w:r w:rsidRPr="00EE5187">
              <w:rPr>
                <w:noProof/>
                <w:lang w:val="lt-LT"/>
              </w:rPr>
              <w:t xml:space="preserve">, arba pildant pdf failą. </w:t>
            </w:r>
          </w:p>
        </w:tc>
        <w:tc>
          <w:tcPr>
            <w:tcW w:w="283" w:type="dxa"/>
          </w:tcPr>
          <w:p w14:paraId="2EBAB1BA" w14:textId="77777777" w:rsidR="00957259" w:rsidRPr="00EE5187" w:rsidRDefault="00957259" w:rsidP="00A62122">
            <w:pPr>
              <w:ind w:left="360"/>
              <w:rPr>
                <w:noProof/>
                <w:lang w:val="lt-LT"/>
              </w:rPr>
            </w:pPr>
          </w:p>
        </w:tc>
        <w:tc>
          <w:tcPr>
            <w:tcW w:w="1742" w:type="dxa"/>
            <w:vMerge/>
          </w:tcPr>
          <w:p w14:paraId="4B410955" w14:textId="77777777" w:rsidR="00957259" w:rsidRPr="00EE5187" w:rsidRDefault="00957259" w:rsidP="00A62122">
            <w:pPr>
              <w:ind w:left="360"/>
              <w:rPr>
                <w:noProof/>
                <w:lang w:val="lt-LT"/>
              </w:rPr>
            </w:pPr>
          </w:p>
        </w:tc>
        <w:tc>
          <w:tcPr>
            <w:tcW w:w="708" w:type="dxa"/>
          </w:tcPr>
          <w:p w14:paraId="22B87C72"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190FD6C6" w14:textId="4CDF0465" w:rsidR="00957259" w:rsidRPr="00EE5187" w:rsidRDefault="00957259" w:rsidP="001E0EA5">
            <w:pPr>
              <w:widowControl w:val="0"/>
              <w:spacing w:after="60" w:line="240" w:lineRule="auto"/>
              <w:ind w:left="31"/>
              <w:jc w:val="both"/>
              <w:rPr>
                <w:noProof/>
                <w:lang w:val="lt-LT"/>
              </w:rPr>
            </w:pPr>
            <w:r w:rsidRPr="00EE5187">
              <w:rPr>
                <w:noProof/>
                <w:lang w:val="lt-LT"/>
              </w:rPr>
              <w:t xml:space="preserve">The ESPD shall be completed using the template provided in Annex II to the SPC and uploaded to the website </w:t>
            </w:r>
            <w:hyperlink r:id="rId23">
              <w:r w:rsidRPr="00EE5187">
                <w:rPr>
                  <w:rStyle w:val="Hyperlink"/>
                  <w:noProof/>
                  <w:lang w:val="lt-LT"/>
                </w:rPr>
                <w:t>http://ebvpd.eviesiejipirkimai.lt/espd-web/</w:t>
              </w:r>
            </w:hyperlink>
            <w:r w:rsidRPr="00EE5187">
              <w:rPr>
                <w:noProof/>
                <w:lang w:val="lt-LT"/>
              </w:rPr>
              <w:t xml:space="preserve">, or by filling in a pdf file. </w:t>
            </w:r>
          </w:p>
        </w:tc>
      </w:tr>
      <w:tr w:rsidR="00957259" w:rsidRPr="00EE5187" w14:paraId="47006693" w14:textId="77777777" w:rsidTr="003E151D">
        <w:tc>
          <w:tcPr>
            <w:tcW w:w="1699" w:type="dxa"/>
            <w:vMerge/>
            <w:tcMar>
              <w:top w:w="28" w:type="dxa"/>
              <w:bottom w:w="28" w:type="dxa"/>
            </w:tcMar>
          </w:tcPr>
          <w:p w14:paraId="509F9B8F" w14:textId="77777777" w:rsidR="00957259" w:rsidRPr="00EE5187" w:rsidRDefault="00957259" w:rsidP="00A62122">
            <w:pPr>
              <w:pStyle w:val="ListParagraph"/>
              <w:ind w:left="316" w:right="169"/>
              <w:rPr>
                <w:b/>
                <w:bCs/>
                <w:noProof/>
                <w:lang w:val="lt-LT"/>
              </w:rPr>
            </w:pPr>
          </w:p>
        </w:tc>
        <w:tc>
          <w:tcPr>
            <w:tcW w:w="710" w:type="dxa"/>
          </w:tcPr>
          <w:p w14:paraId="2E8BBFF8" w14:textId="77777777" w:rsidR="00957259" w:rsidRPr="00EE5187" w:rsidRDefault="00957259" w:rsidP="00A62122">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61F98D0" w14:textId="369934CF" w:rsidR="00957259" w:rsidRPr="00EE5187" w:rsidRDefault="00957259" w:rsidP="001E0EA5">
            <w:pPr>
              <w:spacing w:after="60"/>
              <w:ind w:left="34"/>
              <w:jc w:val="both"/>
              <w:rPr>
                <w:noProof/>
                <w:lang w:val="lt-LT"/>
              </w:rPr>
            </w:pPr>
            <w:r w:rsidRPr="00EE5187">
              <w:rPr>
                <w:noProof/>
                <w:lang w:val="lt-LT"/>
              </w:rPr>
              <w:t>Tiekėjai gali pakartotinai naudoti EBVPD, kurį jie naudojo ankstesnėje pirkimo procedūroje, jeigu jie patvirtina, kad šiame dokumente esanti informacija yra teisinga.</w:t>
            </w:r>
          </w:p>
        </w:tc>
        <w:tc>
          <w:tcPr>
            <w:tcW w:w="283" w:type="dxa"/>
          </w:tcPr>
          <w:p w14:paraId="55363190" w14:textId="77777777" w:rsidR="00957259" w:rsidRPr="00EE5187" w:rsidRDefault="00957259" w:rsidP="00A62122">
            <w:pPr>
              <w:ind w:left="360"/>
              <w:rPr>
                <w:noProof/>
                <w:lang w:val="lt-LT"/>
              </w:rPr>
            </w:pPr>
          </w:p>
        </w:tc>
        <w:tc>
          <w:tcPr>
            <w:tcW w:w="1742" w:type="dxa"/>
            <w:vMerge/>
          </w:tcPr>
          <w:p w14:paraId="1B183E87" w14:textId="77777777" w:rsidR="00957259" w:rsidRPr="00EE5187" w:rsidRDefault="00957259" w:rsidP="00A62122">
            <w:pPr>
              <w:ind w:left="360"/>
              <w:rPr>
                <w:noProof/>
                <w:lang w:val="lt-LT"/>
              </w:rPr>
            </w:pPr>
          </w:p>
        </w:tc>
        <w:tc>
          <w:tcPr>
            <w:tcW w:w="708" w:type="dxa"/>
          </w:tcPr>
          <w:p w14:paraId="6114A966"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0C237306" w14:textId="482F7E7F" w:rsidR="00957259" w:rsidRPr="00EE5187" w:rsidRDefault="00957259" w:rsidP="001E0EA5">
            <w:pPr>
              <w:widowControl w:val="0"/>
              <w:spacing w:after="60" w:line="240" w:lineRule="auto"/>
              <w:ind w:left="31"/>
              <w:jc w:val="both"/>
              <w:rPr>
                <w:noProof/>
                <w:lang w:val="lt-LT"/>
              </w:rPr>
            </w:pPr>
            <w:r w:rsidRPr="00EE5187">
              <w:rPr>
                <w:noProof/>
                <w:lang w:val="lt-LT"/>
              </w:rPr>
              <w:t>Suppliers may reuse the ESPD they used in a previous procurement procedure, provided that they confirm that the information contained in this document is correct.</w:t>
            </w:r>
          </w:p>
        </w:tc>
      </w:tr>
      <w:tr w:rsidR="00957259" w:rsidRPr="00EE5187" w14:paraId="5940DE9A" w14:textId="77777777" w:rsidTr="003E151D">
        <w:tc>
          <w:tcPr>
            <w:tcW w:w="1699" w:type="dxa"/>
            <w:vMerge/>
            <w:tcMar>
              <w:top w:w="28" w:type="dxa"/>
              <w:bottom w:w="28" w:type="dxa"/>
            </w:tcMar>
          </w:tcPr>
          <w:p w14:paraId="7C1444ED" w14:textId="77777777" w:rsidR="00957259" w:rsidRPr="00EE5187" w:rsidRDefault="00957259" w:rsidP="00483167">
            <w:pPr>
              <w:pStyle w:val="ListParagraph"/>
              <w:ind w:left="316" w:right="169"/>
              <w:rPr>
                <w:b/>
                <w:bCs/>
                <w:noProof/>
                <w:lang w:val="lt-LT"/>
              </w:rPr>
            </w:pPr>
          </w:p>
        </w:tc>
        <w:tc>
          <w:tcPr>
            <w:tcW w:w="710" w:type="dxa"/>
          </w:tcPr>
          <w:p w14:paraId="226511BC" w14:textId="77777777" w:rsidR="00957259" w:rsidRPr="00EE5187" w:rsidRDefault="00957259" w:rsidP="002C124C">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0A52FFC" w14:textId="214D027C" w:rsidR="00957259" w:rsidRPr="00EE5187" w:rsidRDefault="00957259" w:rsidP="001E0EA5">
            <w:pPr>
              <w:spacing w:after="60"/>
              <w:ind w:left="34"/>
              <w:jc w:val="both"/>
              <w:rPr>
                <w:noProof/>
                <w:lang w:val="lt-LT"/>
              </w:rPr>
            </w:pPr>
            <w:r w:rsidRPr="00EE5187">
              <w:rPr>
                <w:noProof/>
                <w:lang w:val="lt-LT"/>
              </w:rPr>
              <w:t>Atskirą</w:t>
            </w:r>
            <w:r w:rsidRPr="00EE5187">
              <w:rPr>
                <w:rFonts w:eastAsia="Calibri"/>
                <w:noProof/>
                <w:color w:val="000000"/>
                <w:lang w:val="lt-LT"/>
              </w:rPr>
              <w:t xml:space="preserve"> EBVPD pildo:</w:t>
            </w:r>
          </w:p>
        </w:tc>
        <w:tc>
          <w:tcPr>
            <w:tcW w:w="283" w:type="dxa"/>
          </w:tcPr>
          <w:p w14:paraId="4C2EA200" w14:textId="77777777" w:rsidR="00957259" w:rsidRPr="00EE5187" w:rsidRDefault="00957259" w:rsidP="00483167">
            <w:pPr>
              <w:ind w:left="360"/>
              <w:rPr>
                <w:noProof/>
                <w:lang w:val="lt-LT"/>
              </w:rPr>
            </w:pPr>
          </w:p>
        </w:tc>
        <w:tc>
          <w:tcPr>
            <w:tcW w:w="1742" w:type="dxa"/>
            <w:vMerge/>
          </w:tcPr>
          <w:p w14:paraId="3409B078" w14:textId="77777777" w:rsidR="00957259" w:rsidRPr="00EE5187" w:rsidRDefault="00957259" w:rsidP="00483167">
            <w:pPr>
              <w:ind w:left="360"/>
              <w:rPr>
                <w:noProof/>
                <w:lang w:val="lt-LT"/>
              </w:rPr>
            </w:pPr>
          </w:p>
        </w:tc>
        <w:tc>
          <w:tcPr>
            <w:tcW w:w="708" w:type="dxa"/>
          </w:tcPr>
          <w:p w14:paraId="1BF703D0"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2C3B698" w14:textId="4887C756" w:rsidR="00957259" w:rsidRPr="00EE5187" w:rsidRDefault="00957259" w:rsidP="001E0EA5">
            <w:pPr>
              <w:widowControl w:val="0"/>
              <w:spacing w:after="60" w:line="240" w:lineRule="auto"/>
              <w:ind w:left="31"/>
              <w:jc w:val="both"/>
              <w:rPr>
                <w:noProof/>
                <w:lang w:val="lt-LT"/>
              </w:rPr>
            </w:pPr>
            <w:r w:rsidRPr="00EE5187">
              <w:rPr>
                <w:noProof/>
                <w:lang w:val="lt-LT"/>
              </w:rPr>
              <w:t>A separate</w:t>
            </w:r>
            <w:r w:rsidRPr="00EE5187">
              <w:rPr>
                <w:noProof/>
                <w:color w:val="000000"/>
                <w:lang w:val="lt-LT"/>
              </w:rPr>
              <w:t xml:space="preserve"> ESPD shall be completed by:</w:t>
            </w:r>
          </w:p>
        </w:tc>
      </w:tr>
      <w:tr w:rsidR="00957259" w:rsidRPr="00EE5187" w14:paraId="1E4CE1BD" w14:textId="77777777" w:rsidTr="003E151D">
        <w:tc>
          <w:tcPr>
            <w:tcW w:w="1699" w:type="dxa"/>
            <w:vMerge/>
            <w:tcMar>
              <w:top w:w="28" w:type="dxa"/>
              <w:bottom w:w="28" w:type="dxa"/>
            </w:tcMar>
          </w:tcPr>
          <w:p w14:paraId="28A89DAD" w14:textId="77777777" w:rsidR="00957259" w:rsidRPr="00EE5187" w:rsidRDefault="00957259" w:rsidP="007962C4">
            <w:pPr>
              <w:pStyle w:val="ListParagraph"/>
              <w:ind w:left="316" w:right="169"/>
              <w:rPr>
                <w:b/>
                <w:bCs/>
                <w:noProof/>
                <w:lang w:val="lt-LT"/>
              </w:rPr>
            </w:pPr>
          </w:p>
        </w:tc>
        <w:tc>
          <w:tcPr>
            <w:tcW w:w="710" w:type="dxa"/>
          </w:tcPr>
          <w:p w14:paraId="3E1A1001" w14:textId="77777777" w:rsidR="00957259" w:rsidRPr="00EE5187" w:rsidRDefault="00957259" w:rsidP="007962C4">
            <w:pPr>
              <w:ind w:left="881"/>
              <w:jc w:val="both"/>
              <w:rPr>
                <w:rFonts w:eastAsia="Calibri"/>
                <w:noProof/>
                <w:color w:val="000000"/>
                <w:lang w:val="lt-LT"/>
              </w:rPr>
            </w:pPr>
          </w:p>
        </w:tc>
        <w:tc>
          <w:tcPr>
            <w:tcW w:w="4780" w:type="dxa"/>
            <w:gridSpan w:val="5"/>
            <w:tcMar>
              <w:top w:w="28" w:type="dxa"/>
              <w:bottom w:w="28" w:type="dxa"/>
            </w:tcMar>
          </w:tcPr>
          <w:p w14:paraId="67B5C69E" w14:textId="66149160" w:rsidR="00957259" w:rsidRPr="00EE5187" w:rsidRDefault="00957259" w:rsidP="001E0EA5">
            <w:pPr>
              <w:ind w:left="33"/>
              <w:jc w:val="both"/>
              <w:rPr>
                <w:noProof/>
                <w:lang w:val="lt-LT"/>
              </w:rPr>
            </w:pPr>
            <w:r w:rsidRPr="00EE5187">
              <w:rPr>
                <w:rFonts w:eastAsia="Calibri"/>
                <w:noProof/>
                <w:color w:val="000000"/>
                <w:lang w:val="lt-LT"/>
              </w:rPr>
              <w:t>1.  Tiekėjas;</w:t>
            </w:r>
          </w:p>
        </w:tc>
        <w:tc>
          <w:tcPr>
            <w:tcW w:w="283" w:type="dxa"/>
          </w:tcPr>
          <w:p w14:paraId="43919442" w14:textId="77777777" w:rsidR="00957259" w:rsidRPr="00EE5187" w:rsidRDefault="00957259" w:rsidP="007962C4">
            <w:pPr>
              <w:ind w:left="360"/>
              <w:rPr>
                <w:noProof/>
                <w:lang w:val="lt-LT"/>
              </w:rPr>
            </w:pPr>
          </w:p>
        </w:tc>
        <w:tc>
          <w:tcPr>
            <w:tcW w:w="1742" w:type="dxa"/>
            <w:vMerge/>
          </w:tcPr>
          <w:p w14:paraId="42F1814B" w14:textId="77777777" w:rsidR="00957259" w:rsidRPr="00EE5187" w:rsidRDefault="00957259" w:rsidP="007962C4">
            <w:pPr>
              <w:ind w:left="360"/>
              <w:rPr>
                <w:noProof/>
                <w:lang w:val="lt-LT"/>
              </w:rPr>
            </w:pPr>
          </w:p>
        </w:tc>
        <w:tc>
          <w:tcPr>
            <w:tcW w:w="708" w:type="dxa"/>
          </w:tcPr>
          <w:p w14:paraId="649266CF" w14:textId="77777777" w:rsidR="00957259" w:rsidRPr="00EE5187" w:rsidRDefault="00957259" w:rsidP="00800006">
            <w:pPr>
              <w:ind w:left="882"/>
              <w:jc w:val="both"/>
              <w:rPr>
                <w:rFonts w:eastAsia="Calibri"/>
                <w:noProof/>
                <w:color w:val="000000"/>
                <w:lang w:val="lt-LT"/>
              </w:rPr>
            </w:pPr>
          </w:p>
        </w:tc>
        <w:tc>
          <w:tcPr>
            <w:tcW w:w="5181" w:type="dxa"/>
            <w:gridSpan w:val="5"/>
          </w:tcPr>
          <w:p w14:paraId="45F9E181" w14:textId="49A1F074" w:rsidR="00957259" w:rsidRPr="00EE5187" w:rsidRDefault="00957259" w:rsidP="001E0EA5">
            <w:pPr>
              <w:ind w:left="34"/>
              <w:jc w:val="both"/>
              <w:rPr>
                <w:noProof/>
                <w:lang w:val="lt-LT"/>
              </w:rPr>
            </w:pPr>
            <w:r w:rsidRPr="00EE5187">
              <w:rPr>
                <w:rFonts w:eastAsia="Calibri"/>
                <w:noProof/>
                <w:color w:val="000000"/>
                <w:lang w:val="lt-LT"/>
              </w:rPr>
              <w:t>1.  the Supplier;</w:t>
            </w:r>
          </w:p>
        </w:tc>
      </w:tr>
      <w:tr w:rsidR="00957259" w:rsidRPr="00EE5187" w14:paraId="272EC6A4" w14:textId="77777777" w:rsidTr="003E151D">
        <w:tc>
          <w:tcPr>
            <w:tcW w:w="1699" w:type="dxa"/>
            <w:vMerge/>
            <w:tcMar>
              <w:top w:w="28" w:type="dxa"/>
              <w:bottom w:w="28" w:type="dxa"/>
            </w:tcMar>
          </w:tcPr>
          <w:p w14:paraId="680AC54E" w14:textId="77777777" w:rsidR="00957259" w:rsidRPr="00EE5187" w:rsidRDefault="00957259" w:rsidP="007962C4">
            <w:pPr>
              <w:pStyle w:val="ListParagraph"/>
              <w:ind w:left="316" w:right="169"/>
              <w:rPr>
                <w:b/>
                <w:bCs/>
                <w:noProof/>
                <w:lang w:val="lt-LT"/>
              </w:rPr>
            </w:pPr>
          </w:p>
        </w:tc>
        <w:tc>
          <w:tcPr>
            <w:tcW w:w="710" w:type="dxa"/>
          </w:tcPr>
          <w:p w14:paraId="35F2A3A8" w14:textId="77777777" w:rsidR="00957259" w:rsidRPr="00EE5187" w:rsidRDefault="00957259" w:rsidP="007962C4">
            <w:pPr>
              <w:ind w:left="881"/>
              <w:jc w:val="both"/>
              <w:rPr>
                <w:noProof/>
                <w:lang w:val="lt-LT"/>
              </w:rPr>
            </w:pPr>
          </w:p>
        </w:tc>
        <w:tc>
          <w:tcPr>
            <w:tcW w:w="4780" w:type="dxa"/>
            <w:gridSpan w:val="5"/>
            <w:tcMar>
              <w:top w:w="28" w:type="dxa"/>
              <w:bottom w:w="28" w:type="dxa"/>
            </w:tcMar>
          </w:tcPr>
          <w:p w14:paraId="00402D76" w14:textId="166EDBCA" w:rsidR="00957259" w:rsidRPr="00EE5187" w:rsidRDefault="00957259" w:rsidP="001E0EA5">
            <w:pPr>
              <w:ind w:left="33"/>
              <w:jc w:val="both"/>
              <w:rPr>
                <w:noProof/>
                <w:lang w:val="lt-LT"/>
              </w:rPr>
            </w:pPr>
            <w:r w:rsidRPr="00EE5187">
              <w:rPr>
                <w:noProof/>
                <w:lang w:val="lt-LT"/>
              </w:rPr>
              <w:t>2.  kiekvienas Tiekėjų grupės narys (jeigu Paraišką teikia Tiekėjų grupė);</w:t>
            </w:r>
          </w:p>
        </w:tc>
        <w:tc>
          <w:tcPr>
            <w:tcW w:w="283" w:type="dxa"/>
          </w:tcPr>
          <w:p w14:paraId="391CBF77" w14:textId="77777777" w:rsidR="00957259" w:rsidRPr="00EE5187" w:rsidRDefault="00957259" w:rsidP="007962C4">
            <w:pPr>
              <w:ind w:left="360"/>
              <w:rPr>
                <w:noProof/>
                <w:lang w:val="lt-LT"/>
              </w:rPr>
            </w:pPr>
          </w:p>
        </w:tc>
        <w:tc>
          <w:tcPr>
            <w:tcW w:w="1742" w:type="dxa"/>
            <w:vMerge/>
          </w:tcPr>
          <w:p w14:paraId="1EEA0988" w14:textId="77777777" w:rsidR="00957259" w:rsidRPr="00EE5187" w:rsidRDefault="00957259" w:rsidP="007962C4">
            <w:pPr>
              <w:ind w:left="360"/>
              <w:rPr>
                <w:noProof/>
                <w:lang w:val="lt-LT"/>
              </w:rPr>
            </w:pPr>
          </w:p>
        </w:tc>
        <w:tc>
          <w:tcPr>
            <w:tcW w:w="708" w:type="dxa"/>
          </w:tcPr>
          <w:p w14:paraId="60D66727" w14:textId="77777777" w:rsidR="00957259" w:rsidRPr="00EE5187" w:rsidRDefault="00957259" w:rsidP="00800006">
            <w:pPr>
              <w:ind w:left="882"/>
              <w:jc w:val="both"/>
              <w:rPr>
                <w:noProof/>
                <w:lang w:val="lt-LT"/>
              </w:rPr>
            </w:pPr>
          </w:p>
        </w:tc>
        <w:tc>
          <w:tcPr>
            <w:tcW w:w="5181" w:type="dxa"/>
            <w:gridSpan w:val="5"/>
          </w:tcPr>
          <w:p w14:paraId="137C6B58" w14:textId="11B4D184" w:rsidR="00957259" w:rsidRPr="00EE5187" w:rsidRDefault="00957259" w:rsidP="001E0EA5">
            <w:pPr>
              <w:ind w:left="34"/>
              <w:jc w:val="both"/>
              <w:rPr>
                <w:noProof/>
                <w:lang w:val="lt-LT"/>
              </w:rPr>
            </w:pPr>
            <w:r w:rsidRPr="00EE5187">
              <w:rPr>
                <w:noProof/>
                <w:lang w:val="lt-LT"/>
              </w:rPr>
              <w:t>2. each member of the Group of Suppliers (if the Application is submitted by a Group of Suppliers);</w:t>
            </w:r>
          </w:p>
        </w:tc>
      </w:tr>
      <w:tr w:rsidR="00957259" w:rsidRPr="00EE5187" w14:paraId="01DAE22D" w14:textId="77777777" w:rsidTr="003E151D">
        <w:tc>
          <w:tcPr>
            <w:tcW w:w="1699" w:type="dxa"/>
            <w:vMerge/>
            <w:tcMar>
              <w:top w:w="28" w:type="dxa"/>
              <w:bottom w:w="28" w:type="dxa"/>
            </w:tcMar>
          </w:tcPr>
          <w:p w14:paraId="067CDB44" w14:textId="77777777" w:rsidR="00957259" w:rsidRPr="00EE5187" w:rsidRDefault="00957259" w:rsidP="007962C4">
            <w:pPr>
              <w:pStyle w:val="ListParagraph"/>
              <w:ind w:left="316" w:right="169"/>
              <w:rPr>
                <w:b/>
                <w:bCs/>
                <w:noProof/>
                <w:lang w:val="lt-LT"/>
              </w:rPr>
            </w:pPr>
          </w:p>
        </w:tc>
        <w:tc>
          <w:tcPr>
            <w:tcW w:w="710" w:type="dxa"/>
          </w:tcPr>
          <w:p w14:paraId="6496DB34" w14:textId="77777777" w:rsidR="00957259" w:rsidRPr="00EE5187" w:rsidRDefault="00957259" w:rsidP="007962C4">
            <w:pPr>
              <w:ind w:left="881"/>
              <w:jc w:val="both"/>
              <w:rPr>
                <w:noProof/>
                <w:color w:val="000000"/>
                <w:lang w:val="lt-LT"/>
              </w:rPr>
            </w:pPr>
          </w:p>
        </w:tc>
        <w:tc>
          <w:tcPr>
            <w:tcW w:w="4780" w:type="dxa"/>
            <w:gridSpan w:val="5"/>
            <w:tcMar>
              <w:top w:w="28" w:type="dxa"/>
              <w:bottom w:w="28" w:type="dxa"/>
            </w:tcMar>
          </w:tcPr>
          <w:p w14:paraId="7EF47DBE" w14:textId="6FF9FE1F" w:rsidR="00957259" w:rsidRPr="00EE5187" w:rsidRDefault="00957259" w:rsidP="001E0EA5">
            <w:pPr>
              <w:ind w:left="33"/>
              <w:jc w:val="both"/>
              <w:rPr>
                <w:noProof/>
                <w:lang w:val="lt-LT"/>
              </w:rPr>
            </w:pPr>
            <w:r w:rsidRPr="00EE5187">
              <w:rPr>
                <w:noProof/>
                <w:color w:val="000000"/>
                <w:lang w:val="lt-LT"/>
              </w:rPr>
              <w:t>3.  kiekvienas ūkio subjektas, jeigu tiekėjas remiasi jo pajėgumais, kad atitiktų kvalifikacijos reikalavimus tiekėjams, i</w:t>
            </w:r>
            <w:r w:rsidRPr="00EE5187">
              <w:rPr>
                <w:rFonts w:eastAsia="Calibri"/>
                <w:noProof/>
                <w:color w:val="000000"/>
                <w:lang w:val="lt-LT"/>
              </w:rPr>
              <w:t>šskyrus Kvazisubtiekėjus, kurie pirkimo laimėjimo ir pirkimo sutarties sudarymo atveju bus įdarbinti tiekėjo (šių specialistų EBVPD teikti nereikia).</w:t>
            </w:r>
            <w:r w:rsidRPr="00EE5187">
              <w:rPr>
                <w:rFonts w:eastAsia="Calibri"/>
                <w:noProof/>
                <w:lang w:val="lt-LT"/>
              </w:rPr>
              <w:t xml:space="preserve"> </w:t>
            </w:r>
            <w:r w:rsidRPr="00EE5187">
              <w:rPr>
                <w:noProof/>
                <w:color w:val="000000"/>
                <w:lang w:val="lt-LT"/>
              </w:rPr>
              <w:t xml:space="preserve"> </w:t>
            </w:r>
          </w:p>
        </w:tc>
        <w:tc>
          <w:tcPr>
            <w:tcW w:w="283" w:type="dxa"/>
          </w:tcPr>
          <w:p w14:paraId="0488CB27" w14:textId="77777777" w:rsidR="00957259" w:rsidRPr="00EE5187" w:rsidRDefault="00957259" w:rsidP="007962C4">
            <w:pPr>
              <w:ind w:left="360"/>
              <w:rPr>
                <w:noProof/>
                <w:lang w:val="lt-LT"/>
              </w:rPr>
            </w:pPr>
          </w:p>
        </w:tc>
        <w:tc>
          <w:tcPr>
            <w:tcW w:w="1742" w:type="dxa"/>
            <w:vMerge/>
          </w:tcPr>
          <w:p w14:paraId="0EE644A7" w14:textId="77777777" w:rsidR="00957259" w:rsidRPr="00EE5187" w:rsidRDefault="00957259" w:rsidP="007962C4">
            <w:pPr>
              <w:ind w:left="360"/>
              <w:rPr>
                <w:noProof/>
                <w:lang w:val="lt-LT"/>
              </w:rPr>
            </w:pPr>
          </w:p>
        </w:tc>
        <w:tc>
          <w:tcPr>
            <w:tcW w:w="708" w:type="dxa"/>
          </w:tcPr>
          <w:p w14:paraId="1775853B" w14:textId="77777777" w:rsidR="00957259" w:rsidRPr="00EE5187" w:rsidRDefault="00957259" w:rsidP="00800006">
            <w:pPr>
              <w:ind w:left="882"/>
              <w:jc w:val="both"/>
              <w:rPr>
                <w:noProof/>
                <w:color w:val="000000"/>
                <w:lang w:val="lt-LT"/>
              </w:rPr>
            </w:pPr>
          </w:p>
        </w:tc>
        <w:tc>
          <w:tcPr>
            <w:tcW w:w="5181" w:type="dxa"/>
            <w:gridSpan w:val="5"/>
          </w:tcPr>
          <w:p w14:paraId="32E477F6" w14:textId="3E8BE24D" w:rsidR="00957259" w:rsidRPr="00EE5187" w:rsidRDefault="00957259" w:rsidP="001E0EA5">
            <w:pPr>
              <w:ind w:left="34"/>
              <w:jc w:val="both"/>
              <w:rPr>
                <w:noProof/>
                <w:lang w:val="lt-LT"/>
              </w:rPr>
            </w:pPr>
            <w:r w:rsidRPr="00EE5187">
              <w:rPr>
                <w:noProof/>
                <w:color w:val="000000"/>
                <w:lang w:val="lt-LT"/>
              </w:rPr>
              <w:t>3. each economic operator where the supplier relies on its capacity to meet the requirements for suppliers, except for Quasi-Suppliers who will be employed by the supplier in the event of the award of the contract and the successful tenderer (the ESPD of these experts do not need to be provided).</w:t>
            </w:r>
            <w:r w:rsidRPr="00EE5187">
              <w:rPr>
                <w:noProof/>
                <w:lang w:val="lt-LT"/>
              </w:rPr>
              <w:t xml:space="preserve"> </w:t>
            </w:r>
            <w:r w:rsidRPr="00EE5187">
              <w:rPr>
                <w:noProof/>
                <w:color w:val="000000"/>
                <w:lang w:val="lt-LT"/>
              </w:rPr>
              <w:t xml:space="preserve"> </w:t>
            </w:r>
          </w:p>
        </w:tc>
      </w:tr>
      <w:tr w:rsidR="00957259" w:rsidRPr="00EE5187" w14:paraId="4FFAB682" w14:textId="77777777" w:rsidTr="003E151D">
        <w:tc>
          <w:tcPr>
            <w:tcW w:w="1699" w:type="dxa"/>
            <w:tcMar>
              <w:top w:w="28" w:type="dxa"/>
              <w:bottom w:w="28" w:type="dxa"/>
            </w:tcMar>
          </w:tcPr>
          <w:p w14:paraId="4523889A" w14:textId="77777777" w:rsidR="00957259" w:rsidRPr="00EE5187" w:rsidRDefault="00957259" w:rsidP="00483167">
            <w:pPr>
              <w:pStyle w:val="ListParagraph"/>
              <w:ind w:left="316" w:right="169"/>
              <w:rPr>
                <w:b/>
                <w:bCs/>
                <w:noProof/>
                <w:lang w:val="lt-LT"/>
              </w:rPr>
            </w:pPr>
          </w:p>
        </w:tc>
        <w:tc>
          <w:tcPr>
            <w:tcW w:w="710" w:type="dxa"/>
          </w:tcPr>
          <w:p w14:paraId="32E97D2F" w14:textId="77777777" w:rsidR="00957259" w:rsidRPr="00EE5187" w:rsidRDefault="00957259" w:rsidP="00483167">
            <w:pPr>
              <w:rPr>
                <w:noProof/>
                <w:lang w:val="lt-LT"/>
              </w:rPr>
            </w:pPr>
          </w:p>
        </w:tc>
        <w:tc>
          <w:tcPr>
            <w:tcW w:w="4780" w:type="dxa"/>
            <w:gridSpan w:val="5"/>
            <w:tcMar>
              <w:top w:w="28" w:type="dxa"/>
              <w:bottom w:w="28" w:type="dxa"/>
            </w:tcMar>
          </w:tcPr>
          <w:p w14:paraId="7F3C54E2" w14:textId="6D06A4B4" w:rsidR="00957259" w:rsidRPr="00EE5187" w:rsidRDefault="00957259" w:rsidP="00483167">
            <w:pPr>
              <w:rPr>
                <w:noProof/>
                <w:lang w:val="lt-LT"/>
              </w:rPr>
            </w:pPr>
          </w:p>
        </w:tc>
        <w:tc>
          <w:tcPr>
            <w:tcW w:w="283" w:type="dxa"/>
          </w:tcPr>
          <w:p w14:paraId="48916A3F" w14:textId="77777777" w:rsidR="00957259" w:rsidRPr="00EE5187" w:rsidRDefault="00957259" w:rsidP="00483167">
            <w:pPr>
              <w:ind w:left="360"/>
              <w:rPr>
                <w:noProof/>
                <w:lang w:val="lt-LT"/>
              </w:rPr>
            </w:pPr>
          </w:p>
        </w:tc>
        <w:tc>
          <w:tcPr>
            <w:tcW w:w="1742" w:type="dxa"/>
          </w:tcPr>
          <w:p w14:paraId="0DA5CE61" w14:textId="77777777" w:rsidR="00957259" w:rsidRPr="00EE5187" w:rsidRDefault="00957259" w:rsidP="00483167">
            <w:pPr>
              <w:ind w:left="360"/>
              <w:rPr>
                <w:noProof/>
                <w:lang w:val="lt-LT"/>
              </w:rPr>
            </w:pPr>
          </w:p>
        </w:tc>
        <w:tc>
          <w:tcPr>
            <w:tcW w:w="708" w:type="dxa"/>
          </w:tcPr>
          <w:p w14:paraId="3F11FF0B" w14:textId="77777777" w:rsidR="00957259" w:rsidRPr="00EE5187" w:rsidRDefault="00957259" w:rsidP="00483167">
            <w:pPr>
              <w:ind w:left="360"/>
              <w:rPr>
                <w:noProof/>
                <w:lang w:val="lt-LT"/>
              </w:rPr>
            </w:pPr>
          </w:p>
        </w:tc>
        <w:tc>
          <w:tcPr>
            <w:tcW w:w="5181" w:type="dxa"/>
            <w:gridSpan w:val="5"/>
          </w:tcPr>
          <w:p w14:paraId="2CEB0A66" w14:textId="4EB634BC" w:rsidR="00957259" w:rsidRPr="00EE5187" w:rsidRDefault="00957259" w:rsidP="00483167">
            <w:pPr>
              <w:ind w:left="360"/>
              <w:rPr>
                <w:noProof/>
                <w:lang w:val="lt-LT"/>
              </w:rPr>
            </w:pPr>
          </w:p>
        </w:tc>
      </w:tr>
      <w:tr w:rsidR="00957259" w:rsidRPr="00EE5187" w14:paraId="0674747E" w14:textId="77777777" w:rsidTr="003E151D">
        <w:tc>
          <w:tcPr>
            <w:tcW w:w="1699" w:type="dxa"/>
            <w:vMerge w:val="restart"/>
            <w:tcMar>
              <w:top w:w="28" w:type="dxa"/>
              <w:bottom w:w="28" w:type="dxa"/>
            </w:tcMar>
          </w:tcPr>
          <w:p w14:paraId="23C30751" w14:textId="3AF4102E" w:rsidR="00957259" w:rsidRPr="00EE5187" w:rsidRDefault="00957259" w:rsidP="003E151D">
            <w:pPr>
              <w:pStyle w:val="ListParagraph"/>
              <w:numPr>
                <w:ilvl w:val="0"/>
                <w:numId w:val="1"/>
              </w:numPr>
              <w:ind w:left="316" w:hanging="284"/>
              <w:rPr>
                <w:b/>
                <w:bCs/>
                <w:noProof/>
                <w:lang w:val="lt-LT"/>
              </w:rPr>
            </w:pPr>
            <w:r w:rsidRPr="00EE5187">
              <w:rPr>
                <w:b/>
                <w:bCs/>
                <w:noProof/>
                <w:lang w:val="lt-LT"/>
              </w:rPr>
              <w:lastRenderedPageBreak/>
              <w:t>EBVPD pagrindžiantys dokumentai</w:t>
            </w:r>
          </w:p>
        </w:tc>
        <w:tc>
          <w:tcPr>
            <w:tcW w:w="710" w:type="dxa"/>
          </w:tcPr>
          <w:p w14:paraId="3C60D1FC" w14:textId="77777777" w:rsidR="00957259" w:rsidRPr="00EE5187" w:rsidRDefault="00957259" w:rsidP="00480D4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BFC6594" w14:textId="4D5B232A" w:rsidR="00957259" w:rsidRPr="00EE5187" w:rsidRDefault="00957259" w:rsidP="001E0EA5">
            <w:pPr>
              <w:spacing w:after="60"/>
              <w:ind w:left="34"/>
              <w:jc w:val="both"/>
              <w:rPr>
                <w:noProof/>
                <w:lang w:val="lt-LT"/>
              </w:rPr>
            </w:pPr>
            <w:r w:rsidRPr="00EE5187">
              <w:rPr>
                <w:noProof/>
                <w:lang w:val="lt-LT"/>
              </w:rPr>
              <w:t>Jei SPS nenurodyta kitaip, KC EBVPD pagrindžiančių dokumentų reikalaus tik iš to tiekėjo, kurio Pasiūlymas pagal vertinimo rezultatus gali būti pripažintas laimėjusiu (iki Pasiūlymų eilės nustatymo).</w:t>
            </w:r>
          </w:p>
        </w:tc>
        <w:tc>
          <w:tcPr>
            <w:tcW w:w="283" w:type="dxa"/>
          </w:tcPr>
          <w:p w14:paraId="6CD19D41" w14:textId="77777777" w:rsidR="00957259" w:rsidRPr="00EE5187" w:rsidRDefault="00957259" w:rsidP="00480D48">
            <w:pPr>
              <w:ind w:left="360"/>
              <w:rPr>
                <w:noProof/>
                <w:lang w:val="lt-LT"/>
              </w:rPr>
            </w:pPr>
          </w:p>
        </w:tc>
        <w:tc>
          <w:tcPr>
            <w:tcW w:w="1742" w:type="dxa"/>
            <w:vMerge w:val="restart"/>
          </w:tcPr>
          <w:p w14:paraId="408AB32F" w14:textId="5C64B0B6" w:rsidR="00957259" w:rsidRPr="00EE5187" w:rsidRDefault="00957259" w:rsidP="00F46887">
            <w:pPr>
              <w:pStyle w:val="ListParagraph"/>
              <w:numPr>
                <w:ilvl w:val="0"/>
                <w:numId w:val="4"/>
              </w:numPr>
              <w:spacing w:line="240" w:lineRule="auto"/>
              <w:ind w:right="32"/>
              <w:contextualSpacing w:val="0"/>
              <w:rPr>
                <w:noProof/>
                <w:lang w:val="lt-LT"/>
              </w:rPr>
            </w:pPr>
            <w:r w:rsidRPr="00EE5187">
              <w:rPr>
                <w:b/>
                <w:bCs/>
                <w:noProof/>
                <w:lang w:val="lt-LT"/>
              </w:rPr>
              <w:t>Documents supporting the ESPD</w:t>
            </w:r>
          </w:p>
        </w:tc>
        <w:tc>
          <w:tcPr>
            <w:tcW w:w="708" w:type="dxa"/>
          </w:tcPr>
          <w:p w14:paraId="2A534239"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2408F38F" w14:textId="47768EDB" w:rsidR="00957259" w:rsidRPr="00EE5187" w:rsidRDefault="00957259" w:rsidP="001E0EA5">
            <w:pPr>
              <w:widowControl w:val="0"/>
              <w:spacing w:after="60" w:line="240" w:lineRule="auto"/>
              <w:ind w:left="31"/>
              <w:jc w:val="both"/>
              <w:rPr>
                <w:noProof/>
                <w:lang w:val="lt-LT"/>
              </w:rPr>
            </w:pPr>
            <w:r w:rsidRPr="00EE5187">
              <w:rPr>
                <w:noProof/>
                <w:lang w:val="lt-LT"/>
              </w:rPr>
              <w:t>Unless otherwise specified in the SPC, the KC will only require supporting documents for the ESPD from the Supplier whose Tender may be declared successful on the basis of the evaluation results (prior to the ranking of Tenders).</w:t>
            </w:r>
          </w:p>
        </w:tc>
      </w:tr>
      <w:tr w:rsidR="001E0EA5" w:rsidRPr="00EE5187" w14:paraId="312DC46F" w14:textId="77777777" w:rsidTr="003E151D">
        <w:tc>
          <w:tcPr>
            <w:tcW w:w="1699" w:type="dxa"/>
            <w:vMerge/>
            <w:tcMar>
              <w:top w:w="28" w:type="dxa"/>
              <w:bottom w:w="28" w:type="dxa"/>
            </w:tcMar>
          </w:tcPr>
          <w:p w14:paraId="66B7A3C1" w14:textId="77777777" w:rsidR="001E0EA5" w:rsidRPr="00EE5187" w:rsidRDefault="001E0EA5" w:rsidP="00480D48">
            <w:pPr>
              <w:pStyle w:val="ListParagraph"/>
              <w:ind w:left="316" w:right="169"/>
              <w:rPr>
                <w:b/>
                <w:bCs/>
                <w:noProof/>
                <w:lang w:val="lt-LT"/>
              </w:rPr>
            </w:pPr>
          </w:p>
        </w:tc>
        <w:tc>
          <w:tcPr>
            <w:tcW w:w="710" w:type="dxa"/>
            <w:vMerge w:val="restart"/>
          </w:tcPr>
          <w:p w14:paraId="4148A98B" w14:textId="77777777" w:rsidR="001E0EA5" w:rsidRPr="00EE5187" w:rsidRDefault="001E0EA5" w:rsidP="00480D4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E1221F8" w14:textId="45D2C126" w:rsidR="001E0EA5" w:rsidRPr="00EE5187" w:rsidRDefault="001E0EA5" w:rsidP="001E0EA5">
            <w:pPr>
              <w:spacing w:after="60"/>
              <w:ind w:left="34"/>
              <w:jc w:val="both"/>
              <w:rPr>
                <w:noProof/>
                <w:lang w:val="lt-LT"/>
              </w:rPr>
            </w:pPr>
            <w:r w:rsidRPr="00EE5187">
              <w:rPr>
                <w:noProof/>
                <w:lang w:val="lt-LT"/>
              </w:rPr>
              <w:t>KC EBVPD pagrindžiančių dokumentų gali reikalauti:</w:t>
            </w:r>
          </w:p>
        </w:tc>
        <w:tc>
          <w:tcPr>
            <w:tcW w:w="283" w:type="dxa"/>
          </w:tcPr>
          <w:p w14:paraId="08AE056F" w14:textId="77777777" w:rsidR="001E0EA5" w:rsidRPr="00EE5187" w:rsidRDefault="001E0EA5" w:rsidP="00480D48">
            <w:pPr>
              <w:ind w:left="360"/>
              <w:rPr>
                <w:noProof/>
                <w:lang w:val="lt-LT"/>
              </w:rPr>
            </w:pPr>
          </w:p>
        </w:tc>
        <w:tc>
          <w:tcPr>
            <w:tcW w:w="1742" w:type="dxa"/>
            <w:vMerge/>
          </w:tcPr>
          <w:p w14:paraId="17131ABD" w14:textId="77777777" w:rsidR="001E0EA5" w:rsidRPr="00EE5187" w:rsidRDefault="001E0EA5" w:rsidP="00480D48">
            <w:pPr>
              <w:ind w:left="360"/>
              <w:rPr>
                <w:noProof/>
                <w:lang w:val="lt-LT"/>
              </w:rPr>
            </w:pPr>
          </w:p>
        </w:tc>
        <w:tc>
          <w:tcPr>
            <w:tcW w:w="708" w:type="dxa"/>
            <w:vMerge w:val="restart"/>
          </w:tcPr>
          <w:p w14:paraId="6645FE07" w14:textId="77777777" w:rsidR="001E0EA5" w:rsidRPr="00EE5187" w:rsidRDefault="001E0EA5"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52F58CF7" w14:textId="083EA4D4" w:rsidR="001E0EA5" w:rsidRPr="00EE5187" w:rsidRDefault="001E0EA5" w:rsidP="001E0EA5">
            <w:pPr>
              <w:widowControl w:val="0"/>
              <w:spacing w:after="60" w:line="240" w:lineRule="auto"/>
              <w:ind w:left="31"/>
              <w:jc w:val="both"/>
              <w:rPr>
                <w:noProof/>
                <w:lang w:val="lt-LT"/>
              </w:rPr>
            </w:pPr>
            <w:r w:rsidRPr="00EE5187">
              <w:rPr>
                <w:noProof/>
                <w:lang w:val="lt-LT"/>
              </w:rPr>
              <w:t>The KC may require supporting documents for the ESPD:</w:t>
            </w:r>
          </w:p>
        </w:tc>
      </w:tr>
      <w:tr w:rsidR="001E0EA5" w:rsidRPr="00EE5187" w14:paraId="05F207CB" w14:textId="77777777" w:rsidTr="003E151D">
        <w:tc>
          <w:tcPr>
            <w:tcW w:w="1699" w:type="dxa"/>
            <w:vMerge/>
            <w:tcMar>
              <w:top w:w="28" w:type="dxa"/>
              <w:bottom w:w="28" w:type="dxa"/>
            </w:tcMar>
          </w:tcPr>
          <w:p w14:paraId="43D5B4F5" w14:textId="77777777" w:rsidR="001E0EA5" w:rsidRPr="00EE5187" w:rsidRDefault="001E0EA5" w:rsidP="004F3640">
            <w:pPr>
              <w:pStyle w:val="ListParagraph"/>
              <w:ind w:left="316" w:right="169"/>
              <w:rPr>
                <w:b/>
                <w:bCs/>
                <w:noProof/>
                <w:lang w:val="lt-LT"/>
              </w:rPr>
            </w:pPr>
          </w:p>
        </w:tc>
        <w:tc>
          <w:tcPr>
            <w:tcW w:w="710" w:type="dxa"/>
            <w:vMerge/>
          </w:tcPr>
          <w:p w14:paraId="572A78D5" w14:textId="77777777" w:rsidR="001E0EA5" w:rsidRPr="00EE5187" w:rsidRDefault="001E0EA5" w:rsidP="00F46887">
            <w:pPr>
              <w:pStyle w:val="ListParagraph"/>
              <w:numPr>
                <w:ilvl w:val="0"/>
                <w:numId w:val="21"/>
              </w:numPr>
              <w:ind w:left="1164"/>
              <w:jc w:val="both"/>
              <w:rPr>
                <w:noProof/>
                <w:lang w:val="lt-LT"/>
              </w:rPr>
            </w:pPr>
          </w:p>
        </w:tc>
        <w:tc>
          <w:tcPr>
            <w:tcW w:w="4780" w:type="dxa"/>
            <w:gridSpan w:val="5"/>
            <w:tcMar>
              <w:top w:w="28" w:type="dxa"/>
              <w:bottom w:w="28" w:type="dxa"/>
            </w:tcMar>
          </w:tcPr>
          <w:p w14:paraId="788C04A6" w14:textId="43EC3142" w:rsidR="001E0EA5" w:rsidRPr="00EE5187" w:rsidRDefault="001E0EA5" w:rsidP="00F46887">
            <w:pPr>
              <w:pStyle w:val="ListParagraph"/>
              <w:numPr>
                <w:ilvl w:val="0"/>
                <w:numId w:val="47"/>
              </w:numPr>
              <w:ind w:left="317" w:hanging="284"/>
              <w:jc w:val="both"/>
              <w:rPr>
                <w:noProof/>
                <w:lang w:val="lt-LT"/>
              </w:rPr>
            </w:pPr>
            <w:r w:rsidRPr="00EE5187">
              <w:rPr>
                <w:noProof/>
                <w:lang w:val="lt-LT"/>
              </w:rPr>
              <w:t>tik iš to tiekėjo, kurio Pasiūlymas pagal vertinimo rezultatus gali būti pripažintas laimėjusiu (iki Pasiūlymų eilės nustatymo);</w:t>
            </w:r>
          </w:p>
        </w:tc>
        <w:tc>
          <w:tcPr>
            <w:tcW w:w="283" w:type="dxa"/>
          </w:tcPr>
          <w:p w14:paraId="2E9B58DB" w14:textId="77777777" w:rsidR="001E0EA5" w:rsidRPr="00EE5187" w:rsidRDefault="001E0EA5" w:rsidP="004F3640">
            <w:pPr>
              <w:ind w:left="360"/>
              <w:rPr>
                <w:noProof/>
                <w:lang w:val="lt-LT"/>
              </w:rPr>
            </w:pPr>
          </w:p>
        </w:tc>
        <w:tc>
          <w:tcPr>
            <w:tcW w:w="1742" w:type="dxa"/>
            <w:vMerge/>
          </w:tcPr>
          <w:p w14:paraId="18AC897A" w14:textId="77777777" w:rsidR="001E0EA5" w:rsidRPr="00EE5187" w:rsidRDefault="001E0EA5" w:rsidP="004F3640">
            <w:pPr>
              <w:ind w:left="360"/>
              <w:rPr>
                <w:noProof/>
                <w:lang w:val="lt-LT"/>
              </w:rPr>
            </w:pPr>
          </w:p>
        </w:tc>
        <w:tc>
          <w:tcPr>
            <w:tcW w:w="708" w:type="dxa"/>
            <w:vMerge/>
          </w:tcPr>
          <w:p w14:paraId="6E08D56C" w14:textId="77777777" w:rsidR="001E0EA5" w:rsidRPr="00EE5187" w:rsidRDefault="001E0EA5" w:rsidP="00F46887">
            <w:pPr>
              <w:pStyle w:val="ListParagraph"/>
              <w:numPr>
                <w:ilvl w:val="0"/>
                <w:numId w:val="23"/>
              </w:numPr>
              <w:ind w:left="1165"/>
              <w:jc w:val="both"/>
              <w:rPr>
                <w:noProof/>
                <w:lang w:val="lt-LT"/>
              </w:rPr>
            </w:pPr>
          </w:p>
        </w:tc>
        <w:tc>
          <w:tcPr>
            <w:tcW w:w="5181" w:type="dxa"/>
            <w:gridSpan w:val="5"/>
          </w:tcPr>
          <w:p w14:paraId="2E22BE7A" w14:textId="469F72ED" w:rsidR="001E0EA5" w:rsidRPr="00EE5187" w:rsidRDefault="001E0EA5" w:rsidP="00F46887">
            <w:pPr>
              <w:pStyle w:val="ListParagraph"/>
              <w:numPr>
                <w:ilvl w:val="0"/>
                <w:numId w:val="48"/>
              </w:numPr>
              <w:ind w:left="317" w:hanging="283"/>
              <w:jc w:val="both"/>
              <w:rPr>
                <w:noProof/>
                <w:lang w:val="lt-LT"/>
              </w:rPr>
            </w:pPr>
            <w:r w:rsidRPr="00EE5187">
              <w:rPr>
                <w:noProof/>
                <w:lang w:val="lt-LT"/>
              </w:rPr>
              <w:t>only from the Supplier whose Tender can be declared successful on the basis of the evaluation results (before the ranking of Tenders);</w:t>
            </w:r>
          </w:p>
        </w:tc>
      </w:tr>
      <w:tr w:rsidR="001E0EA5" w:rsidRPr="00EE5187" w14:paraId="3E8FE338" w14:textId="77777777" w:rsidTr="003E151D">
        <w:tc>
          <w:tcPr>
            <w:tcW w:w="1699" w:type="dxa"/>
            <w:vMerge/>
            <w:tcMar>
              <w:top w:w="28" w:type="dxa"/>
              <w:bottom w:w="28" w:type="dxa"/>
            </w:tcMar>
          </w:tcPr>
          <w:p w14:paraId="57630186" w14:textId="77777777" w:rsidR="001E0EA5" w:rsidRPr="00EE5187" w:rsidRDefault="001E0EA5" w:rsidP="004F3640">
            <w:pPr>
              <w:pStyle w:val="ListParagraph"/>
              <w:ind w:left="316" w:right="169"/>
              <w:rPr>
                <w:b/>
                <w:bCs/>
                <w:noProof/>
                <w:lang w:val="lt-LT"/>
              </w:rPr>
            </w:pPr>
          </w:p>
        </w:tc>
        <w:tc>
          <w:tcPr>
            <w:tcW w:w="710" w:type="dxa"/>
            <w:vMerge/>
          </w:tcPr>
          <w:p w14:paraId="0BBFD1C5" w14:textId="77777777" w:rsidR="001E0EA5" w:rsidRPr="00EE5187" w:rsidRDefault="001E0EA5" w:rsidP="00F46887">
            <w:pPr>
              <w:pStyle w:val="ListParagraph"/>
              <w:numPr>
                <w:ilvl w:val="0"/>
                <w:numId w:val="21"/>
              </w:numPr>
              <w:ind w:left="1164"/>
              <w:jc w:val="both"/>
              <w:rPr>
                <w:noProof/>
                <w:lang w:val="lt-LT"/>
              </w:rPr>
            </w:pPr>
          </w:p>
        </w:tc>
        <w:tc>
          <w:tcPr>
            <w:tcW w:w="4780" w:type="dxa"/>
            <w:gridSpan w:val="5"/>
            <w:tcMar>
              <w:top w:w="28" w:type="dxa"/>
              <w:bottom w:w="28" w:type="dxa"/>
            </w:tcMar>
          </w:tcPr>
          <w:p w14:paraId="0C3E50FE" w14:textId="652D0904" w:rsidR="001E0EA5" w:rsidRPr="00EE5187" w:rsidRDefault="001E0EA5" w:rsidP="00F46887">
            <w:pPr>
              <w:pStyle w:val="ListParagraph"/>
              <w:numPr>
                <w:ilvl w:val="0"/>
                <w:numId w:val="47"/>
              </w:numPr>
              <w:ind w:left="317" w:hanging="284"/>
              <w:jc w:val="both"/>
              <w:rPr>
                <w:noProof/>
                <w:lang w:val="lt-LT"/>
              </w:rPr>
            </w:pPr>
            <w:r w:rsidRPr="00EE5187">
              <w:rPr>
                <w:noProof/>
                <w:lang w:val="lt-LT"/>
              </w:rPr>
              <w:t xml:space="preserve">iš visų tiekėjų, dalyvaujančių Pirkime, </w:t>
            </w:r>
            <w:r w:rsidRPr="00EE5187">
              <w:rPr>
                <w:rFonts w:eastAsia="Calibri"/>
                <w:noProof/>
                <w:lang w:val="lt-LT"/>
              </w:rPr>
              <w:t xml:space="preserve">jeigu tai būtina siekiant užtikrinti tinkamą pirkimo procedūros </w:t>
            </w:r>
            <w:r w:rsidRPr="00EE5187">
              <w:rPr>
                <w:noProof/>
                <w:lang w:val="lt-LT"/>
              </w:rPr>
              <w:t>atlikimą;</w:t>
            </w:r>
          </w:p>
        </w:tc>
        <w:tc>
          <w:tcPr>
            <w:tcW w:w="283" w:type="dxa"/>
          </w:tcPr>
          <w:p w14:paraId="4DB5D58C" w14:textId="77777777" w:rsidR="001E0EA5" w:rsidRPr="00EE5187" w:rsidRDefault="001E0EA5" w:rsidP="004F3640">
            <w:pPr>
              <w:ind w:left="360"/>
              <w:rPr>
                <w:noProof/>
                <w:lang w:val="lt-LT"/>
              </w:rPr>
            </w:pPr>
          </w:p>
        </w:tc>
        <w:tc>
          <w:tcPr>
            <w:tcW w:w="1742" w:type="dxa"/>
            <w:vMerge/>
          </w:tcPr>
          <w:p w14:paraId="53CE3B51" w14:textId="77777777" w:rsidR="001E0EA5" w:rsidRPr="00EE5187" w:rsidRDefault="001E0EA5" w:rsidP="004F3640">
            <w:pPr>
              <w:ind w:left="360"/>
              <w:rPr>
                <w:noProof/>
                <w:lang w:val="lt-LT"/>
              </w:rPr>
            </w:pPr>
          </w:p>
        </w:tc>
        <w:tc>
          <w:tcPr>
            <w:tcW w:w="708" w:type="dxa"/>
            <w:vMerge/>
          </w:tcPr>
          <w:p w14:paraId="79955BD5" w14:textId="77777777" w:rsidR="001E0EA5" w:rsidRPr="00EE5187" w:rsidRDefault="001E0EA5" w:rsidP="00F46887">
            <w:pPr>
              <w:pStyle w:val="ListParagraph"/>
              <w:numPr>
                <w:ilvl w:val="0"/>
                <w:numId w:val="23"/>
              </w:numPr>
              <w:ind w:left="1165"/>
              <w:jc w:val="both"/>
              <w:rPr>
                <w:noProof/>
                <w:lang w:val="lt-LT"/>
              </w:rPr>
            </w:pPr>
          </w:p>
        </w:tc>
        <w:tc>
          <w:tcPr>
            <w:tcW w:w="5181" w:type="dxa"/>
            <w:gridSpan w:val="5"/>
          </w:tcPr>
          <w:p w14:paraId="29C67C00" w14:textId="350AC787" w:rsidR="001E0EA5" w:rsidRPr="00EE5187" w:rsidRDefault="001E0EA5" w:rsidP="00F46887">
            <w:pPr>
              <w:pStyle w:val="ListParagraph"/>
              <w:numPr>
                <w:ilvl w:val="0"/>
                <w:numId w:val="48"/>
              </w:numPr>
              <w:ind w:left="317" w:hanging="283"/>
              <w:jc w:val="both"/>
              <w:rPr>
                <w:noProof/>
                <w:lang w:val="lt-LT"/>
              </w:rPr>
            </w:pPr>
            <w:r w:rsidRPr="00EE5187">
              <w:rPr>
                <w:noProof/>
                <w:lang w:val="lt-LT"/>
              </w:rPr>
              <w:t>from all suppliers participating in the Procurement, where this is necessary to ensure the proper conduct of the procurement procedure;</w:t>
            </w:r>
          </w:p>
        </w:tc>
      </w:tr>
      <w:tr w:rsidR="001E0EA5" w:rsidRPr="00EE5187" w14:paraId="1B7BE4EA" w14:textId="77777777" w:rsidTr="003E151D">
        <w:tc>
          <w:tcPr>
            <w:tcW w:w="1699" w:type="dxa"/>
            <w:vMerge/>
            <w:tcMar>
              <w:top w:w="28" w:type="dxa"/>
              <w:bottom w:w="28" w:type="dxa"/>
            </w:tcMar>
          </w:tcPr>
          <w:p w14:paraId="310C9F4E" w14:textId="77777777" w:rsidR="001E0EA5" w:rsidRPr="00EE5187" w:rsidRDefault="001E0EA5" w:rsidP="004F3640">
            <w:pPr>
              <w:pStyle w:val="ListParagraph"/>
              <w:ind w:left="316" w:right="169"/>
              <w:rPr>
                <w:b/>
                <w:bCs/>
                <w:noProof/>
                <w:lang w:val="lt-LT"/>
              </w:rPr>
            </w:pPr>
          </w:p>
        </w:tc>
        <w:tc>
          <w:tcPr>
            <w:tcW w:w="710" w:type="dxa"/>
            <w:vMerge/>
          </w:tcPr>
          <w:p w14:paraId="5F7DFA63" w14:textId="77777777" w:rsidR="001E0EA5" w:rsidRPr="00EE5187" w:rsidRDefault="001E0EA5" w:rsidP="00F46887">
            <w:pPr>
              <w:pStyle w:val="ListParagraph"/>
              <w:numPr>
                <w:ilvl w:val="0"/>
                <w:numId w:val="21"/>
              </w:numPr>
              <w:ind w:left="1164"/>
              <w:jc w:val="both"/>
              <w:rPr>
                <w:noProof/>
                <w:lang w:val="lt-LT"/>
              </w:rPr>
            </w:pPr>
          </w:p>
        </w:tc>
        <w:tc>
          <w:tcPr>
            <w:tcW w:w="4780" w:type="dxa"/>
            <w:gridSpan w:val="5"/>
            <w:tcMar>
              <w:top w:w="28" w:type="dxa"/>
              <w:bottom w:w="28" w:type="dxa"/>
            </w:tcMar>
          </w:tcPr>
          <w:p w14:paraId="4C484382" w14:textId="2411F202" w:rsidR="001E0EA5" w:rsidRPr="00EE5187" w:rsidRDefault="001E0EA5" w:rsidP="00F46887">
            <w:pPr>
              <w:pStyle w:val="ListParagraph"/>
              <w:numPr>
                <w:ilvl w:val="0"/>
                <w:numId w:val="47"/>
              </w:numPr>
              <w:ind w:left="317" w:hanging="284"/>
              <w:jc w:val="both"/>
              <w:rPr>
                <w:noProof/>
                <w:lang w:val="lt-LT"/>
              </w:rPr>
            </w:pPr>
            <w:r w:rsidRPr="00EE5187">
              <w:rPr>
                <w:noProof/>
                <w:lang w:val="lt-LT"/>
              </w:rPr>
              <w:t>iš bet kurio kito tiekėjo, jeigu Pirkimo procedūrų metu yra gaunama informacija, kad tiekėjas galimai atitinka tiekėjų pašalinimo pagrindą (-us).</w:t>
            </w:r>
          </w:p>
        </w:tc>
        <w:tc>
          <w:tcPr>
            <w:tcW w:w="283" w:type="dxa"/>
          </w:tcPr>
          <w:p w14:paraId="0B52B9B5" w14:textId="77777777" w:rsidR="001E0EA5" w:rsidRPr="00EE5187" w:rsidRDefault="001E0EA5" w:rsidP="004F3640">
            <w:pPr>
              <w:ind w:left="360"/>
              <w:rPr>
                <w:noProof/>
                <w:lang w:val="lt-LT"/>
              </w:rPr>
            </w:pPr>
          </w:p>
        </w:tc>
        <w:tc>
          <w:tcPr>
            <w:tcW w:w="1742" w:type="dxa"/>
            <w:vMerge/>
          </w:tcPr>
          <w:p w14:paraId="7FAB024F" w14:textId="77777777" w:rsidR="001E0EA5" w:rsidRPr="00EE5187" w:rsidRDefault="001E0EA5" w:rsidP="004F3640">
            <w:pPr>
              <w:ind w:left="360"/>
              <w:rPr>
                <w:noProof/>
                <w:lang w:val="lt-LT"/>
              </w:rPr>
            </w:pPr>
          </w:p>
        </w:tc>
        <w:tc>
          <w:tcPr>
            <w:tcW w:w="708" w:type="dxa"/>
            <w:vMerge/>
          </w:tcPr>
          <w:p w14:paraId="3430F627" w14:textId="77777777" w:rsidR="001E0EA5" w:rsidRPr="00EE5187" w:rsidRDefault="001E0EA5" w:rsidP="00F46887">
            <w:pPr>
              <w:pStyle w:val="ListParagraph"/>
              <w:numPr>
                <w:ilvl w:val="0"/>
                <w:numId w:val="23"/>
              </w:numPr>
              <w:ind w:left="1165"/>
              <w:jc w:val="both"/>
              <w:rPr>
                <w:noProof/>
                <w:lang w:val="lt-LT"/>
              </w:rPr>
            </w:pPr>
          </w:p>
        </w:tc>
        <w:tc>
          <w:tcPr>
            <w:tcW w:w="5181" w:type="dxa"/>
            <w:gridSpan w:val="5"/>
          </w:tcPr>
          <w:p w14:paraId="5E847B52" w14:textId="562DC024" w:rsidR="001E0EA5" w:rsidRPr="00EE5187" w:rsidRDefault="001E0EA5" w:rsidP="00F46887">
            <w:pPr>
              <w:pStyle w:val="ListParagraph"/>
              <w:numPr>
                <w:ilvl w:val="0"/>
                <w:numId w:val="48"/>
              </w:numPr>
              <w:ind w:left="317" w:hanging="283"/>
              <w:jc w:val="both"/>
              <w:rPr>
                <w:noProof/>
                <w:lang w:val="lt-LT"/>
              </w:rPr>
            </w:pPr>
            <w:r w:rsidRPr="00EE5187">
              <w:rPr>
                <w:noProof/>
                <w:lang w:val="lt-LT"/>
              </w:rPr>
              <w:t>from any other supplier if, during the procurement procedures, information is obtained that the supplier may meet the grounds for exclusion.</w:t>
            </w:r>
          </w:p>
        </w:tc>
      </w:tr>
      <w:tr w:rsidR="00957259" w:rsidRPr="00EE5187" w14:paraId="02C5DFF0" w14:textId="77777777" w:rsidTr="003E151D">
        <w:tc>
          <w:tcPr>
            <w:tcW w:w="1699" w:type="dxa"/>
            <w:vMerge/>
            <w:tcMar>
              <w:top w:w="28" w:type="dxa"/>
              <w:bottom w:w="28" w:type="dxa"/>
            </w:tcMar>
          </w:tcPr>
          <w:p w14:paraId="7B099C9A" w14:textId="77777777" w:rsidR="00957259" w:rsidRPr="00EE5187" w:rsidRDefault="00957259" w:rsidP="00DA6BA3">
            <w:pPr>
              <w:pStyle w:val="ListParagraph"/>
              <w:ind w:left="316" w:right="169"/>
              <w:rPr>
                <w:b/>
                <w:bCs/>
                <w:noProof/>
                <w:lang w:val="lt-LT"/>
              </w:rPr>
            </w:pPr>
          </w:p>
        </w:tc>
        <w:tc>
          <w:tcPr>
            <w:tcW w:w="710" w:type="dxa"/>
          </w:tcPr>
          <w:p w14:paraId="179406BA" w14:textId="77777777" w:rsidR="00957259" w:rsidRPr="00EE5187" w:rsidRDefault="00957259" w:rsidP="00DA6BA3">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AC9B79B" w14:textId="53DB1A7D" w:rsidR="00957259" w:rsidRPr="00EE5187" w:rsidRDefault="00957259" w:rsidP="0059466A">
            <w:pPr>
              <w:widowControl w:val="0"/>
              <w:spacing w:after="120"/>
              <w:ind w:left="34"/>
              <w:jc w:val="both"/>
              <w:rPr>
                <w:noProof/>
                <w:lang w:val="lt-LT"/>
              </w:rPr>
            </w:pPr>
            <w:r w:rsidRPr="00EE5187">
              <w:rPr>
                <w:noProof/>
                <w:lang w:val="lt-LT"/>
              </w:rPr>
              <w:t>KC bet kuriame procedūrų etape turi teisę bet kurio tiekėjo paprašyti pateikti dalį ar visus tiekėjų atitiktį pirkimo dokumentuose nustatytiems reikalavimams dėl tiekėjų pašalinimo pagrindų, kvalifikacijos reikalavimų atitiktį ir (ar) kokybės vadybos sistemos ir aplinkos apsaugos vadybos sistemos standartų taikymą ir (ar) nacionalinio saugumo reikalavimams pagrindžiančius dokumentus, jeigu tai būtina siekiant užtikrinti tinkamą Pirkimo procedūros atlikimą.</w:t>
            </w:r>
          </w:p>
        </w:tc>
        <w:tc>
          <w:tcPr>
            <w:tcW w:w="283" w:type="dxa"/>
          </w:tcPr>
          <w:p w14:paraId="6795924B" w14:textId="77777777" w:rsidR="00957259" w:rsidRPr="00EE5187" w:rsidRDefault="00957259" w:rsidP="0059466A">
            <w:pPr>
              <w:spacing w:after="120"/>
              <w:ind w:left="360"/>
              <w:rPr>
                <w:noProof/>
                <w:lang w:val="lt-LT"/>
              </w:rPr>
            </w:pPr>
          </w:p>
        </w:tc>
        <w:tc>
          <w:tcPr>
            <w:tcW w:w="1742" w:type="dxa"/>
            <w:vMerge/>
          </w:tcPr>
          <w:p w14:paraId="701A310B" w14:textId="77777777" w:rsidR="00957259" w:rsidRPr="00EE5187" w:rsidRDefault="00957259" w:rsidP="0059466A">
            <w:pPr>
              <w:spacing w:after="120"/>
              <w:ind w:left="360"/>
              <w:rPr>
                <w:noProof/>
                <w:lang w:val="lt-LT"/>
              </w:rPr>
            </w:pPr>
          </w:p>
        </w:tc>
        <w:tc>
          <w:tcPr>
            <w:tcW w:w="708" w:type="dxa"/>
          </w:tcPr>
          <w:p w14:paraId="46428B61" w14:textId="77777777" w:rsidR="00957259" w:rsidRPr="00EE5187" w:rsidRDefault="00957259" w:rsidP="0059466A">
            <w:pPr>
              <w:pStyle w:val="ListParagraph"/>
              <w:widowControl w:val="0"/>
              <w:numPr>
                <w:ilvl w:val="1"/>
                <w:numId w:val="4"/>
              </w:numPr>
              <w:spacing w:after="120" w:line="240" w:lineRule="auto"/>
              <w:ind w:hanging="761"/>
              <w:contextualSpacing w:val="0"/>
              <w:jc w:val="both"/>
              <w:rPr>
                <w:noProof/>
                <w:lang w:val="lt-LT"/>
              </w:rPr>
            </w:pPr>
          </w:p>
        </w:tc>
        <w:tc>
          <w:tcPr>
            <w:tcW w:w="5181" w:type="dxa"/>
            <w:gridSpan w:val="5"/>
          </w:tcPr>
          <w:p w14:paraId="37D85F1E" w14:textId="401A2677" w:rsidR="00957259" w:rsidRPr="00EE5187" w:rsidRDefault="00957259" w:rsidP="0059466A">
            <w:pPr>
              <w:widowControl w:val="0"/>
              <w:spacing w:after="120" w:line="240" w:lineRule="auto"/>
              <w:ind w:left="31"/>
              <w:jc w:val="both"/>
              <w:rPr>
                <w:noProof/>
                <w:lang w:val="lt-LT"/>
              </w:rPr>
            </w:pPr>
            <w:r w:rsidRPr="00EE5187">
              <w:rPr>
                <w:noProof/>
                <w:lang w:val="lt-LT"/>
              </w:rPr>
              <w:t>The KC shall have the right, at any phase of the procedures, to request any supplier to provide part or all of the documents justifying the suppliers' compliance with the requirements set out in the procurement documents concerning the grounds for exclusion of suppliers, the fulfilment of the qualification requirements and/or the application of the quality management system and the environmental management system standards, and/or the national security requirements, if this is necessary to ensure the proper conduct of the Procurement procedure.</w:t>
            </w:r>
          </w:p>
        </w:tc>
      </w:tr>
      <w:tr w:rsidR="00957259" w:rsidRPr="00EE5187" w14:paraId="59EE449A" w14:textId="77777777" w:rsidTr="003E151D">
        <w:tc>
          <w:tcPr>
            <w:tcW w:w="1699" w:type="dxa"/>
            <w:vMerge/>
            <w:tcMar>
              <w:top w:w="28" w:type="dxa"/>
              <w:bottom w:w="28" w:type="dxa"/>
            </w:tcMar>
          </w:tcPr>
          <w:p w14:paraId="7C2CAC16" w14:textId="77777777" w:rsidR="00957259" w:rsidRPr="00EE5187" w:rsidRDefault="00957259" w:rsidP="00DA6BA3">
            <w:pPr>
              <w:pStyle w:val="ListParagraph"/>
              <w:ind w:left="316" w:right="169"/>
              <w:rPr>
                <w:b/>
                <w:bCs/>
                <w:noProof/>
                <w:lang w:val="lt-LT"/>
              </w:rPr>
            </w:pPr>
          </w:p>
        </w:tc>
        <w:tc>
          <w:tcPr>
            <w:tcW w:w="710" w:type="dxa"/>
          </w:tcPr>
          <w:p w14:paraId="48B3165D" w14:textId="77777777" w:rsidR="00957259" w:rsidRPr="00EE5187" w:rsidRDefault="00957259" w:rsidP="00DA6BA3">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8D2C726" w14:textId="54652E6E" w:rsidR="00957259" w:rsidRPr="00EE5187" w:rsidRDefault="00957259" w:rsidP="001E0EA5">
            <w:pPr>
              <w:spacing w:after="60"/>
              <w:ind w:left="34"/>
              <w:jc w:val="both"/>
              <w:rPr>
                <w:noProof/>
                <w:lang w:val="lt-LT"/>
              </w:rPr>
            </w:pPr>
            <w:r w:rsidRPr="00EE5187">
              <w:rPr>
                <w:noProof/>
                <w:lang w:val="lt-LT"/>
              </w:rPr>
              <w:t xml:space="preserve">Jeigu KC kyla abejonių dėl tiekėjo pašalinimo pagrindų nebuvimo ir (ar) atitikties kvalifikacijos reikalavimams, ir, jeigu taikytina, atitikties kokybės vadybos sistemos ir (arba) aplinkos apsaugos vadybos sistemos standartams ir (ar) </w:t>
            </w:r>
            <w:r w:rsidRPr="00EE5187">
              <w:rPr>
                <w:noProof/>
                <w:color w:val="242424"/>
                <w:shd w:val="clear" w:color="auto" w:fill="FFFFFF"/>
                <w:lang w:val="lt-LT"/>
              </w:rPr>
              <w:t>nacionalinio saugumo reikalavimams,</w:t>
            </w:r>
            <w:r w:rsidRPr="00EE5187">
              <w:rPr>
                <w:noProof/>
                <w:lang w:val="lt-LT"/>
              </w:rPr>
              <w:t xml:space="preserve"> KC turi teisę kreiptis į kompetentingas institucijas ir tiekėjo nurodytus trečiuosius asmenis (klientus), siekdamas įsitikinti nurodytos informacijos teisingumu, o šiems asmenims nepatvirtinus tiekėjo nurodytos informacijos teisingumo – atmesti tiekėjo Paraišką ar Pasiūlymą.</w:t>
            </w:r>
          </w:p>
        </w:tc>
        <w:tc>
          <w:tcPr>
            <w:tcW w:w="283" w:type="dxa"/>
          </w:tcPr>
          <w:p w14:paraId="292ED0A7" w14:textId="77777777" w:rsidR="00957259" w:rsidRPr="00EE5187" w:rsidRDefault="00957259" w:rsidP="00DA6BA3">
            <w:pPr>
              <w:ind w:left="360"/>
              <w:rPr>
                <w:noProof/>
                <w:lang w:val="lt-LT"/>
              </w:rPr>
            </w:pPr>
          </w:p>
        </w:tc>
        <w:tc>
          <w:tcPr>
            <w:tcW w:w="1742" w:type="dxa"/>
            <w:vMerge/>
          </w:tcPr>
          <w:p w14:paraId="040753F7" w14:textId="77777777" w:rsidR="00957259" w:rsidRPr="00EE5187" w:rsidRDefault="00957259" w:rsidP="00DA6BA3">
            <w:pPr>
              <w:ind w:left="360"/>
              <w:rPr>
                <w:noProof/>
                <w:lang w:val="lt-LT"/>
              </w:rPr>
            </w:pPr>
          </w:p>
        </w:tc>
        <w:tc>
          <w:tcPr>
            <w:tcW w:w="708" w:type="dxa"/>
          </w:tcPr>
          <w:p w14:paraId="0A2F6EDE"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282CCE2C" w14:textId="0AF593B0" w:rsidR="00957259" w:rsidRPr="00EE5187" w:rsidRDefault="00957259" w:rsidP="001E0EA5">
            <w:pPr>
              <w:widowControl w:val="0"/>
              <w:spacing w:after="60" w:line="240" w:lineRule="auto"/>
              <w:ind w:left="31"/>
              <w:jc w:val="both"/>
              <w:rPr>
                <w:noProof/>
                <w:lang w:val="lt-LT"/>
              </w:rPr>
            </w:pPr>
            <w:r w:rsidRPr="00EE5187">
              <w:rPr>
                <w:noProof/>
                <w:lang w:val="lt-LT"/>
              </w:rPr>
              <w:t>If the KC has doubts as to the absence of the grounds for exclusion of the Supplier and/or compliance with the qualification requirements and, where applicable, compliance with the standards of the quality management system and/or the environmental management system or the national security requirements, the KC shall have the right to contact the competent authorities and the third parties (clients) indicated by the Supplier in order to ascertain of the correctness of the information provided, and, if such persons do not confirm the correctness of the information provided by the Supplier, to reject the Supplier's Application or Tender.</w:t>
            </w:r>
          </w:p>
        </w:tc>
      </w:tr>
      <w:tr w:rsidR="00281B04" w:rsidRPr="00EE5187" w14:paraId="7BA7882F" w14:textId="77777777" w:rsidTr="003E151D">
        <w:tc>
          <w:tcPr>
            <w:tcW w:w="1699" w:type="dxa"/>
            <w:vMerge/>
            <w:tcMar>
              <w:top w:w="28" w:type="dxa"/>
              <w:bottom w:w="28" w:type="dxa"/>
            </w:tcMar>
          </w:tcPr>
          <w:p w14:paraId="56963549" w14:textId="77777777" w:rsidR="00281B04" w:rsidRPr="00EE5187" w:rsidRDefault="00281B04" w:rsidP="00DA6BA3">
            <w:pPr>
              <w:pStyle w:val="ListParagraph"/>
              <w:ind w:left="316" w:right="169"/>
              <w:rPr>
                <w:b/>
                <w:bCs/>
                <w:noProof/>
                <w:lang w:val="lt-LT"/>
              </w:rPr>
            </w:pPr>
          </w:p>
        </w:tc>
        <w:tc>
          <w:tcPr>
            <w:tcW w:w="710" w:type="dxa"/>
            <w:vMerge w:val="restart"/>
          </w:tcPr>
          <w:p w14:paraId="42F70B17" w14:textId="77777777" w:rsidR="00281B04" w:rsidRPr="00EE5187" w:rsidRDefault="00281B04" w:rsidP="00DA6BA3">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B8702E4" w14:textId="49E3CB32" w:rsidR="00281B04" w:rsidRPr="00EE5187" w:rsidRDefault="00281B04" w:rsidP="001E0EA5">
            <w:pPr>
              <w:spacing w:after="60"/>
              <w:ind w:left="34"/>
              <w:jc w:val="both"/>
              <w:rPr>
                <w:noProof/>
                <w:lang w:val="lt-LT"/>
              </w:rPr>
            </w:pPr>
            <w:r w:rsidRPr="00EE5187">
              <w:rPr>
                <w:noProof/>
                <w:lang w:val="lt-LT"/>
              </w:rPr>
              <w:t>Dokumentų, kurie patvirtina, kad tiekėjas atitinka reikalavimus tiekėjams, nereikalaujama pateikti, jeigu KC:</w:t>
            </w:r>
          </w:p>
        </w:tc>
        <w:tc>
          <w:tcPr>
            <w:tcW w:w="283" w:type="dxa"/>
          </w:tcPr>
          <w:p w14:paraId="6586C8B5" w14:textId="77777777" w:rsidR="00281B04" w:rsidRPr="00EE5187" w:rsidRDefault="00281B04" w:rsidP="00DA6BA3">
            <w:pPr>
              <w:ind w:left="360"/>
              <w:rPr>
                <w:noProof/>
                <w:lang w:val="lt-LT"/>
              </w:rPr>
            </w:pPr>
          </w:p>
        </w:tc>
        <w:tc>
          <w:tcPr>
            <w:tcW w:w="1742" w:type="dxa"/>
            <w:vMerge/>
          </w:tcPr>
          <w:p w14:paraId="7ECEA676" w14:textId="77777777" w:rsidR="00281B04" w:rsidRPr="00EE5187" w:rsidRDefault="00281B04" w:rsidP="00DA6BA3">
            <w:pPr>
              <w:ind w:left="360"/>
              <w:rPr>
                <w:noProof/>
                <w:lang w:val="lt-LT"/>
              </w:rPr>
            </w:pPr>
          </w:p>
        </w:tc>
        <w:tc>
          <w:tcPr>
            <w:tcW w:w="708" w:type="dxa"/>
            <w:vMerge w:val="restart"/>
          </w:tcPr>
          <w:p w14:paraId="2001278B" w14:textId="77777777" w:rsidR="00281B04" w:rsidRPr="00EE5187" w:rsidRDefault="00281B04"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58D4ED7C" w14:textId="31C9A664" w:rsidR="00281B04" w:rsidRPr="00EE5187" w:rsidRDefault="00281B04" w:rsidP="001E0EA5">
            <w:pPr>
              <w:widowControl w:val="0"/>
              <w:spacing w:after="60" w:line="240" w:lineRule="auto"/>
              <w:ind w:left="31"/>
              <w:jc w:val="both"/>
              <w:rPr>
                <w:noProof/>
                <w:lang w:val="lt-LT"/>
              </w:rPr>
            </w:pPr>
            <w:r w:rsidRPr="00EE5187">
              <w:rPr>
                <w:noProof/>
                <w:lang w:val="lt-LT"/>
              </w:rPr>
              <w:t>Documents certifying that the supplier meets the requirements for suppliers are not required if the KC:</w:t>
            </w:r>
          </w:p>
        </w:tc>
      </w:tr>
      <w:tr w:rsidR="00281B04" w:rsidRPr="00EE5187" w14:paraId="541B6CC5" w14:textId="77777777" w:rsidTr="003E151D">
        <w:tc>
          <w:tcPr>
            <w:tcW w:w="1699" w:type="dxa"/>
            <w:vMerge/>
            <w:tcMar>
              <w:top w:w="28" w:type="dxa"/>
              <w:bottom w:w="28" w:type="dxa"/>
            </w:tcMar>
          </w:tcPr>
          <w:p w14:paraId="6520609E" w14:textId="77777777" w:rsidR="00281B04" w:rsidRPr="00EE5187" w:rsidRDefault="00281B04" w:rsidP="002D1B75">
            <w:pPr>
              <w:pStyle w:val="ListParagraph"/>
              <w:ind w:left="316" w:right="169"/>
              <w:rPr>
                <w:b/>
                <w:bCs/>
                <w:noProof/>
                <w:lang w:val="lt-LT"/>
              </w:rPr>
            </w:pPr>
          </w:p>
        </w:tc>
        <w:tc>
          <w:tcPr>
            <w:tcW w:w="710" w:type="dxa"/>
            <w:vMerge/>
          </w:tcPr>
          <w:p w14:paraId="1109B9D9" w14:textId="77777777" w:rsidR="00281B04" w:rsidRPr="00EE5187" w:rsidRDefault="00281B04" w:rsidP="00F46887">
            <w:pPr>
              <w:pStyle w:val="ListParagraph"/>
              <w:numPr>
                <w:ilvl w:val="0"/>
                <w:numId w:val="22"/>
              </w:numPr>
              <w:ind w:left="1164"/>
              <w:jc w:val="both"/>
              <w:rPr>
                <w:noProof/>
                <w:lang w:val="lt-LT"/>
              </w:rPr>
            </w:pPr>
          </w:p>
        </w:tc>
        <w:tc>
          <w:tcPr>
            <w:tcW w:w="4780" w:type="dxa"/>
            <w:gridSpan w:val="5"/>
            <w:tcMar>
              <w:top w:w="28" w:type="dxa"/>
              <w:bottom w:w="28" w:type="dxa"/>
            </w:tcMar>
          </w:tcPr>
          <w:p w14:paraId="26277CD2" w14:textId="2466A662" w:rsidR="00281B04" w:rsidRPr="00EE5187" w:rsidRDefault="00281B04" w:rsidP="00F46887">
            <w:pPr>
              <w:pStyle w:val="ListParagraph"/>
              <w:numPr>
                <w:ilvl w:val="0"/>
                <w:numId w:val="49"/>
              </w:numPr>
              <w:ind w:left="317" w:hanging="284"/>
              <w:jc w:val="both"/>
              <w:rPr>
                <w:noProof/>
                <w:lang w:val="lt-LT"/>
              </w:rPr>
            </w:pPr>
            <w:r w:rsidRPr="00EE5187">
              <w:rPr>
                <w:noProof/>
                <w:lang w:val="lt-LT"/>
              </w:rPr>
              <w:t>turi</w:t>
            </w:r>
            <w:r w:rsidRPr="00EE5187">
              <w:rPr>
                <w:rFonts w:eastAsia="Calibri"/>
                <w:noProof/>
                <w:lang w:val="lt-LT"/>
              </w:rPr>
              <w:t xml:space="preserve"> galimybę susipažinti su šiais dokumentais ar informacija tiesiogiai ir neatlygintinai prisijungęs prie nacionalinės duomenų bazės bet kurioje valstybėje narėje arba naudodamasis CVP IS priemonėmis;</w:t>
            </w:r>
          </w:p>
        </w:tc>
        <w:tc>
          <w:tcPr>
            <w:tcW w:w="283" w:type="dxa"/>
          </w:tcPr>
          <w:p w14:paraId="53EC3B96" w14:textId="77777777" w:rsidR="00281B04" w:rsidRPr="00EE5187" w:rsidRDefault="00281B04" w:rsidP="002D1B75">
            <w:pPr>
              <w:ind w:left="360"/>
              <w:rPr>
                <w:noProof/>
                <w:lang w:val="lt-LT"/>
              </w:rPr>
            </w:pPr>
          </w:p>
        </w:tc>
        <w:tc>
          <w:tcPr>
            <w:tcW w:w="1742" w:type="dxa"/>
            <w:vMerge/>
          </w:tcPr>
          <w:p w14:paraId="28B6C548" w14:textId="77777777" w:rsidR="00281B04" w:rsidRPr="00EE5187" w:rsidRDefault="00281B04" w:rsidP="002D1B75">
            <w:pPr>
              <w:ind w:left="360"/>
              <w:rPr>
                <w:noProof/>
                <w:lang w:val="lt-LT"/>
              </w:rPr>
            </w:pPr>
          </w:p>
        </w:tc>
        <w:tc>
          <w:tcPr>
            <w:tcW w:w="708" w:type="dxa"/>
            <w:vMerge/>
          </w:tcPr>
          <w:p w14:paraId="03F5FE69" w14:textId="77777777" w:rsidR="00281B04" w:rsidRPr="00EE5187" w:rsidRDefault="00281B04" w:rsidP="00F46887">
            <w:pPr>
              <w:pStyle w:val="ListParagraph"/>
              <w:numPr>
                <w:ilvl w:val="0"/>
                <w:numId w:val="24"/>
              </w:numPr>
              <w:ind w:left="1165"/>
              <w:jc w:val="both"/>
              <w:rPr>
                <w:noProof/>
                <w:lang w:val="lt-LT"/>
              </w:rPr>
            </w:pPr>
          </w:p>
        </w:tc>
        <w:tc>
          <w:tcPr>
            <w:tcW w:w="5181" w:type="dxa"/>
            <w:gridSpan w:val="5"/>
          </w:tcPr>
          <w:p w14:paraId="06BB2231" w14:textId="424FA191" w:rsidR="00281B04" w:rsidRPr="00EE5187" w:rsidRDefault="00281B04" w:rsidP="00281B04">
            <w:pPr>
              <w:pStyle w:val="ListParagraph"/>
              <w:numPr>
                <w:ilvl w:val="0"/>
                <w:numId w:val="50"/>
              </w:numPr>
              <w:ind w:left="314" w:hanging="280"/>
              <w:jc w:val="both"/>
              <w:rPr>
                <w:noProof/>
                <w:lang w:val="lt-LT"/>
              </w:rPr>
            </w:pPr>
            <w:r w:rsidRPr="00EE5187">
              <w:rPr>
                <w:noProof/>
                <w:lang w:val="lt-LT"/>
              </w:rPr>
              <w:t>has access to those documents or information directly and free of charge by accessing the national database in any Member State or by means of the CVP IS;</w:t>
            </w:r>
          </w:p>
        </w:tc>
      </w:tr>
      <w:tr w:rsidR="00281B04" w:rsidRPr="00EE5187" w14:paraId="6ACA8B7E" w14:textId="77777777" w:rsidTr="003E151D">
        <w:tc>
          <w:tcPr>
            <w:tcW w:w="1699" w:type="dxa"/>
            <w:vMerge/>
            <w:tcMar>
              <w:top w:w="28" w:type="dxa"/>
              <w:bottom w:w="28" w:type="dxa"/>
            </w:tcMar>
          </w:tcPr>
          <w:p w14:paraId="3B289988" w14:textId="77777777" w:rsidR="00281B04" w:rsidRPr="00EE5187" w:rsidRDefault="00281B04" w:rsidP="002D1B75">
            <w:pPr>
              <w:pStyle w:val="ListParagraph"/>
              <w:ind w:left="316" w:right="169"/>
              <w:rPr>
                <w:b/>
                <w:bCs/>
                <w:noProof/>
                <w:lang w:val="lt-LT"/>
              </w:rPr>
            </w:pPr>
          </w:p>
        </w:tc>
        <w:tc>
          <w:tcPr>
            <w:tcW w:w="710" w:type="dxa"/>
            <w:vMerge/>
          </w:tcPr>
          <w:p w14:paraId="037F5A34" w14:textId="77777777" w:rsidR="00281B04" w:rsidRPr="00EE5187" w:rsidRDefault="00281B04" w:rsidP="00F46887">
            <w:pPr>
              <w:pStyle w:val="ListParagraph"/>
              <w:numPr>
                <w:ilvl w:val="0"/>
                <w:numId w:val="22"/>
              </w:numPr>
              <w:ind w:left="1164"/>
              <w:jc w:val="both"/>
              <w:rPr>
                <w:noProof/>
                <w:lang w:val="lt-LT"/>
              </w:rPr>
            </w:pPr>
          </w:p>
        </w:tc>
        <w:tc>
          <w:tcPr>
            <w:tcW w:w="4780" w:type="dxa"/>
            <w:gridSpan w:val="5"/>
            <w:tcMar>
              <w:top w:w="28" w:type="dxa"/>
              <w:bottom w:w="28" w:type="dxa"/>
            </w:tcMar>
          </w:tcPr>
          <w:p w14:paraId="1F96D9B0" w14:textId="2311F8B7" w:rsidR="00281B04" w:rsidRPr="00EE5187" w:rsidRDefault="00281B04" w:rsidP="00F46887">
            <w:pPr>
              <w:pStyle w:val="ListParagraph"/>
              <w:numPr>
                <w:ilvl w:val="0"/>
                <w:numId w:val="49"/>
              </w:numPr>
              <w:ind w:left="317" w:hanging="284"/>
              <w:jc w:val="both"/>
              <w:rPr>
                <w:noProof/>
                <w:lang w:val="lt-LT"/>
              </w:rPr>
            </w:pPr>
            <w:r w:rsidRPr="00EE5187">
              <w:rPr>
                <w:noProof/>
                <w:lang w:val="lt-LT"/>
              </w:rPr>
              <w:t>šiuos dokumentus jau turi iš ankstesnių pirkimo procedūrų ir jei jų galiojimo terminas nepasibaigęs arba jų turinys vis dar aktualus. KC pasilieka teisę pareikalauti atnaujintų dokumentų, jei kyla pagrįstų abejonių dėl jų aktualumo, galiojimo ar turinio tikslumo</w:t>
            </w:r>
            <w:r w:rsidRPr="00EE5187" w:rsidDel="00BB3C5E">
              <w:rPr>
                <w:noProof/>
                <w:lang w:val="lt-LT"/>
              </w:rPr>
              <w:t xml:space="preserve"> </w:t>
            </w:r>
            <w:r w:rsidRPr="00EE5187">
              <w:rPr>
                <w:noProof/>
                <w:lang w:val="lt-LT"/>
              </w:rPr>
              <w:lastRenderedPageBreak/>
              <w:t>(ši nuostata netaikoma, jei pirkimo procedūra pradėta iki 2017-07-01 ir buvo vykdyta ne CVP IS priemonėmis).</w:t>
            </w:r>
          </w:p>
        </w:tc>
        <w:tc>
          <w:tcPr>
            <w:tcW w:w="283" w:type="dxa"/>
          </w:tcPr>
          <w:p w14:paraId="792A0243" w14:textId="77777777" w:rsidR="00281B04" w:rsidRPr="00EE5187" w:rsidRDefault="00281B04" w:rsidP="002D1B75">
            <w:pPr>
              <w:ind w:left="360"/>
              <w:rPr>
                <w:noProof/>
                <w:lang w:val="lt-LT"/>
              </w:rPr>
            </w:pPr>
          </w:p>
        </w:tc>
        <w:tc>
          <w:tcPr>
            <w:tcW w:w="1742" w:type="dxa"/>
            <w:vMerge/>
          </w:tcPr>
          <w:p w14:paraId="5BA5AF90" w14:textId="77777777" w:rsidR="00281B04" w:rsidRPr="00EE5187" w:rsidRDefault="00281B04" w:rsidP="002D1B75">
            <w:pPr>
              <w:ind w:left="360"/>
              <w:rPr>
                <w:noProof/>
                <w:lang w:val="lt-LT"/>
              </w:rPr>
            </w:pPr>
          </w:p>
        </w:tc>
        <w:tc>
          <w:tcPr>
            <w:tcW w:w="708" w:type="dxa"/>
            <w:vMerge/>
          </w:tcPr>
          <w:p w14:paraId="158E305F" w14:textId="77777777" w:rsidR="00281B04" w:rsidRPr="00EE5187" w:rsidRDefault="00281B04" w:rsidP="00F46887">
            <w:pPr>
              <w:pStyle w:val="ListParagraph"/>
              <w:numPr>
                <w:ilvl w:val="0"/>
                <w:numId w:val="24"/>
              </w:numPr>
              <w:ind w:left="1165"/>
              <w:jc w:val="both"/>
              <w:rPr>
                <w:noProof/>
                <w:lang w:val="lt-LT"/>
              </w:rPr>
            </w:pPr>
          </w:p>
        </w:tc>
        <w:tc>
          <w:tcPr>
            <w:tcW w:w="5181" w:type="dxa"/>
            <w:gridSpan w:val="5"/>
          </w:tcPr>
          <w:p w14:paraId="7E4CFE73" w14:textId="7E72CF78" w:rsidR="00281B04" w:rsidRPr="00EE5187" w:rsidRDefault="00281B04" w:rsidP="00281B04">
            <w:pPr>
              <w:pStyle w:val="ListParagraph"/>
              <w:numPr>
                <w:ilvl w:val="0"/>
                <w:numId w:val="50"/>
              </w:numPr>
              <w:ind w:left="314" w:hanging="280"/>
              <w:jc w:val="both"/>
              <w:rPr>
                <w:noProof/>
                <w:lang w:val="lt-LT"/>
              </w:rPr>
            </w:pPr>
            <w:r w:rsidRPr="00EE5187">
              <w:rPr>
                <w:noProof/>
                <w:lang w:val="lt-LT"/>
              </w:rPr>
              <w:t xml:space="preserve">already has these documents from previous procurement procedures and if they have not expired or their content is still relevant. The KC reserves the right to request updated documents if there are reasonable doubts as to their timeliness, validity or accuracy of content (this provision </w:t>
            </w:r>
            <w:r w:rsidRPr="00EE5187">
              <w:rPr>
                <w:noProof/>
                <w:lang w:val="lt-LT"/>
              </w:rPr>
              <w:lastRenderedPageBreak/>
              <w:t>does not apply if the procurement procedure was launched before 1 July 2017 and was not carried out by means of the CVP IS).</w:t>
            </w:r>
          </w:p>
        </w:tc>
      </w:tr>
      <w:tr w:rsidR="00957259" w:rsidRPr="00EE5187" w14:paraId="58A1AAC2" w14:textId="77777777" w:rsidTr="003E151D">
        <w:tc>
          <w:tcPr>
            <w:tcW w:w="1699" w:type="dxa"/>
            <w:tcMar>
              <w:top w:w="28" w:type="dxa"/>
              <w:bottom w:w="28" w:type="dxa"/>
            </w:tcMar>
          </w:tcPr>
          <w:p w14:paraId="77565B94" w14:textId="77777777" w:rsidR="00957259" w:rsidRPr="00EE5187" w:rsidRDefault="00957259" w:rsidP="00483167">
            <w:pPr>
              <w:pStyle w:val="ListParagraph"/>
              <w:ind w:left="316" w:right="169"/>
              <w:rPr>
                <w:b/>
                <w:bCs/>
                <w:noProof/>
                <w:lang w:val="lt-LT"/>
              </w:rPr>
            </w:pPr>
          </w:p>
        </w:tc>
        <w:tc>
          <w:tcPr>
            <w:tcW w:w="710" w:type="dxa"/>
          </w:tcPr>
          <w:p w14:paraId="70F50859" w14:textId="77777777" w:rsidR="00957259" w:rsidRPr="00EE5187" w:rsidRDefault="00957259" w:rsidP="00483167">
            <w:pPr>
              <w:rPr>
                <w:noProof/>
                <w:lang w:val="lt-LT"/>
              </w:rPr>
            </w:pPr>
          </w:p>
        </w:tc>
        <w:tc>
          <w:tcPr>
            <w:tcW w:w="4780" w:type="dxa"/>
            <w:gridSpan w:val="5"/>
            <w:tcMar>
              <w:top w:w="28" w:type="dxa"/>
              <w:bottom w:w="28" w:type="dxa"/>
            </w:tcMar>
          </w:tcPr>
          <w:p w14:paraId="470431E1" w14:textId="498AE80D" w:rsidR="00957259" w:rsidRPr="00EE5187" w:rsidRDefault="00957259" w:rsidP="00483167">
            <w:pPr>
              <w:rPr>
                <w:noProof/>
                <w:lang w:val="lt-LT"/>
              </w:rPr>
            </w:pPr>
          </w:p>
        </w:tc>
        <w:tc>
          <w:tcPr>
            <w:tcW w:w="283" w:type="dxa"/>
          </w:tcPr>
          <w:p w14:paraId="06FA5AFC" w14:textId="77777777" w:rsidR="00957259" w:rsidRPr="00EE5187" w:rsidRDefault="00957259" w:rsidP="00483167">
            <w:pPr>
              <w:ind w:left="360"/>
              <w:rPr>
                <w:noProof/>
                <w:lang w:val="lt-LT"/>
              </w:rPr>
            </w:pPr>
          </w:p>
        </w:tc>
        <w:tc>
          <w:tcPr>
            <w:tcW w:w="1742" w:type="dxa"/>
          </w:tcPr>
          <w:p w14:paraId="4D812BA5" w14:textId="77777777" w:rsidR="00957259" w:rsidRPr="00EE5187" w:rsidRDefault="00957259" w:rsidP="00483167">
            <w:pPr>
              <w:ind w:left="360"/>
              <w:rPr>
                <w:noProof/>
                <w:lang w:val="lt-LT"/>
              </w:rPr>
            </w:pPr>
          </w:p>
        </w:tc>
        <w:tc>
          <w:tcPr>
            <w:tcW w:w="708" w:type="dxa"/>
          </w:tcPr>
          <w:p w14:paraId="58EE41FE" w14:textId="77777777" w:rsidR="00957259" w:rsidRPr="00EE5187" w:rsidRDefault="00957259" w:rsidP="00483167">
            <w:pPr>
              <w:ind w:left="360"/>
              <w:rPr>
                <w:noProof/>
                <w:lang w:val="lt-LT"/>
              </w:rPr>
            </w:pPr>
          </w:p>
        </w:tc>
        <w:tc>
          <w:tcPr>
            <w:tcW w:w="5181" w:type="dxa"/>
            <w:gridSpan w:val="5"/>
          </w:tcPr>
          <w:p w14:paraId="6F743853" w14:textId="3DEA19D8" w:rsidR="00957259" w:rsidRPr="00EE5187" w:rsidRDefault="00957259" w:rsidP="00483167">
            <w:pPr>
              <w:ind w:left="360"/>
              <w:rPr>
                <w:noProof/>
                <w:lang w:val="lt-LT"/>
              </w:rPr>
            </w:pPr>
          </w:p>
        </w:tc>
      </w:tr>
      <w:tr w:rsidR="00957259" w:rsidRPr="00EE5187" w14:paraId="66F27603" w14:textId="77777777" w:rsidTr="003E151D">
        <w:tc>
          <w:tcPr>
            <w:tcW w:w="1699" w:type="dxa"/>
            <w:vMerge w:val="restart"/>
            <w:tcMar>
              <w:top w:w="28" w:type="dxa"/>
              <w:bottom w:w="28" w:type="dxa"/>
            </w:tcMar>
          </w:tcPr>
          <w:p w14:paraId="4D20AFD0" w14:textId="2EC61771" w:rsidR="00957259" w:rsidRPr="00EE5187" w:rsidRDefault="00957259" w:rsidP="001E0EA5">
            <w:pPr>
              <w:pStyle w:val="ListParagraph"/>
              <w:numPr>
                <w:ilvl w:val="0"/>
                <w:numId w:val="1"/>
              </w:numPr>
              <w:ind w:left="316" w:right="-104" w:hanging="284"/>
              <w:rPr>
                <w:b/>
                <w:bCs/>
                <w:noProof/>
                <w:lang w:val="lt-LT"/>
              </w:rPr>
            </w:pPr>
            <w:r w:rsidRPr="00EE5187">
              <w:rPr>
                <w:b/>
                <w:bCs/>
                <w:noProof/>
                <w:lang w:val="lt-LT"/>
              </w:rPr>
              <w:t>Konfidencialumas</w:t>
            </w:r>
          </w:p>
        </w:tc>
        <w:tc>
          <w:tcPr>
            <w:tcW w:w="710" w:type="dxa"/>
          </w:tcPr>
          <w:p w14:paraId="038D6803" w14:textId="77777777" w:rsidR="00957259" w:rsidRPr="00EE5187" w:rsidRDefault="00957259" w:rsidP="005C18C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A05A882" w14:textId="1C22F13D" w:rsidR="00957259" w:rsidRPr="00EE5187" w:rsidRDefault="00957259" w:rsidP="005A1795">
            <w:pPr>
              <w:spacing w:after="120"/>
              <w:ind w:left="34"/>
              <w:jc w:val="both"/>
              <w:rPr>
                <w:noProof/>
                <w:lang w:val="lt-LT"/>
              </w:rPr>
            </w:pPr>
            <w:r w:rsidRPr="00EE5187">
              <w:rPr>
                <w:noProof/>
                <w:lang w:val="lt-LT"/>
              </w:rPr>
              <w:t>KC paprašius galimas laimėtojas turi nurodyti, kokia Paraiškoje ir Pasiūlyme pateikta informacija yra konfidenciali, jei tokia yra. Konfidencialius dokumentus tiekėjas nurodo SPS IV Priede.</w:t>
            </w:r>
          </w:p>
        </w:tc>
        <w:tc>
          <w:tcPr>
            <w:tcW w:w="283" w:type="dxa"/>
          </w:tcPr>
          <w:p w14:paraId="461E7D49" w14:textId="77777777" w:rsidR="00957259" w:rsidRPr="00EE5187" w:rsidRDefault="00957259" w:rsidP="005A1795">
            <w:pPr>
              <w:spacing w:after="120"/>
              <w:ind w:left="360"/>
              <w:rPr>
                <w:noProof/>
                <w:lang w:val="lt-LT"/>
              </w:rPr>
            </w:pPr>
          </w:p>
        </w:tc>
        <w:tc>
          <w:tcPr>
            <w:tcW w:w="1742" w:type="dxa"/>
            <w:vMerge w:val="restart"/>
          </w:tcPr>
          <w:p w14:paraId="1AB92F51" w14:textId="748EB31A" w:rsidR="00957259" w:rsidRPr="00EE5187" w:rsidRDefault="00957259" w:rsidP="003E151D">
            <w:pPr>
              <w:pStyle w:val="ListParagraph"/>
              <w:numPr>
                <w:ilvl w:val="0"/>
                <w:numId w:val="4"/>
              </w:numPr>
              <w:spacing w:after="120" w:line="240" w:lineRule="auto"/>
              <w:ind w:left="358" w:right="-104" w:hanging="358"/>
              <w:contextualSpacing w:val="0"/>
              <w:rPr>
                <w:noProof/>
                <w:lang w:val="lt-LT"/>
              </w:rPr>
            </w:pPr>
            <w:r w:rsidRPr="00EE5187">
              <w:rPr>
                <w:b/>
                <w:bCs/>
                <w:noProof/>
                <w:lang w:val="lt-LT"/>
              </w:rPr>
              <w:t>Confidentiality</w:t>
            </w:r>
          </w:p>
        </w:tc>
        <w:tc>
          <w:tcPr>
            <w:tcW w:w="708" w:type="dxa"/>
          </w:tcPr>
          <w:p w14:paraId="6C7D2C79" w14:textId="77777777" w:rsidR="00957259" w:rsidRPr="00EE5187" w:rsidRDefault="00957259" w:rsidP="005A1795">
            <w:pPr>
              <w:pStyle w:val="ListParagraph"/>
              <w:widowControl w:val="0"/>
              <w:numPr>
                <w:ilvl w:val="1"/>
                <w:numId w:val="4"/>
              </w:numPr>
              <w:spacing w:after="120" w:line="240" w:lineRule="auto"/>
              <w:ind w:hanging="761"/>
              <w:contextualSpacing w:val="0"/>
              <w:jc w:val="both"/>
              <w:rPr>
                <w:noProof/>
                <w:lang w:val="lt-LT"/>
              </w:rPr>
            </w:pPr>
          </w:p>
        </w:tc>
        <w:tc>
          <w:tcPr>
            <w:tcW w:w="5181" w:type="dxa"/>
            <w:gridSpan w:val="5"/>
          </w:tcPr>
          <w:p w14:paraId="4D58E914" w14:textId="39542787" w:rsidR="00957259" w:rsidRPr="00EE5187" w:rsidRDefault="00957259" w:rsidP="005A1795">
            <w:pPr>
              <w:widowControl w:val="0"/>
              <w:spacing w:after="120" w:line="240" w:lineRule="auto"/>
              <w:ind w:left="31"/>
              <w:jc w:val="both"/>
              <w:rPr>
                <w:noProof/>
                <w:lang w:val="lt-LT"/>
              </w:rPr>
            </w:pPr>
            <w:r w:rsidRPr="00EE5187">
              <w:rPr>
                <w:noProof/>
                <w:lang w:val="lt-LT"/>
              </w:rPr>
              <w:t>Upon request by the KC, the potential successful tenderer shall indicate what, if any, information contained in the Application and the Tender is confidential. Confidential documents shall be identified by the supplier in Annex IV of the SPC.</w:t>
            </w:r>
          </w:p>
        </w:tc>
      </w:tr>
      <w:tr w:rsidR="00957259" w:rsidRPr="00EE5187" w14:paraId="5E898867" w14:textId="77777777" w:rsidTr="003E151D">
        <w:tc>
          <w:tcPr>
            <w:tcW w:w="1699" w:type="dxa"/>
            <w:vMerge/>
            <w:tcMar>
              <w:top w:w="28" w:type="dxa"/>
              <w:bottom w:w="28" w:type="dxa"/>
            </w:tcMar>
          </w:tcPr>
          <w:p w14:paraId="7EA63172" w14:textId="77777777" w:rsidR="00957259" w:rsidRPr="00EE5187" w:rsidRDefault="00957259" w:rsidP="005C18C8">
            <w:pPr>
              <w:pStyle w:val="ListParagraph"/>
              <w:ind w:left="316" w:right="169"/>
              <w:rPr>
                <w:b/>
                <w:bCs/>
                <w:noProof/>
                <w:lang w:val="lt-LT"/>
              </w:rPr>
            </w:pPr>
          </w:p>
        </w:tc>
        <w:tc>
          <w:tcPr>
            <w:tcW w:w="710" w:type="dxa"/>
          </w:tcPr>
          <w:p w14:paraId="4266E861" w14:textId="77777777" w:rsidR="00957259" w:rsidRPr="00EE5187" w:rsidRDefault="00957259" w:rsidP="005C18C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8C3D2E2" w14:textId="0952A3E9" w:rsidR="00957259" w:rsidRPr="00EE5187" w:rsidRDefault="00957259" w:rsidP="005A1795">
            <w:pPr>
              <w:spacing w:after="120"/>
              <w:ind w:left="34"/>
              <w:jc w:val="both"/>
              <w:rPr>
                <w:noProof/>
                <w:lang w:val="lt-LT"/>
              </w:rPr>
            </w:pPr>
            <w:r w:rsidRPr="00EE5187">
              <w:rPr>
                <w:noProof/>
                <w:lang w:val="lt-LT"/>
              </w:rPr>
              <w:t>Konfidencialia informacija, kurią tiekėjas nurodo Paraiškos ar Pasiūlymo formoje, gali būti, įskaitant, bet neapsiribojant, komercinė (gamybinė) paslaptis ir konfidencialieji Paraiškos ar Pasiūlymo aspektai.</w:t>
            </w:r>
          </w:p>
        </w:tc>
        <w:tc>
          <w:tcPr>
            <w:tcW w:w="283" w:type="dxa"/>
          </w:tcPr>
          <w:p w14:paraId="1B7DF44E" w14:textId="77777777" w:rsidR="00957259" w:rsidRPr="00EE5187" w:rsidRDefault="00957259" w:rsidP="005A1795">
            <w:pPr>
              <w:spacing w:after="120"/>
              <w:ind w:left="360"/>
              <w:rPr>
                <w:noProof/>
                <w:lang w:val="lt-LT"/>
              </w:rPr>
            </w:pPr>
          </w:p>
        </w:tc>
        <w:tc>
          <w:tcPr>
            <w:tcW w:w="1742" w:type="dxa"/>
            <w:vMerge/>
          </w:tcPr>
          <w:p w14:paraId="4A1223C2" w14:textId="77777777" w:rsidR="00957259" w:rsidRPr="00EE5187" w:rsidRDefault="00957259" w:rsidP="005A1795">
            <w:pPr>
              <w:spacing w:after="120"/>
              <w:ind w:left="360"/>
              <w:rPr>
                <w:noProof/>
                <w:lang w:val="lt-LT"/>
              </w:rPr>
            </w:pPr>
          </w:p>
        </w:tc>
        <w:tc>
          <w:tcPr>
            <w:tcW w:w="708" w:type="dxa"/>
          </w:tcPr>
          <w:p w14:paraId="6E15E9AC" w14:textId="77777777" w:rsidR="00957259" w:rsidRPr="00EE5187" w:rsidRDefault="00957259" w:rsidP="005A1795">
            <w:pPr>
              <w:pStyle w:val="ListParagraph"/>
              <w:widowControl w:val="0"/>
              <w:numPr>
                <w:ilvl w:val="1"/>
                <w:numId w:val="4"/>
              </w:numPr>
              <w:spacing w:after="120" w:line="240" w:lineRule="auto"/>
              <w:ind w:hanging="761"/>
              <w:contextualSpacing w:val="0"/>
              <w:jc w:val="both"/>
              <w:rPr>
                <w:noProof/>
                <w:lang w:val="lt-LT"/>
              </w:rPr>
            </w:pPr>
          </w:p>
        </w:tc>
        <w:tc>
          <w:tcPr>
            <w:tcW w:w="5181" w:type="dxa"/>
            <w:gridSpan w:val="5"/>
          </w:tcPr>
          <w:p w14:paraId="34F2B7FF" w14:textId="379BC65F" w:rsidR="00957259" w:rsidRPr="00EE5187" w:rsidRDefault="00957259" w:rsidP="005A1795">
            <w:pPr>
              <w:widowControl w:val="0"/>
              <w:spacing w:after="120" w:line="240" w:lineRule="auto"/>
              <w:ind w:left="31"/>
              <w:jc w:val="both"/>
              <w:rPr>
                <w:noProof/>
                <w:lang w:val="lt-LT"/>
              </w:rPr>
            </w:pPr>
            <w:r w:rsidRPr="00EE5187">
              <w:rPr>
                <w:noProof/>
                <w:lang w:val="lt-LT"/>
              </w:rPr>
              <w:t>Confidential information provided by the supplier in the Application Form or Tender Form may include, but is not limited to, trade secrets and confidential aspects of the Application or the Tender.</w:t>
            </w:r>
          </w:p>
        </w:tc>
      </w:tr>
      <w:tr w:rsidR="00957259" w:rsidRPr="00EE5187" w14:paraId="20A400D4" w14:textId="77777777" w:rsidTr="003E151D">
        <w:tc>
          <w:tcPr>
            <w:tcW w:w="1699" w:type="dxa"/>
            <w:vMerge/>
            <w:tcMar>
              <w:top w:w="28" w:type="dxa"/>
              <w:bottom w:w="28" w:type="dxa"/>
            </w:tcMar>
          </w:tcPr>
          <w:p w14:paraId="5D42BE4B" w14:textId="77777777" w:rsidR="00957259" w:rsidRPr="00EE5187" w:rsidRDefault="00957259" w:rsidP="005C18C8">
            <w:pPr>
              <w:pStyle w:val="ListParagraph"/>
              <w:ind w:left="316" w:right="169"/>
              <w:rPr>
                <w:b/>
                <w:bCs/>
                <w:noProof/>
                <w:lang w:val="lt-LT"/>
              </w:rPr>
            </w:pPr>
          </w:p>
        </w:tc>
        <w:tc>
          <w:tcPr>
            <w:tcW w:w="710" w:type="dxa"/>
          </w:tcPr>
          <w:p w14:paraId="78E0074D" w14:textId="77777777" w:rsidR="00957259" w:rsidRPr="00EE5187" w:rsidRDefault="00957259" w:rsidP="005C18C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48B2C25" w14:textId="64D92151" w:rsidR="00957259" w:rsidRPr="00EE5187" w:rsidRDefault="00957259" w:rsidP="005A1795">
            <w:pPr>
              <w:spacing w:after="120"/>
              <w:ind w:left="34"/>
              <w:jc w:val="both"/>
              <w:rPr>
                <w:noProof/>
                <w:lang w:val="lt-LT"/>
              </w:rPr>
            </w:pPr>
            <w:r w:rsidRPr="00EE5187">
              <w:rPr>
                <w:noProof/>
                <w:lang w:val="lt-LT"/>
              </w:rPr>
              <w:t>Visas tiekėjo Pasiūlymas nėra laikomas konfidencialiu.</w:t>
            </w:r>
          </w:p>
        </w:tc>
        <w:tc>
          <w:tcPr>
            <w:tcW w:w="283" w:type="dxa"/>
          </w:tcPr>
          <w:p w14:paraId="4A296CAB" w14:textId="77777777" w:rsidR="00957259" w:rsidRPr="00EE5187" w:rsidRDefault="00957259" w:rsidP="005A1795">
            <w:pPr>
              <w:spacing w:after="120"/>
              <w:ind w:left="360"/>
              <w:rPr>
                <w:noProof/>
                <w:lang w:val="lt-LT"/>
              </w:rPr>
            </w:pPr>
          </w:p>
        </w:tc>
        <w:tc>
          <w:tcPr>
            <w:tcW w:w="1742" w:type="dxa"/>
            <w:vMerge/>
          </w:tcPr>
          <w:p w14:paraId="323AC52C" w14:textId="77777777" w:rsidR="00957259" w:rsidRPr="00EE5187" w:rsidRDefault="00957259" w:rsidP="005A1795">
            <w:pPr>
              <w:spacing w:after="120"/>
              <w:ind w:left="360"/>
              <w:rPr>
                <w:noProof/>
                <w:lang w:val="lt-LT"/>
              </w:rPr>
            </w:pPr>
          </w:p>
        </w:tc>
        <w:tc>
          <w:tcPr>
            <w:tcW w:w="708" w:type="dxa"/>
          </w:tcPr>
          <w:p w14:paraId="292F6698" w14:textId="77777777" w:rsidR="00957259" w:rsidRPr="00EE5187" w:rsidRDefault="00957259" w:rsidP="005A1795">
            <w:pPr>
              <w:pStyle w:val="ListParagraph"/>
              <w:widowControl w:val="0"/>
              <w:numPr>
                <w:ilvl w:val="1"/>
                <w:numId w:val="4"/>
              </w:numPr>
              <w:spacing w:after="120" w:line="240" w:lineRule="auto"/>
              <w:ind w:hanging="761"/>
              <w:contextualSpacing w:val="0"/>
              <w:jc w:val="both"/>
              <w:rPr>
                <w:noProof/>
                <w:lang w:val="lt-LT"/>
              </w:rPr>
            </w:pPr>
          </w:p>
        </w:tc>
        <w:tc>
          <w:tcPr>
            <w:tcW w:w="5181" w:type="dxa"/>
            <w:gridSpan w:val="5"/>
          </w:tcPr>
          <w:p w14:paraId="13AAF5CA" w14:textId="6815D8EA" w:rsidR="00957259" w:rsidRPr="00EE5187" w:rsidRDefault="00957259" w:rsidP="005A1795">
            <w:pPr>
              <w:widowControl w:val="0"/>
              <w:spacing w:after="120" w:line="240" w:lineRule="auto"/>
              <w:ind w:left="31"/>
              <w:jc w:val="both"/>
              <w:rPr>
                <w:noProof/>
                <w:lang w:val="lt-LT"/>
              </w:rPr>
            </w:pPr>
            <w:r w:rsidRPr="00EE5187">
              <w:rPr>
                <w:noProof/>
                <w:lang w:val="lt-LT"/>
              </w:rPr>
              <w:t>The Supplier's entire Tender shall not be considered confidential.</w:t>
            </w:r>
          </w:p>
        </w:tc>
      </w:tr>
      <w:tr w:rsidR="00957259" w:rsidRPr="00EE5187" w14:paraId="6CAEFD2B" w14:textId="77777777" w:rsidTr="003E151D">
        <w:tc>
          <w:tcPr>
            <w:tcW w:w="1699" w:type="dxa"/>
            <w:vMerge/>
            <w:tcMar>
              <w:top w:w="28" w:type="dxa"/>
              <w:bottom w:w="28" w:type="dxa"/>
            </w:tcMar>
          </w:tcPr>
          <w:p w14:paraId="4EC09291" w14:textId="77777777" w:rsidR="00957259" w:rsidRPr="00EE5187" w:rsidRDefault="00957259" w:rsidP="005C18C8">
            <w:pPr>
              <w:pStyle w:val="ListParagraph"/>
              <w:ind w:left="316" w:right="169"/>
              <w:rPr>
                <w:b/>
                <w:bCs/>
                <w:noProof/>
                <w:lang w:val="lt-LT"/>
              </w:rPr>
            </w:pPr>
          </w:p>
        </w:tc>
        <w:tc>
          <w:tcPr>
            <w:tcW w:w="710" w:type="dxa"/>
          </w:tcPr>
          <w:p w14:paraId="38B35E6B" w14:textId="77777777" w:rsidR="00957259" w:rsidRPr="00EE5187" w:rsidRDefault="00957259" w:rsidP="005C18C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CC39E70" w14:textId="61FCC235" w:rsidR="00957259" w:rsidRPr="00EE5187" w:rsidRDefault="00957259" w:rsidP="001E0EA5">
            <w:pPr>
              <w:spacing w:after="60"/>
              <w:ind w:left="34"/>
              <w:jc w:val="both"/>
              <w:rPr>
                <w:noProof/>
                <w:lang w:val="lt-LT"/>
              </w:rPr>
            </w:pPr>
            <w:r w:rsidRPr="00EE5187">
              <w:rPr>
                <w:noProof/>
                <w:lang w:val="lt-LT"/>
              </w:rPr>
              <w:t>Kas nėra laikytina konfidencialia informacija:</w:t>
            </w:r>
          </w:p>
        </w:tc>
        <w:tc>
          <w:tcPr>
            <w:tcW w:w="283" w:type="dxa"/>
          </w:tcPr>
          <w:p w14:paraId="07A21FC2" w14:textId="77777777" w:rsidR="00957259" w:rsidRPr="00EE5187" w:rsidRDefault="00957259" w:rsidP="005C18C8">
            <w:pPr>
              <w:ind w:left="360"/>
              <w:rPr>
                <w:noProof/>
                <w:lang w:val="lt-LT"/>
              </w:rPr>
            </w:pPr>
          </w:p>
        </w:tc>
        <w:tc>
          <w:tcPr>
            <w:tcW w:w="1742" w:type="dxa"/>
            <w:vMerge/>
          </w:tcPr>
          <w:p w14:paraId="71A90C9F" w14:textId="77777777" w:rsidR="00957259" w:rsidRPr="00EE5187" w:rsidRDefault="00957259" w:rsidP="005C18C8">
            <w:pPr>
              <w:ind w:left="360"/>
              <w:rPr>
                <w:noProof/>
                <w:lang w:val="lt-LT"/>
              </w:rPr>
            </w:pPr>
          </w:p>
        </w:tc>
        <w:tc>
          <w:tcPr>
            <w:tcW w:w="708" w:type="dxa"/>
          </w:tcPr>
          <w:p w14:paraId="3BD3614F"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D5623F9" w14:textId="73165BF9" w:rsidR="00957259" w:rsidRPr="00EE5187" w:rsidRDefault="00957259" w:rsidP="001E0EA5">
            <w:pPr>
              <w:widowControl w:val="0"/>
              <w:spacing w:after="60" w:line="240" w:lineRule="auto"/>
              <w:ind w:left="31"/>
              <w:jc w:val="both"/>
              <w:rPr>
                <w:noProof/>
                <w:lang w:val="lt-LT"/>
              </w:rPr>
            </w:pPr>
            <w:r w:rsidRPr="00EE5187">
              <w:rPr>
                <w:noProof/>
                <w:lang w:val="lt-LT"/>
              </w:rPr>
              <w:t>What information is not deemed confidential:</w:t>
            </w:r>
          </w:p>
        </w:tc>
      </w:tr>
      <w:tr w:rsidR="00957259" w:rsidRPr="00EE5187" w14:paraId="6D4396D7" w14:textId="77777777" w:rsidTr="003E151D">
        <w:tc>
          <w:tcPr>
            <w:tcW w:w="1699" w:type="dxa"/>
            <w:vMerge/>
            <w:tcMar>
              <w:top w:w="28" w:type="dxa"/>
              <w:bottom w:w="28" w:type="dxa"/>
            </w:tcMar>
          </w:tcPr>
          <w:p w14:paraId="259F1C67" w14:textId="77777777" w:rsidR="00957259" w:rsidRPr="00EE5187" w:rsidRDefault="00957259" w:rsidP="00EC04B0">
            <w:pPr>
              <w:pStyle w:val="ListParagraph"/>
              <w:ind w:left="316" w:right="169"/>
              <w:rPr>
                <w:b/>
                <w:bCs/>
                <w:noProof/>
                <w:lang w:val="lt-LT"/>
              </w:rPr>
            </w:pPr>
          </w:p>
        </w:tc>
        <w:tc>
          <w:tcPr>
            <w:tcW w:w="710" w:type="dxa"/>
          </w:tcPr>
          <w:p w14:paraId="3AD8BA03" w14:textId="77777777" w:rsidR="00957259" w:rsidRPr="00EE5187" w:rsidRDefault="00957259" w:rsidP="00F46887">
            <w:pPr>
              <w:pStyle w:val="ListParagraph"/>
              <w:numPr>
                <w:ilvl w:val="0"/>
                <w:numId w:val="25"/>
              </w:numPr>
              <w:ind w:left="1164"/>
              <w:jc w:val="both"/>
              <w:rPr>
                <w:rFonts w:eastAsia="Calibri"/>
                <w:noProof/>
                <w:lang w:val="lt-LT"/>
              </w:rPr>
            </w:pPr>
          </w:p>
        </w:tc>
        <w:tc>
          <w:tcPr>
            <w:tcW w:w="4780" w:type="dxa"/>
            <w:gridSpan w:val="5"/>
            <w:tcMar>
              <w:top w:w="28" w:type="dxa"/>
              <w:bottom w:w="28" w:type="dxa"/>
            </w:tcMar>
          </w:tcPr>
          <w:p w14:paraId="64116718" w14:textId="6D32399A" w:rsidR="00957259" w:rsidRPr="00EE5187" w:rsidRDefault="00957259" w:rsidP="00F46887">
            <w:pPr>
              <w:pStyle w:val="ListParagraph"/>
              <w:numPr>
                <w:ilvl w:val="0"/>
                <w:numId w:val="51"/>
              </w:numPr>
              <w:ind w:left="596" w:hanging="425"/>
              <w:jc w:val="both"/>
              <w:rPr>
                <w:noProof/>
                <w:lang w:val="lt-LT"/>
              </w:rPr>
            </w:pPr>
            <w:r w:rsidRPr="00EE5187">
              <w:rPr>
                <w:rFonts w:eastAsia="Calibri"/>
                <w:noProof/>
                <w:lang w:val="lt-LT"/>
              </w:rPr>
              <w:t>informacija, kurios neatskleidimas pažeistų teisės aktus*, nustatančius informacijos atskleidimo ar teisės gauti informaciją reikalavimus;</w:t>
            </w:r>
          </w:p>
        </w:tc>
        <w:tc>
          <w:tcPr>
            <w:tcW w:w="283" w:type="dxa"/>
          </w:tcPr>
          <w:p w14:paraId="0AACEF18" w14:textId="77777777" w:rsidR="00957259" w:rsidRPr="00EE5187" w:rsidRDefault="00957259" w:rsidP="00EC04B0">
            <w:pPr>
              <w:ind w:left="360"/>
              <w:rPr>
                <w:noProof/>
                <w:lang w:val="lt-LT"/>
              </w:rPr>
            </w:pPr>
          </w:p>
        </w:tc>
        <w:tc>
          <w:tcPr>
            <w:tcW w:w="1742" w:type="dxa"/>
            <w:vMerge/>
          </w:tcPr>
          <w:p w14:paraId="275D2A5C" w14:textId="77777777" w:rsidR="00957259" w:rsidRPr="00EE5187" w:rsidRDefault="00957259" w:rsidP="00EC04B0">
            <w:pPr>
              <w:ind w:left="360"/>
              <w:rPr>
                <w:noProof/>
                <w:lang w:val="lt-LT"/>
              </w:rPr>
            </w:pPr>
          </w:p>
        </w:tc>
        <w:tc>
          <w:tcPr>
            <w:tcW w:w="708" w:type="dxa"/>
          </w:tcPr>
          <w:p w14:paraId="3A2138FF" w14:textId="77777777" w:rsidR="00957259" w:rsidRPr="00EE5187" w:rsidRDefault="00957259" w:rsidP="00F46887">
            <w:pPr>
              <w:pStyle w:val="ListParagraph"/>
              <w:numPr>
                <w:ilvl w:val="0"/>
                <w:numId w:val="26"/>
              </w:numPr>
              <w:ind w:left="1307"/>
              <w:jc w:val="both"/>
              <w:rPr>
                <w:rFonts w:eastAsia="Calibri"/>
                <w:noProof/>
                <w:lang w:val="lt-LT"/>
              </w:rPr>
            </w:pPr>
          </w:p>
        </w:tc>
        <w:tc>
          <w:tcPr>
            <w:tcW w:w="5181" w:type="dxa"/>
            <w:gridSpan w:val="5"/>
          </w:tcPr>
          <w:p w14:paraId="3C2EDF91" w14:textId="1F2A7041" w:rsidR="00957259" w:rsidRPr="00EE5187" w:rsidRDefault="00957259" w:rsidP="00F46887">
            <w:pPr>
              <w:pStyle w:val="ListParagraph"/>
              <w:numPr>
                <w:ilvl w:val="0"/>
                <w:numId w:val="52"/>
              </w:numPr>
              <w:ind w:left="599" w:hanging="426"/>
              <w:jc w:val="both"/>
              <w:rPr>
                <w:noProof/>
                <w:lang w:val="lt-LT"/>
              </w:rPr>
            </w:pPr>
            <w:r w:rsidRPr="00EE5187">
              <w:rPr>
                <w:rFonts w:eastAsia="Calibri"/>
                <w:noProof/>
                <w:lang w:val="lt-LT"/>
              </w:rPr>
              <w:t>information, the non-disclosure of which would breach any legal requirement for disclosure or the right of access to information;</w:t>
            </w:r>
          </w:p>
        </w:tc>
      </w:tr>
      <w:tr w:rsidR="00957259" w:rsidRPr="00EE5187" w14:paraId="5D022A1D" w14:textId="77777777" w:rsidTr="003E151D">
        <w:tc>
          <w:tcPr>
            <w:tcW w:w="1699" w:type="dxa"/>
            <w:vMerge/>
            <w:tcMar>
              <w:top w:w="28" w:type="dxa"/>
              <w:bottom w:w="28" w:type="dxa"/>
            </w:tcMar>
          </w:tcPr>
          <w:p w14:paraId="54FE95CA" w14:textId="77777777" w:rsidR="00957259" w:rsidRPr="00EE5187" w:rsidRDefault="00957259" w:rsidP="00EC04B0">
            <w:pPr>
              <w:pStyle w:val="ListParagraph"/>
              <w:ind w:left="316" w:right="169"/>
              <w:rPr>
                <w:b/>
                <w:bCs/>
                <w:noProof/>
                <w:lang w:val="lt-LT"/>
              </w:rPr>
            </w:pPr>
          </w:p>
        </w:tc>
        <w:tc>
          <w:tcPr>
            <w:tcW w:w="710" w:type="dxa"/>
          </w:tcPr>
          <w:p w14:paraId="74613062" w14:textId="77777777" w:rsidR="00957259" w:rsidRPr="00EE5187" w:rsidRDefault="00957259" w:rsidP="00F46887">
            <w:pPr>
              <w:pStyle w:val="ListParagraph"/>
              <w:numPr>
                <w:ilvl w:val="0"/>
                <w:numId w:val="25"/>
              </w:numPr>
              <w:ind w:left="1164"/>
              <w:jc w:val="both"/>
              <w:rPr>
                <w:rFonts w:eastAsia="Calibri"/>
                <w:noProof/>
                <w:lang w:val="lt-LT"/>
              </w:rPr>
            </w:pPr>
          </w:p>
        </w:tc>
        <w:tc>
          <w:tcPr>
            <w:tcW w:w="4780" w:type="dxa"/>
            <w:gridSpan w:val="5"/>
            <w:tcMar>
              <w:top w:w="28" w:type="dxa"/>
              <w:bottom w:w="28" w:type="dxa"/>
            </w:tcMar>
          </w:tcPr>
          <w:p w14:paraId="45C53E93" w14:textId="3FEFFA46" w:rsidR="00957259" w:rsidRPr="00EE5187" w:rsidRDefault="00957259" w:rsidP="00F46887">
            <w:pPr>
              <w:pStyle w:val="ListParagraph"/>
              <w:numPr>
                <w:ilvl w:val="0"/>
                <w:numId w:val="51"/>
              </w:numPr>
              <w:ind w:left="596" w:hanging="425"/>
              <w:jc w:val="both"/>
              <w:rPr>
                <w:noProof/>
                <w:lang w:val="lt-LT"/>
              </w:rPr>
            </w:pPr>
            <w:r w:rsidRPr="00EE5187">
              <w:rPr>
                <w:rFonts w:eastAsia="Calibri"/>
                <w:noProof/>
                <w:lang w:val="lt-LT"/>
              </w:rPr>
              <w:t>informacija, susijusi su tiekėjo pašalinimo pagrindų nebuvimu, atitiktimi kvalifikacijos reikalavimams (išskyrus duomenis, susijusius su fizinių asmenų asmens duomenų apsauga), kokybės vadybos sistemos ir (arba) aplinkos apsaugos vadybos sistemos standartams bei tai patvirtinantys dokumentai**;</w:t>
            </w:r>
          </w:p>
        </w:tc>
        <w:tc>
          <w:tcPr>
            <w:tcW w:w="283" w:type="dxa"/>
          </w:tcPr>
          <w:p w14:paraId="3AFE5F3A" w14:textId="77777777" w:rsidR="00957259" w:rsidRPr="00EE5187" w:rsidRDefault="00957259" w:rsidP="00EC04B0">
            <w:pPr>
              <w:ind w:left="360"/>
              <w:rPr>
                <w:noProof/>
                <w:lang w:val="lt-LT"/>
              </w:rPr>
            </w:pPr>
          </w:p>
        </w:tc>
        <w:tc>
          <w:tcPr>
            <w:tcW w:w="1742" w:type="dxa"/>
            <w:vMerge/>
          </w:tcPr>
          <w:p w14:paraId="4B97F508" w14:textId="77777777" w:rsidR="00957259" w:rsidRPr="00EE5187" w:rsidRDefault="00957259" w:rsidP="00EC04B0">
            <w:pPr>
              <w:ind w:left="360"/>
              <w:rPr>
                <w:noProof/>
                <w:lang w:val="lt-LT"/>
              </w:rPr>
            </w:pPr>
          </w:p>
        </w:tc>
        <w:tc>
          <w:tcPr>
            <w:tcW w:w="708" w:type="dxa"/>
          </w:tcPr>
          <w:p w14:paraId="77012095" w14:textId="77777777" w:rsidR="00957259" w:rsidRPr="00EE5187" w:rsidRDefault="00957259" w:rsidP="00F46887">
            <w:pPr>
              <w:pStyle w:val="ListParagraph"/>
              <w:numPr>
                <w:ilvl w:val="0"/>
                <w:numId w:val="26"/>
              </w:numPr>
              <w:ind w:left="1307"/>
              <w:jc w:val="both"/>
              <w:rPr>
                <w:rFonts w:eastAsia="Calibri"/>
                <w:noProof/>
                <w:lang w:val="lt-LT"/>
              </w:rPr>
            </w:pPr>
          </w:p>
        </w:tc>
        <w:tc>
          <w:tcPr>
            <w:tcW w:w="5181" w:type="dxa"/>
            <w:gridSpan w:val="5"/>
          </w:tcPr>
          <w:p w14:paraId="1FA02041" w14:textId="0F2AC62B" w:rsidR="00957259" w:rsidRPr="00EE5187" w:rsidRDefault="00957259" w:rsidP="00F46887">
            <w:pPr>
              <w:pStyle w:val="ListParagraph"/>
              <w:numPr>
                <w:ilvl w:val="0"/>
                <w:numId w:val="52"/>
              </w:numPr>
              <w:ind w:left="599" w:hanging="426"/>
              <w:jc w:val="both"/>
              <w:rPr>
                <w:noProof/>
                <w:lang w:val="lt-LT"/>
              </w:rPr>
            </w:pPr>
            <w:r w:rsidRPr="00EE5187">
              <w:rPr>
                <w:rFonts w:eastAsia="Calibri"/>
                <w:noProof/>
                <w:lang w:val="lt-LT"/>
              </w:rPr>
              <w:t>information relating to the absence of grounds for exclusion of the supplier, compliance with the qualification requirements (except for data relating to the protection of personal data of natural persons), the standards of the quality management system and/or the environmental management system, and supporting documents**;</w:t>
            </w:r>
          </w:p>
        </w:tc>
      </w:tr>
      <w:tr w:rsidR="00957259" w:rsidRPr="00EE5187" w14:paraId="157BEADD" w14:textId="77777777" w:rsidTr="003E151D">
        <w:tc>
          <w:tcPr>
            <w:tcW w:w="1699" w:type="dxa"/>
            <w:vMerge/>
            <w:tcMar>
              <w:top w:w="28" w:type="dxa"/>
              <w:bottom w:w="28" w:type="dxa"/>
            </w:tcMar>
          </w:tcPr>
          <w:p w14:paraId="371685D5" w14:textId="77777777" w:rsidR="00957259" w:rsidRPr="00EE5187" w:rsidRDefault="00957259" w:rsidP="00EC04B0">
            <w:pPr>
              <w:pStyle w:val="ListParagraph"/>
              <w:ind w:left="316" w:right="169"/>
              <w:rPr>
                <w:b/>
                <w:bCs/>
                <w:noProof/>
                <w:lang w:val="lt-LT"/>
              </w:rPr>
            </w:pPr>
          </w:p>
        </w:tc>
        <w:tc>
          <w:tcPr>
            <w:tcW w:w="710" w:type="dxa"/>
          </w:tcPr>
          <w:p w14:paraId="625818F9" w14:textId="77777777" w:rsidR="00957259" w:rsidRPr="00EE5187" w:rsidRDefault="00957259" w:rsidP="00F46887">
            <w:pPr>
              <w:pStyle w:val="ListParagraph"/>
              <w:numPr>
                <w:ilvl w:val="0"/>
                <w:numId w:val="25"/>
              </w:numPr>
              <w:ind w:left="1164"/>
              <w:jc w:val="both"/>
              <w:rPr>
                <w:rFonts w:eastAsia="Calibri"/>
                <w:noProof/>
                <w:lang w:val="lt-LT"/>
              </w:rPr>
            </w:pPr>
          </w:p>
        </w:tc>
        <w:tc>
          <w:tcPr>
            <w:tcW w:w="4780" w:type="dxa"/>
            <w:gridSpan w:val="5"/>
            <w:tcMar>
              <w:top w:w="28" w:type="dxa"/>
              <w:bottom w:w="28" w:type="dxa"/>
            </w:tcMar>
          </w:tcPr>
          <w:p w14:paraId="76191A69" w14:textId="7D849514" w:rsidR="00957259" w:rsidRPr="00EE5187" w:rsidRDefault="00957259" w:rsidP="00F46887">
            <w:pPr>
              <w:pStyle w:val="ListParagraph"/>
              <w:numPr>
                <w:ilvl w:val="0"/>
                <w:numId w:val="51"/>
              </w:numPr>
              <w:ind w:left="596" w:hanging="425"/>
              <w:jc w:val="both"/>
              <w:rPr>
                <w:noProof/>
                <w:lang w:val="lt-LT"/>
              </w:rPr>
            </w:pPr>
            <w:r w:rsidRPr="00EE5187">
              <w:rPr>
                <w:rFonts w:eastAsia="Calibri"/>
                <w:noProof/>
                <w:lang w:val="lt-LT"/>
              </w:rPr>
              <w:t>informacija apie pasitelktus ūkio subjektus, kurių pajėgumais remiasi tiekėjas, ir subtiekėjus.</w:t>
            </w:r>
          </w:p>
        </w:tc>
        <w:tc>
          <w:tcPr>
            <w:tcW w:w="283" w:type="dxa"/>
          </w:tcPr>
          <w:p w14:paraId="3C172CC6" w14:textId="77777777" w:rsidR="00957259" w:rsidRPr="00EE5187" w:rsidRDefault="00957259" w:rsidP="00EC04B0">
            <w:pPr>
              <w:ind w:left="360"/>
              <w:rPr>
                <w:noProof/>
                <w:lang w:val="lt-LT"/>
              </w:rPr>
            </w:pPr>
          </w:p>
        </w:tc>
        <w:tc>
          <w:tcPr>
            <w:tcW w:w="1742" w:type="dxa"/>
            <w:vMerge/>
          </w:tcPr>
          <w:p w14:paraId="601D80DE" w14:textId="77777777" w:rsidR="00957259" w:rsidRPr="00EE5187" w:rsidRDefault="00957259" w:rsidP="00EC04B0">
            <w:pPr>
              <w:ind w:left="360"/>
              <w:rPr>
                <w:noProof/>
                <w:lang w:val="lt-LT"/>
              </w:rPr>
            </w:pPr>
          </w:p>
        </w:tc>
        <w:tc>
          <w:tcPr>
            <w:tcW w:w="708" w:type="dxa"/>
          </w:tcPr>
          <w:p w14:paraId="042842C7" w14:textId="77777777" w:rsidR="00957259" w:rsidRPr="00EE5187" w:rsidRDefault="00957259" w:rsidP="00F46887">
            <w:pPr>
              <w:pStyle w:val="ListParagraph"/>
              <w:numPr>
                <w:ilvl w:val="0"/>
                <w:numId w:val="26"/>
              </w:numPr>
              <w:ind w:left="1307"/>
              <w:jc w:val="both"/>
              <w:rPr>
                <w:rFonts w:eastAsia="Calibri"/>
                <w:noProof/>
                <w:lang w:val="lt-LT"/>
              </w:rPr>
            </w:pPr>
          </w:p>
        </w:tc>
        <w:tc>
          <w:tcPr>
            <w:tcW w:w="5181" w:type="dxa"/>
            <w:gridSpan w:val="5"/>
          </w:tcPr>
          <w:p w14:paraId="66E5B5CA" w14:textId="3B674754" w:rsidR="00957259" w:rsidRPr="00EE5187" w:rsidRDefault="00957259" w:rsidP="00F46887">
            <w:pPr>
              <w:pStyle w:val="ListParagraph"/>
              <w:numPr>
                <w:ilvl w:val="0"/>
                <w:numId w:val="52"/>
              </w:numPr>
              <w:ind w:left="599" w:hanging="426"/>
              <w:jc w:val="both"/>
              <w:rPr>
                <w:noProof/>
                <w:lang w:val="lt-LT"/>
              </w:rPr>
            </w:pPr>
            <w:r w:rsidRPr="00EE5187">
              <w:rPr>
                <w:rFonts w:eastAsia="Calibri"/>
                <w:noProof/>
                <w:lang w:val="lt-LT"/>
              </w:rPr>
              <w:t>information on the economic operators whose capacities are relied on by the supplier, and on sub-suppliers.</w:t>
            </w:r>
          </w:p>
        </w:tc>
      </w:tr>
      <w:tr w:rsidR="00957259" w:rsidRPr="00EE5187" w14:paraId="1A39D3BF" w14:textId="77777777" w:rsidTr="003E151D">
        <w:tc>
          <w:tcPr>
            <w:tcW w:w="1699" w:type="dxa"/>
            <w:vMerge/>
            <w:tcMar>
              <w:top w:w="28" w:type="dxa"/>
              <w:bottom w:w="28" w:type="dxa"/>
            </w:tcMar>
          </w:tcPr>
          <w:p w14:paraId="4DEDEA04" w14:textId="77777777" w:rsidR="00957259" w:rsidRPr="00EE5187" w:rsidRDefault="00957259" w:rsidP="00EC04B0">
            <w:pPr>
              <w:pStyle w:val="ListParagraph"/>
              <w:ind w:left="316" w:right="169"/>
              <w:rPr>
                <w:b/>
                <w:bCs/>
                <w:noProof/>
                <w:lang w:val="lt-LT"/>
              </w:rPr>
            </w:pPr>
          </w:p>
        </w:tc>
        <w:tc>
          <w:tcPr>
            <w:tcW w:w="710" w:type="dxa"/>
          </w:tcPr>
          <w:p w14:paraId="52B78732" w14:textId="77777777" w:rsidR="00957259" w:rsidRPr="00EE5187" w:rsidRDefault="00957259" w:rsidP="00EC04B0">
            <w:pPr>
              <w:ind w:left="739"/>
              <w:jc w:val="both"/>
              <w:rPr>
                <w:rFonts w:eastAsia="Calibri"/>
                <w:noProof/>
                <w:lang w:val="lt-LT"/>
              </w:rPr>
            </w:pPr>
          </w:p>
        </w:tc>
        <w:tc>
          <w:tcPr>
            <w:tcW w:w="4780" w:type="dxa"/>
            <w:gridSpan w:val="5"/>
            <w:tcMar>
              <w:top w:w="28" w:type="dxa"/>
              <w:bottom w:w="28" w:type="dxa"/>
            </w:tcMar>
          </w:tcPr>
          <w:p w14:paraId="715D813C" w14:textId="78FE66B8" w:rsidR="00957259" w:rsidRPr="00EE5187" w:rsidRDefault="00957259" w:rsidP="001E0EA5">
            <w:pPr>
              <w:ind w:left="171"/>
              <w:jc w:val="both"/>
              <w:rPr>
                <w:rFonts w:eastAsia="Calibri"/>
                <w:noProof/>
                <w:lang w:val="lt-LT"/>
              </w:rPr>
            </w:pPr>
            <w:r w:rsidRPr="00EE5187">
              <w:rPr>
                <w:rFonts w:eastAsia="Calibri"/>
                <w:noProof/>
                <w:lang w:val="lt-LT"/>
              </w:rPr>
              <w:t>* VPĮ 33, 58 ir 86 str. 9 d. ir atitinkamai PĮ 46, 68, 94 str. 9 d.</w:t>
            </w:r>
          </w:p>
          <w:p w14:paraId="3B376B1A" w14:textId="2B33D9CD" w:rsidR="00957259" w:rsidRPr="00EE5187" w:rsidRDefault="00957259" w:rsidP="001E0EA5">
            <w:pPr>
              <w:ind w:left="171"/>
              <w:jc w:val="both"/>
              <w:rPr>
                <w:noProof/>
                <w:lang w:val="lt-LT"/>
              </w:rPr>
            </w:pPr>
            <w:r w:rsidRPr="00EE5187">
              <w:rPr>
                <w:rFonts w:eastAsia="Calibri"/>
                <w:noProof/>
                <w:lang w:val="lt-LT"/>
              </w:rPr>
              <w:t>** išskyrus informaciją, kurią atskleidus būtų pažeisti tiekėjo įsipareigojimai pagal su trečiaisiais asmenimis sudarytas sutartis, tuo atveju, kai ši informacija reikalinga tiekėjui jo teisėtiems interesams ginti.</w:t>
            </w:r>
          </w:p>
        </w:tc>
        <w:tc>
          <w:tcPr>
            <w:tcW w:w="283" w:type="dxa"/>
          </w:tcPr>
          <w:p w14:paraId="5814A181" w14:textId="77777777" w:rsidR="00957259" w:rsidRPr="00EE5187" w:rsidRDefault="00957259" w:rsidP="00EC04B0">
            <w:pPr>
              <w:ind w:left="360"/>
              <w:rPr>
                <w:noProof/>
                <w:lang w:val="lt-LT"/>
              </w:rPr>
            </w:pPr>
          </w:p>
        </w:tc>
        <w:tc>
          <w:tcPr>
            <w:tcW w:w="1742" w:type="dxa"/>
            <w:vMerge/>
          </w:tcPr>
          <w:p w14:paraId="2A84C2A2" w14:textId="77777777" w:rsidR="00957259" w:rsidRPr="00EE5187" w:rsidRDefault="00957259" w:rsidP="00EC04B0">
            <w:pPr>
              <w:ind w:left="360"/>
              <w:rPr>
                <w:noProof/>
                <w:lang w:val="lt-LT"/>
              </w:rPr>
            </w:pPr>
          </w:p>
        </w:tc>
        <w:tc>
          <w:tcPr>
            <w:tcW w:w="708" w:type="dxa"/>
          </w:tcPr>
          <w:p w14:paraId="6621AA86" w14:textId="77777777" w:rsidR="00957259" w:rsidRPr="00EE5187" w:rsidRDefault="00957259" w:rsidP="00EC04B0">
            <w:pPr>
              <w:ind w:left="740"/>
              <w:jc w:val="both"/>
              <w:rPr>
                <w:rFonts w:eastAsia="Calibri"/>
                <w:noProof/>
                <w:lang w:val="lt-LT"/>
              </w:rPr>
            </w:pPr>
          </w:p>
        </w:tc>
        <w:tc>
          <w:tcPr>
            <w:tcW w:w="5181" w:type="dxa"/>
            <w:gridSpan w:val="5"/>
          </w:tcPr>
          <w:p w14:paraId="1EFA8B43" w14:textId="4FD98073" w:rsidR="00957259" w:rsidRPr="00EE5187" w:rsidRDefault="00957259" w:rsidP="001E0EA5">
            <w:pPr>
              <w:ind w:left="173"/>
              <w:jc w:val="both"/>
              <w:rPr>
                <w:rFonts w:eastAsia="Calibri"/>
                <w:noProof/>
                <w:lang w:val="lt-LT"/>
              </w:rPr>
            </w:pPr>
            <w:r w:rsidRPr="00EE5187">
              <w:rPr>
                <w:rFonts w:eastAsia="Calibri"/>
                <w:noProof/>
                <w:lang w:val="lt-LT"/>
              </w:rPr>
              <w:t>* Articles 33, 58 and 86(9) of the PPL and Articles 46, 68 and 94(9) of the PL respectively.</w:t>
            </w:r>
          </w:p>
          <w:p w14:paraId="422B827D" w14:textId="0CBD479C" w:rsidR="00957259" w:rsidRPr="00EE5187" w:rsidRDefault="00957259" w:rsidP="001E0EA5">
            <w:pPr>
              <w:spacing w:after="120"/>
              <w:ind w:left="176"/>
              <w:jc w:val="both"/>
              <w:rPr>
                <w:noProof/>
                <w:lang w:val="lt-LT"/>
              </w:rPr>
            </w:pPr>
            <w:r w:rsidRPr="00EE5187">
              <w:rPr>
                <w:rFonts w:eastAsia="Calibri"/>
                <w:noProof/>
                <w:lang w:val="lt-LT"/>
              </w:rPr>
              <w:t>** Except information, the disclosure of which would prejudice the supplier's obligations under contracts concluded with third parties, where such information is necessary for the protection of the supplier's legitimate interests.</w:t>
            </w:r>
          </w:p>
        </w:tc>
      </w:tr>
      <w:tr w:rsidR="00957259" w:rsidRPr="00EE5187" w14:paraId="38F94EC4" w14:textId="77777777" w:rsidTr="003E151D">
        <w:tc>
          <w:tcPr>
            <w:tcW w:w="1699" w:type="dxa"/>
            <w:vMerge/>
            <w:tcMar>
              <w:top w:w="28" w:type="dxa"/>
              <w:bottom w:w="28" w:type="dxa"/>
            </w:tcMar>
          </w:tcPr>
          <w:p w14:paraId="377D142A" w14:textId="77777777" w:rsidR="00957259" w:rsidRPr="00EE5187" w:rsidRDefault="00957259" w:rsidP="00765DD4">
            <w:pPr>
              <w:pStyle w:val="ListParagraph"/>
              <w:ind w:left="316" w:right="169"/>
              <w:rPr>
                <w:b/>
                <w:bCs/>
                <w:noProof/>
                <w:lang w:val="lt-LT"/>
              </w:rPr>
            </w:pPr>
          </w:p>
        </w:tc>
        <w:tc>
          <w:tcPr>
            <w:tcW w:w="710" w:type="dxa"/>
          </w:tcPr>
          <w:p w14:paraId="6960FF98" w14:textId="77777777" w:rsidR="00957259" w:rsidRPr="00EE5187" w:rsidRDefault="00957259" w:rsidP="00765DD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47B5790" w14:textId="212D7EAA" w:rsidR="00957259" w:rsidRPr="00EE5187" w:rsidRDefault="00957259" w:rsidP="001E0EA5">
            <w:pPr>
              <w:spacing w:after="60"/>
              <w:ind w:left="34"/>
              <w:jc w:val="both"/>
              <w:rPr>
                <w:noProof/>
                <w:lang w:val="lt-LT"/>
              </w:rPr>
            </w:pPr>
            <w:r w:rsidRPr="00EE5187">
              <w:rPr>
                <w:noProof/>
                <w:lang w:val="lt-LT"/>
              </w:rPr>
              <w:t>Tiekėjui nurodžius, 24.4. punkte informaciją konfidencialia, KC dėl šios informacijos konfidencialumo neprivalės papildomai kreiptis į tiekėją ir visais atvejais laikys ją nekonfidencialia bei galės ją viešinti teisės aktuose nustatyta tvarka, nesikreipdama į tiekėją papildomų įrodymų, pagrindimo.</w:t>
            </w:r>
          </w:p>
        </w:tc>
        <w:tc>
          <w:tcPr>
            <w:tcW w:w="283" w:type="dxa"/>
          </w:tcPr>
          <w:p w14:paraId="1ADB1405" w14:textId="77777777" w:rsidR="00957259" w:rsidRPr="00EE5187" w:rsidRDefault="00957259" w:rsidP="00765DD4">
            <w:pPr>
              <w:ind w:left="360"/>
              <w:rPr>
                <w:noProof/>
                <w:lang w:val="lt-LT"/>
              </w:rPr>
            </w:pPr>
          </w:p>
        </w:tc>
        <w:tc>
          <w:tcPr>
            <w:tcW w:w="1742" w:type="dxa"/>
            <w:vMerge/>
          </w:tcPr>
          <w:p w14:paraId="619BBC16" w14:textId="77777777" w:rsidR="00957259" w:rsidRPr="00EE5187" w:rsidRDefault="00957259" w:rsidP="00765DD4">
            <w:pPr>
              <w:ind w:left="360"/>
              <w:rPr>
                <w:noProof/>
                <w:lang w:val="lt-LT"/>
              </w:rPr>
            </w:pPr>
          </w:p>
        </w:tc>
        <w:tc>
          <w:tcPr>
            <w:tcW w:w="708" w:type="dxa"/>
          </w:tcPr>
          <w:p w14:paraId="0580ECE5"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2E8B81A4" w14:textId="218EFCB2" w:rsidR="00957259" w:rsidRPr="00EE5187" w:rsidRDefault="00957259" w:rsidP="001E0EA5">
            <w:pPr>
              <w:widowControl w:val="0"/>
              <w:spacing w:after="60" w:line="240" w:lineRule="auto"/>
              <w:ind w:left="31"/>
              <w:jc w:val="both"/>
              <w:rPr>
                <w:noProof/>
                <w:lang w:val="lt-LT"/>
              </w:rPr>
            </w:pPr>
            <w:r w:rsidRPr="00EE5187">
              <w:rPr>
                <w:noProof/>
                <w:lang w:val="lt-LT"/>
              </w:rPr>
              <w:t>Where the supplier has declared information confidential in point 24.4, the KC will not be obliged to make any further request to the supplier regarding the confidentiality of this information and will in all cases consider it to be non-confidential and will be able to make it publicly available in accordance with the procedures laid down in the legislation, without requesting the supplier for further evidence, justification or substantiation.</w:t>
            </w:r>
          </w:p>
        </w:tc>
      </w:tr>
      <w:tr w:rsidR="00957259" w:rsidRPr="00EE5187" w14:paraId="18ECC5A8" w14:textId="77777777" w:rsidTr="003E151D">
        <w:tc>
          <w:tcPr>
            <w:tcW w:w="1699" w:type="dxa"/>
            <w:vMerge/>
            <w:tcMar>
              <w:top w:w="28" w:type="dxa"/>
              <w:bottom w:w="28" w:type="dxa"/>
            </w:tcMar>
          </w:tcPr>
          <w:p w14:paraId="4F4F750B" w14:textId="77777777" w:rsidR="00957259" w:rsidRPr="00EE5187" w:rsidRDefault="00957259" w:rsidP="00765DD4">
            <w:pPr>
              <w:pStyle w:val="ListParagraph"/>
              <w:ind w:left="316" w:right="169"/>
              <w:rPr>
                <w:b/>
                <w:bCs/>
                <w:noProof/>
                <w:lang w:val="lt-LT"/>
              </w:rPr>
            </w:pPr>
          </w:p>
        </w:tc>
        <w:tc>
          <w:tcPr>
            <w:tcW w:w="710" w:type="dxa"/>
          </w:tcPr>
          <w:p w14:paraId="1582D692" w14:textId="77777777" w:rsidR="00957259" w:rsidRPr="00EE5187" w:rsidRDefault="00957259" w:rsidP="00765DD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649F78C" w14:textId="0DBC8D3B" w:rsidR="00957259" w:rsidRPr="00EE5187" w:rsidRDefault="00957259" w:rsidP="00292E1F">
            <w:pPr>
              <w:ind w:left="34"/>
              <w:jc w:val="both"/>
              <w:rPr>
                <w:noProof/>
                <w:lang w:val="lt-LT"/>
              </w:rPr>
            </w:pPr>
            <w:r w:rsidRPr="00EE5187">
              <w:rPr>
                <w:noProof/>
                <w:lang w:val="lt-LT"/>
              </w:rPr>
              <w:t>Jeigu KC kyla abejonių dėl tiekėjo Paraiškoje ar Pasiūlyme nurodytos informacijos konfidencialumo, KC prašo tiekėjo įrodyti, kodėl nurodyta informacija yra konfidenciali. Jeigu tiekėjas per KC nurodytą terminą, kuris nustatomas ne trumpesnis kaip 3 (trys) darbo dienos, nepateikia tokių įrodymų arba pateikia netinkamus įrodymus, laikoma, kad tokia informacija nėra konfidenciali.</w:t>
            </w:r>
          </w:p>
        </w:tc>
        <w:tc>
          <w:tcPr>
            <w:tcW w:w="283" w:type="dxa"/>
          </w:tcPr>
          <w:p w14:paraId="4EAA7373" w14:textId="77777777" w:rsidR="00957259" w:rsidRPr="00EE5187" w:rsidRDefault="00957259" w:rsidP="00292E1F">
            <w:pPr>
              <w:ind w:left="360"/>
              <w:rPr>
                <w:noProof/>
                <w:lang w:val="lt-LT"/>
              </w:rPr>
            </w:pPr>
          </w:p>
        </w:tc>
        <w:tc>
          <w:tcPr>
            <w:tcW w:w="1742" w:type="dxa"/>
            <w:vMerge/>
          </w:tcPr>
          <w:p w14:paraId="7C1BE874" w14:textId="77777777" w:rsidR="00957259" w:rsidRPr="00EE5187" w:rsidRDefault="00957259" w:rsidP="00292E1F">
            <w:pPr>
              <w:ind w:left="360"/>
              <w:rPr>
                <w:noProof/>
                <w:lang w:val="lt-LT"/>
              </w:rPr>
            </w:pPr>
          </w:p>
        </w:tc>
        <w:tc>
          <w:tcPr>
            <w:tcW w:w="708" w:type="dxa"/>
          </w:tcPr>
          <w:p w14:paraId="365FFDC8" w14:textId="77777777" w:rsidR="00957259" w:rsidRPr="00EE5187" w:rsidRDefault="00957259" w:rsidP="00292E1F">
            <w:pPr>
              <w:pStyle w:val="ListParagraph"/>
              <w:widowControl w:val="0"/>
              <w:numPr>
                <w:ilvl w:val="1"/>
                <w:numId w:val="4"/>
              </w:numPr>
              <w:spacing w:line="240" w:lineRule="auto"/>
              <w:ind w:hanging="761"/>
              <w:contextualSpacing w:val="0"/>
              <w:jc w:val="both"/>
              <w:rPr>
                <w:noProof/>
                <w:lang w:val="lt-LT"/>
              </w:rPr>
            </w:pPr>
          </w:p>
        </w:tc>
        <w:tc>
          <w:tcPr>
            <w:tcW w:w="5181" w:type="dxa"/>
            <w:gridSpan w:val="5"/>
          </w:tcPr>
          <w:p w14:paraId="55B196A3" w14:textId="1CD51A55" w:rsidR="00957259" w:rsidRPr="00EE5187" w:rsidRDefault="00957259" w:rsidP="00292E1F">
            <w:pPr>
              <w:widowControl w:val="0"/>
              <w:spacing w:line="240" w:lineRule="auto"/>
              <w:ind w:left="31"/>
              <w:jc w:val="both"/>
              <w:rPr>
                <w:noProof/>
                <w:lang w:val="lt-LT"/>
              </w:rPr>
            </w:pPr>
            <w:r w:rsidRPr="00EE5187">
              <w:rPr>
                <w:noProof/>
                <w:lang w:val="lt-LT"/>
              </w:rPr>
              <w:t>If the KC has doubts about the confidentiality of the information in the supplier's Application or Tender, the KC shall request the supplier to demonstrate why the information is confidential. If the supplier fails to provide such evidence, or provides inadequate evidence, within the time limit set by the KC, which shall be set at a minimum of three (3) working days, such information shall be deemed to be non-confidential.</w:t>
            </w:r>
          </w:p>
        </w:tc>
      </w:tr>
      <w:tr w:rsidR="00F54011" w:rsidRPr="00EE5187" w14:paraId="4A06B4CB" w14:textId="77777777" w:rsidTr="003E151D">
        <w:tc>
          <w:tcPr>
            <w:tcW w:w="7189" w:type="dxa"/>
            <w:gridSpan w:val="7"/>
            <w:tcMar>
              <w:top w:w="28" w:type="dxa"/>
              <w:bottom w:w="28" w:type="dxa"/>
            </w:tcMar>
          </w:tcPr>
          <w:p w14:paraId="1AD67C29" w14:textId="050E19A5" w:rsidR="00F54011" w:rsidRPr="00EE5187" w:rsidRDefault="00F54011" w:rsidP="00483167">
            <w:pPr>
              <w:rPr>
                <w:noProof/>
                <w:sz w:val="12"/>
                <w:szCs w:val="12"/>
                <w:lang w:val="lt-LT"/>
              </w:rPr>
            </w:pPr>
          </w:p>
        </w:tc>
        <w:tc>
          <w:tcPr>
            <w:tcW w:w="283" w:type="dxa"/>
          </w:tcPr>
          <w:p w14:paraId="3165E2A6" w14:textId="77777777" w:rsidR="00F54011" w:rsidRPr="00EE5187" w:rsidRDefault="00F54011" w:rsidP="00483167">
            <w:pPr>
              <w:ind w:left="360"/>
              <w:rPr>
                <w:noProof/>
                <w:sz w:val="12"/>
                <w:szCs w:val="12"/>
                <w:lang w:val="lt-LT"/>
              </w:rPr>
            </w:pPr>
          </w:p>
        </w:tc>
        <w:tc>
          <w:tcPr>
            <w:tcW w:w="7635" w:type="dxa"/>
            <w:gridSpan w:val="7"/>
          </w:tcPr>
          <w:p w14:paraId="2DFC7AFB" w14:textId="5AFF6997" w:rsidR="00F54011" w:rsidRPr="00EE5187" w:rsidRDefault="00F54011" w:rsidP="00483167">
            <w:pPr>
              <w:ind w:left="360"/>
              <w:rPr>
                <w:noProof/>
                <w:sz w:val="12"/>
                <w:szCs w:val="12"/>
                <w:lang w:val="lt-LT"/>
              </w:rPr>
            </w:pPr>
          </w:p>
        </w:tc>
      </w:tr>
      <w:tr w:rsidR="00F54011" w:rsidRPr="00EE5187" w14:paraId="307E53DD" w14:textId="6D35B88F" w:rsidTr="003E151D">
        <w:tc>
          <w:tcPr>
            <w:tcW w:w="7189" w:type="dxa"/>
            <w:gridSpan w:val="7"/>
            <w:shd w:val="clear" w:color="auto" w:fill="F8423A"/>
          </w:tcPr>
          <w:p w14:paraId="496B3287" w14:textId="4C139418" w:rsidR="00F54011" w:rsidRPr="00EE5187" w:rsidRDefault="00F54011" w:rsidP="00B47556">
            <w:pPr>
              <w:pStyle w:val="ListParagraph"/>
              <w:numPr>
                <w:ilvl w:val="0"/>
                <w:numId w:val="97"/>
              </w:numPr>
              <w:jc w:val="center"/>
              <w:rPr>
                <w:rStyle w:val="Heading1Char"/>
                <w:rFonts w:ascii="Arial" w:hAnsi="Arial" w:cs="Arial"/>
                <w:b/>
                <w:bCs/>
                <w:noProof/>
                <w:color w:val="FFFFFF" w:themeColor="background1"/>
                <w:sz w:val="18"/>
                <w:szCs w:val="18"/>
                <w:lang w:val="lt-LT"/>
              </w:rPr>
            </w:pPr>
            <w:bookmarkStart w:id="16" w:name="_Toc211946068"/>
            <w:bookmarkStart w:id="17" w:name="_Toc211946339"/>
            <w:r w:rsidRPr="00EE5187">
              <w:rPr>
                <w:rStyle w:val="Heading1Char"/>
                <w:rFonts w:ascii="Arial" w:hAnsi="Arial" w:cs="Arial"/>
                <w:b/>
                <w:bCs/>
                <w:noProof/>
                <w:color w:val="FFFFFF" w:themeColor="background1"/>
                <w:sz w:val="18"/>
                <w:szCs w:val="18"/>
                <w:lang w:val="lt-LT"/>
              </w:rPr>
              <w:t>PARAIŠKŲ RENGIMAS IR VERTINIMAS</w:t>
            </w:r>
            <w:bookmarkEnd w:id="16"/>
            <w:bookmarkEnd w:id="17"/>
          </w:p>
        </w:tc>
        <w:tc>
          <w:tcPr>
            <w:tcW w:w="283" w:type="dxa"/>
            <w:shd w:val="clear" w:color="auto" w:fill="F8423A"/>
          </w:tcPr>
          <w:p w14:paraId="06763A33" w14:textId="77777777" w:rsidR="00F54011" w:rsidRPr="00EE5187" w:rsidRDefault="00F54011" w:rsidP="00483167">
            <w:pPr>
              <w:ind w:left="360"/>
              <w:jc w:val="center"/>
              <w:rPr>
                <w:rStyle w:val="Heading1Char"/>
                <w:rFonts w:ascii="Arial" w:hAnsi="Arial" w:cs="Arial"/>
                <w:b/>
                <w:bCs/>
                <w:noProof/>
                <w:color w:val="FFFFFF" w:themeColor="background1"/>
                <w:sz w:val="18"/>
                <w:szCs w:val="18"/>
                <w:lang w:val="lt-LT"/>
              </w:rPr>
            </w:pPr>
          </w:p>
        </w:tc>
        <w:tc>
          <w:tcPr>
            <w:tcW w:w="7635" w:type="dxa"/>
            <w:gridSpan w:val="7"/>
            <w:shd w:val="clear" w:color="auto" w:fill="F8423A"/>
          </w:tcPr>
          <w:p w14:paraId="40F63B83" w14:textId="385955AF" w:rsidR="00F54011" w:rsidRPr="00EE5187" w:rsidRDefault="00F54011" w:rsidP="008423DE">
            <w:pPr>
              <w:pStyle w:val="ListParagraph"/>
              <w:numPr>
                <w:ilvl w:val="0"/>
                <w:numId w:val="98"/>
              </w:numPr>
              <w:jc w:val="center"/>
              <w:rPr>
                <w:rStyle w:val="Heading1Char"/>
                <w:rFonts w:ascii="Arial" w:hAnsi="Arial" w:cs="Arial"/>
                <w:b/>
                <w:bCs/>
                <w:noProof/>
                <w:color w:val="FFFFFF" w:themeColor="background1"/>
                <w:sz w:val="18"/>
                <w:szCs w:val="18"/>
                <w:lang w:val="lt-LT"/>
              </w:rPr>
            </w:pPr>
            <w:bookmarkStart w:id="18" w:name="_Toc211946340"/>
            <w:r w:rsidRPr="00EE5187">
              <w:rPr>
                <w:rStyle w:val="Heading1Char"/>
                <w:rFonts w:ascii="Arial" w:hAnsi="Arial" w:cs="Arial"/>
                <w:b/>
                <w:bCs/>
                <w:noProof/>
                <w:color w:val="FFFFFF" w:themeColor="background1"/>
                <w:sz w:val="18"/>
                <w:szCs w:val="18"/>
                <w:lang w:val="lt-LT"/>
              </w:rPr>
              <w:t>PREPARATION AND EVALUATION OF APPLICATIONS</w:t>
            </w:r>
            <w:bookmarkEnd w:id="18"/>
          </w:p>
        </w:tc>
      </w:tr>
      <w:tr w:rsidR="002B61B2" w:rsidRPr="00EE5187" w14:paraId="7182BEDC" w14:textId="41E1FF76" w:rsidTr="003E151D">
        <w:trPr>
          <w:trHeight w:val="265"/>
        </w:trPr>
        <w:tc>
          <w:tcPr>
            <w:tcW w:w="7189" w:type="dxa"/>
            <w:gridSpan w:val="7"/>
          </w:tcPr>
          <w:p w14:paraId="0F0297B5" w14:textId="0531372E" w:rsidR="002B61B2" w:rsidRPr="00EE5187" w:rsidRDefault="002B61B2" w:rsidP="00483167">
            <w:pPr>
              <w:spacing w:after="120" w:line="240" w:lineRule="auto"/>
              <w:ind w:left="34"/>
              <w:jc w:val="both"/>
              <w:rPr>
                <w:noProof/>
                <w:sz w:val="10"/>
                <w:szCs w:val="10"/>
                <w:highlight w:val="yellow"/>
                <w:lang w:val="lt-LT"/>
              </w:rPr>
            </w:pPr>
          </w:p>
        </w:tc>
        <w:tc>
          <w:tcPr>
            <w:tcW w:w="283" w:type="dxa"/>
          </w:tcPr>
          <w:p w14:paraId="7F0AB2E3" w14:textId="77777777" w:rsidR="002B61B2" w:rsidRPr="00EE5187" w:rsidRDefault="002B61B2" w:rsidP="00483167">
            <w:pPr>
              <w:spacing w:after="120" w:line="240" w:lineRule="auto"/>
              <w:ind w:left="360"/>
              <w:jc w:val="both"/>
              <w:rPr>
                <w:noProof/>
                <w:sz w:val="10"/>
                <w:szCs w:val="10"/>
                <w:highlight w:val="yellow"/>
                <w:lang w:val="lt-LT"/>
              </w:rPr>
            </w:pPr>
          </w:p>
        </w:tc>
        <w:tc>
          <w:tcPr>
            <w:tcW w:w="7635" w:type="dxa"/>
            <w:gridSpan w:val="7"/>
          </w:tcPr>
          <w:p w14:paraId="16121F59" w14:textId="59E867EB" w:rsidR="002B61B2" w:rsidRPr="00EE5187" w:rsidRDefault="002B61B2" w:rsidP="00483167">
            <w:pPr>
              <w:spacing w:after="120" w:line="240" w:lineRule="auto"/>
              <w:ind w:left="360"/>
              <w:jc w:val="both"/>
              <w:rPr>
                <w:noProof/>
                <w:sz w:val="10"/>
                <w:szCs w:val="10"/>
                <w:highlight w:val="yellow"/>
                <w:lang w:val="lt-LT"/>
              </w:rPr>
            </w:pPr>
          </w:p>
        </w:tc>
      </w:tr>
      <w:tr w:rsidR="00957259" w:rsidRPr="00EE5187" w14:paraId="60A747C4" w14:textId="58ACCCAD" w:rsidTr="003E151D">
        <w:tc>
          <w:tcPr>
            <w:tcW w:w="1699" w:type="dxa"/>
            <w:vMerge w:val="restart"/>
            <w:tcMar>
              <w:top w:w="28" w:type="dxa"/>
              <w:bottom w:w="28" w:type="dxa"/>
            </w:tcMar>
          </w:tcPr>
          <w:p w14:paraId="3FE10265" w14:textId="0FBB3C83" w:rsidR="00957259" w:rsidRPr="00EE5187" w:rsidRDefault="00957259" w:rsidP="007C43A3">
            <w:pPr>
              <w:pStyle w:val="ListParagraph"/>
              <w:numPr>
                <w:ilvl w:val="0"/>
                <w:numId w:val="1"/>
              </w:numPr>
              <w:ind w:left="316" w:hanging="284"/>
              <w:rPr>
                <w:b/>
                <w:bCs/>
                <w:noProof/>
                <w:lang w:val="lt-LT"/>
              </w:rPr>
            </w:pPr>
            <w:r w:rsidRPr="00EE5187">
              <w:rPr>
                <w:b/>
                <w:bCs/>
                <w:noProof/>
                <w:lang w:val="lt-LT"/>
              </w:rPr>
              <w:t>Bendrieji reikalavimai Paraiškų rengimui ir pateikimui</w:t>
            </w:r>
          </w:p>
        </w:tc>
        <w:tc>
          <w:tcPr>
            <w:tcW w:w="710" w:type="dxa"/>
          </w:tcPr>
          <w:p w14:paraId="480A533A" w14:textId="77777777" w:rsidR="00957259" w:rsidRPr="00EE5187" w:rsidRDefault="00957259" w:rsidP="0002526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625BBED" w14:textId="61565511" w:rsidR="00957259" w:rsidRPr="00EE5187" w:rsidRDefault="00957259" w:rsidP="002B61B2">
            <w:pPr>
              <w:spacing w:after="60"/>
              <w:ind w:left="34"/>
              <w:jc w:val="both"/>
              <w:rPr>
                <w:rFonts w:eastAsia="Calibri"/>
                <w:noProof/>
                <w:lang w:val="lt-LT"/>
              </w:rPr>
            </w:pPr>
            <w:r w:rsidRPr="00EE5187">
              <w:rPr>
                <w:noProof/>
                <w:lang w:val="lt-LT"/>
              </w:rPr>
              <w:t xml:space="preserve">Tiekėjas gali pateikti tik vieną Paraišką (individualiai arba kaip Tiekėjų grupės atstovas). </w:t>
            </w:r>
            <w:bookmarkStart w:id="19" w:name="_Hlk151640580"/>
            <w:r w:rsidRPr="00EE5187">
              <w:rPr>
                <w:noProof/>
                <w:lang w:val="lt-LT"/>
              </w:rPr>
              <w:t>Jei tiekėjas pateikia daugiau nei vieną Paraišką arba kaip Tiekėjų grupės narys dalyvauja teikiant kelias Paraiškas, visos tokios Paraiškos bus atmestos</w:t>
            </w:r>
            <w:bookmarkEnd w:id="19"/>
            <w:r w:rsidRPr="00EE5187">
              <w:rPr>
                <w:noProof/>
                <w:lang w:val="lt-LT"/>
              </w:rPr>
              <w:t>.</w:t>
            </w:r>
          </w:p>
        </w:tc>
        <w:tc>
          <w:tcPr>
            <w:tcW w:w="283" w:type="dxa"/>
          </w:tcPr>
          <w:p w14:paraId="38EFFAD8" w14:textId="77777777" w:rsidR="00957259" w:rsidRPr="00EE5187" w:rsidRDefault="00957259" w:rsidP="00025267">
            <w:pPr>
              <w:spacing w:after="120" w:line="240" w:lineRule="auto"/>
              <w:ind w:left="1080"/>
              <w:jc w:val="both"/>
              <w:rPr>
                <w:noProof/>
                <w:lang w:val="lt-LT"/>
              </w:rPr>
            </w:pPr>
          </w:p>
        </w:tc>
        <w:tc>
          <w:tcPr>
            <w:tcW w:w="1742" w:type="dxa"/>
            <w:vMerge w:val="restart"/>
          </w:tcPr>
          <w:p w14:paraId="00F9D71F" w14:textId="5C2457CF" w:rsidR="00957259" w:rsidRPr="00EE5187" w:rsidRDefault="00957259" w:rsidP="007C43A3">
            <w:pPr>
              <w:pStyle w:val="ListParagraph"/>
              <w:numPr>
                <w:ilvl w:val="0"/>
                <w:numId w:val="4"/>
              </w:numPr>
              <w:spacing w:line="240" w:lineRule="auto"/>
              <w:ind w:right="-104"/>
              <w:contextualSpacing w:val="0"/>
              <w:rPr>
                <w:b/>
                <w:bCs/>
                <w:noProof/>
                <w:lang w:val="lt-LT"/>
              </w:rPr>
            </w:pPr>
            <w:r w:rsidRPr="00EE5187">
              <w:rPr>
                <w:b/>
                <w:bCs/>
                <w:noProof/>
                <w:lang w:val="lt-LT"/>
              </w:rPr>
              <w:t>General requirements for the preparation and submission of Applications</w:t>
            </w:r>
          </w:p>
        </w:tc>
        <w:tc>
          <w:tcPr>
            <w:tcW w:w="708" w:type="dxa"/>
          </w:tcPr>
          <w:p w14:paraId="644CCEFF"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8350094" w14:textId="67C74FC9" w:rsidR="00957259" w:rsidRPr="00EE5187" w:rsidRDefault="00957259" w:rsidP="002B61B2">
            <w:pPr>
              <w:widowControl w:val="0"/>
              <w:spacing w:after="60" w:line="240" w:lineRule="auto"/>
              <w:ind w:left="31"/>
              <w:jc w:val="both"/>
              <w:rPr>
                <w:rFonts w:eastAsia="Calibri"/>
                <w:noProof/>
                <w:lang w:val="lt-LT"/>
              </w:rPr>
            </w:pPr>
            <w:r w:rsidRPr="00EE5187">
              <w:rPr>
                <w:noProof/>
                <w:lang w:val="lt-LT"/>
              </w:rPr>
              <w:t>The Supplier may submit only one Application (individually or as a representative of a Group of Suppliers). If the Supplier submits more than one Application, or as a member of a Group of Suppliers participates in submitting more than one Application, all such Applications will be rejected.</w:t>
            </w:r>
          </w:p>
        </w:tc>
      </w:tr>
      <w:tr w:rsidR="00957259" w:rsidRPr="00EE5187" w14:paraId="33CB9E4C" w14:textId="3B5309D0" w:rsidTr="003E151D">
        <w:tc>
          <w:tcPr>
            <w:tcW w:w="1699" w:type="dxa"/>
            <w:vMerge/>
            <w:tcMar>
              <w:top w:w="28" w:type="dxa"/>
              <w:bottom w:w="28" w:type="dxa"/>
            </w:tcMar>
          </w:tcPr>
          <w:p w14:paraId="0C790DC9" w14:textId="77777777" w:rsidR="00957259" w:rsidRPr="00EE5187" w:rsidRDefault="00957259" w:rsidP="00025267">
            <w:pPr>
              <w:pStyle w:val="ListParagraph"/>
              <w:numPr>
                <w:ilvl w:val="0"/>
                <w:numId w:val="1"/>
              </w:numPr>
              <w:ind w:left="316" w:right="169" w:hanging="284"/>
              <w:rPr>
                <w:b/>
                <w:bCs/>
                <w:noProof/>
                <w:lang w:val="lt-LT"/>
              </w:rPr>
            </w:pPr>
          </w:p>
        </w:tc>
        <w:tc>
          <w:tcPr>
            <w:tcW w:w="710" w:type="dxa"/>
          </w:tcPr>
          <w:p w14:paraId="0E34061D" w14:textId="77777777" w:rsidR="00957259" w:rsidRPr="00EE5187" w:rsidRDefault="00957259" w:rsidP="0002526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B129ADC" w14:textId="17BECFBB" w:rsidR="00957259" w:rsidRPr="00EE5187" w:rsidRDefault="00957259" w:rsidP="002B61B2">
            <w:pPr>
              <w:spacing w:after="60"/>
              <w:ind w:left="34"/>
              <w:jc w:val="both"/>
              <w:rPr>
                <w:rFonts w:eastAsia="Calibri"/>
                <w:noProof/>
                <w:lang w:val="lt-LT"/>
              </w:rPr>
            </w:pPr>
            <w:r w:rsidRPr="00EE5187">
              <w:rPr>
                <w:noProof/>
                <w:lang w:val="lt-LT"/>
              </w:rPr>
              <w:t xml:space="preserve">Paraišką sudaro tiekėjo pateiktų atitinkamų duomenų ir dokumentų visuma. </w:t>
            </w:r>
          </w:p>
        </w:tc>
        <w:tc>
          <w:tcPr>
            <w:tcW w:w="283" w:type="dxa"/>
          </w:tcPr>
          <w:p w14:paraId="13092FFA" w14:textId="77777777" w:rsidR="00957259" w:rsidRPr="00EE5187" w:rsidRDefault="00957259" w:rsidP="00025267">
            <w:pPr>
              <w:spacing w:after="120" w:line="240" w:lineRule="auto"/>
              <w:ind w:left="1080"/>
              <w:jc w:val="both"/>
              <w:rPr>
                <w:noProof/>
                <w:lang w:val="lt-LT"/>
              </w:rPr>
            </w:pPr>
          </w:p>
        </w:tc>
        <w:tc>
          <w:tcPr>
            <w:tcW w:w="1742" w:type="dxa"/>
            <w:vMerge/>
          </w:tcPr>
          <w:p w14:paraId="075B68EF" w14:textId="77777777" w:rsidR="00957259" w:rsidRPr="00EE5187" w:rsidRDefault="00957259" w:rsidP="00025267">
            <w:pPr>
              <w:spacing w:after="120" w:line="240" w:lineRule="auto"/>
              <w:ind w:left="1080"/>
              <w:jc w:val="both"/>
              <w:rPr>
                <w:noProof/>
                <w:lang w:val="lt-LT"/>
              </w:rPr>
            </w:pPr>
          </w:p>
        </w:tc>
        <w:tc>
          <w:tcPr>
            <w:tcW w:w="708" w:type="dxa"/>
          </w:tcPr>
          <w:p w14:paraId="0A42711C"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BAC4680" w14:textId="33136625" w:rsidR="00957259" w:rsidRPr="00EE5187" w:rsidRDefault="00957259" w:rsidP="002B61B2">
            <w:pPr>
              <w:widowControl w:val="0"/>
              <w:spacing w:after="60" w:line="240" w:lineRule="auto"/>
              <w:ind w:left="31"/>
              <w:jc w:val="both"/>
              <w:rPr>
                <w:rFonts w:eastAsia="Calibri"/>
                <w:noProof/>
                <w:lang w:val="lt-LT"/>
              </w:rPr>
            </w:pPr>
            <w:r w:rsidRPr="00EE5187">
              <w:rPr>
                <w:noProof/>
                <w:lang w:val="lt-LT"/>
              </w:rPr>
              <w:t xml:space="preserve">The Application shall consist of the totality of the relevant data and documents provided by the supplier. </w:t>
            </w:r>
          </w:p>
        </w:tc>
      </w:tr>
      <w:tr w:rsidR="00957259" w:rsidRPr="00EE5187" w14:paraId="16C4C107" w14:textId="56159CCF" w:rsidTr="003E151D">
        <w:tc>
          <w:tcPr>
            <w:tcW w:w="1699" w:type="dxa"/>
            <w:vMerge/>
            <w:tcMar>
              <w:top w:w="28" w:type="dxa"/>
              <w:bottom w:w="28" w:type="dxa"/>
            </w:tcMar>
          </w:tcPr>
          <w:p w14:paraId="2584A22D" w14:textId="77777777" w:rsidR="00957259" w:rsidRPr="00EE5187" w:rsidRDefault="00957259" w:rsidP="00025267">
            <w:pPr>
              <w:pStyle w:val="ListParagraph"/>
              <w:numPr>
                <w:ilvl w:val="0"/>
                <w:numId w:val="1"/>
              </w:numPr>
              <w:ind w:left="316" w:right="169" w:hanging="284"/>
              <w:rPr>
                <w:b/>
                <w:bCs/>
                <w:noProof/>
                <w:lang w:val="lt-LT"/>
              </w:rPr>
            </w:pPr>
          </w:p>
        </w:tc>
        <w:tc>
          <w:tcPr>
            <w:tcW w:w="710" w:type="dxa"/>
          </w:tcPr>
          <w:p w14:paraId="17F71EFE" w14:textId="77777777" w:rsidR="00957259" w:rsidRPr="00EE5187" w:rsidRDefault="00957259" w:rsidP="00025267">
            <w:pPr>
              <w:pStyle w:val="ListParagraph"/>
              <w:numPr>
                <w:ilvl w:val="1"/>
                <w:numId w:val="1"/>
              </w:numPr>
              <w:spacing w:after="60"/>
              <w:ind w:left="794" w:hanging="760"/>
              <w:contextualSpacing w:val="0"/>
              <w:jc w:val="both"/>
              <w:rPr>
                <w:bCs/>
                <w:noProof/>
                <w:lang w:val="lt-LT"/>
              </w:rPr>
            </w:pPr>
          </w:p>
        </w:tc>
        <w:tc>
          <w:tcPr>
            <w:tcW w:w="4780" w:type="dxa"/>
            <w:gridSpan w:val="5"/>
            <w:tcMar>
              <w:top w:w="28" w:type="dxa"/>
              <w:bottom w:w="28" w:type="dxa"/>
            </w:tcMar>
          </w:tcPr>
          <w:p w14:paraId="6C4E66A5" w14:textId="5FAD5733" w:rsidR="00957259" w:rsidRPr="00EE5187" w:rsidRDefault="00957259" w:rsidP="002B61B2">
            <w:pPr>
              <w:spacing w:after="60"/>
              <w:ind w:left="34"/>
              <w:jc w:val="both"/>
              <w:rPr>
                <w:rFonts w:eastAsia="Calibri"/>
                <w:noProof/>
                <w:lang w:val="lt-LT"/>
              </w:rPr>
            </w:pPr>
            <w:r w:rsidRPr="00EE5187">
              <w:rPr>
                <w:bCs/>
                <w:noProof/>
                <w:lang w:val="lt-LT"/>
              </w:rPr>
              <w:t>Su Paraiška teikiami dokumentai nurodyti SPS.</w:t>
            </w:r>
          </w:p>
        </w:tc>
        <w:tc>
          <w:tcPr>
            <w:tcW w:w="283" w:type="dxa"/>
          </w:tcPr>
          <w:p w14:paraId="20E44EE1" w14:textId="77777777" w:rsidR="00957259" w:rsidRPr="00EE5187" w:rsidRDefault="00957259" w:rsidP="00025267">
            <w:pPr>
              <w:spacing w:after="120" w:line="240" w:lineRule="auto"/>
              <w:ind w:left="1080"/>
              <w:jc w:val="both"/>
              <w:rPr>
                <w:noProof/>
                <w:lang w:val="lt-LT"/>
              </w:rPr>
            </w:pPr>
          </w:p>
        </w:tc>
        <w:tc>
          <w:tcPr>
            <w:tcW w:w="1742" w:type="dxa"/>
            <w:vMerge/>
          </w:tcPr>
          <w:p w14:paraId="46B3E2B0" w14:textId="77777777" w:rsidR="00957259" w:rsidRPr="00EE5187" w:rsidRDefault="00957259" w:rsidP="00025267">
            <w:pPr>
              <w:spacing w:after="120" w:line="240" w:lineRule="auto"/>
              <w:ind w:left="1080"/>
              <w:jc w:val="both"/>
              <w:rPr>
                <w:noProof/>
                <w:lang w:val="lt-LT"/>
              </w:rPr>
            </w:pPr>
          </w:p>
        </w:tc>
        <w:tc>
          <w:tcPr>
            <w:tcW w:w="708" w:type="dxa"/>
          </w:tcPr>
          <w:p w14:paraId="49BDFEC7"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162D9262" w14:textId="783CA620" w:rsidR="00957259" w:rsidRPr="00EE5187" w:rsidRDefault="00957259" w:rsidP="002B61B2">
            <w:pPr>
              <w:widowControl w:val="0"/>
              <w:spacing w:after="60" w:line="240" w:lineRule="auto"/>
              <w:ind w:left="31"/>
              <w:jc w:val="both"/>
              <w:rPr>
                <w:rFonts w:eastAsia="Calibri"/>
                <w:noProof/>
                <w:lang w:val="lt-LT"/>
              </w:rPr>
            </w:pPr>
            <w:r w:rsidRPr="00EE5187">
              <w:rPr>
                <w:noProof/>
                <w:lang w:val="lt-LT"/>
              </w:rPr>
              <w:t>Documents to be submitted with the Application are specified in the SPC.</w:t>
            </w:r>
          </w:p>
        </w:tc>
      </w:tr>
      <w:tr w:rsidR="00957259" w:rsidRPr="00EE5187" w14:paraId="77D1AEE0" w14:textId="5339D397" w:rsidTr="003E151D">
        <w:tc>
          <w:tcPr>
            <w:tcW w:w="1699" w:type="dxa"/>
            <w:tcMar>
              <w:top w:w="28" w:type="dxa"/>
              <w:bottom w:w="28" w:type="dxa"/>
            </w:tcMar>
          </w:tcPr>
          <w:p w14:paraId="7518ADC3" w14:textId="77777777" w:rsidR="00957259" w:rsidRPr="00EE5187" w:rsidRDefault="00957259" w:rsidP="00483167">
            <w:pPr>
              <w:pStyle w:val="ListParagraph"/>
              <w:ind w:left="316" w:right="169"/>
              <w:rPr>
                <w:b/>
                <w:bCs/>
                <w:noProof/>
                <w:lang w:val="lt-LT"/>
              </w:rPr>
            </w:pPr>
          </w:p>
        </w:tc>
        <w:tc>
          <w:tcPr>
            <w:tcW w:w="710" w:type="dxa"/>
          </w:tcPr>
          <w:p w14:paraId="2CAAFD3C" w14:textId="77777777" w:rsidR="00957259" w:rsidRPr="00EE5187" w:rsidRDefault="00957259" w:rsidP="00483167">
            <w:pPr>
              <w:rPr>
                <w:noProof/>
                <w:lang w:val="lt-LT"/>
              </w:rPr>
            </w:pPr>
          </w:p>
        </w:tc>
        <w:tc>
          <w:tcPr>
            <w:tcW w:w="4780" w:type="dxa"/>
            <w:gridSpan w:val="5"/>
            <w:tcMar>
              <w:top w:w="28" w:type="dxa"/>
              <w:bottom w:w="28" w:type="dxa"/>
            </w:tcMar>
          </w:tcPr>
          <w:p w14:paraId="4ECF0A79" w14:textId="6018A627" w:rsidR="00957259" w:rsidRPr="00EE5187" w:rsidRDefault="00957259" w:rsidP="00483167">
            <w:pPr>
              <w:rPr>
                <w:noProof/>
                <w:lang w:val="lt-LT"/>
              </w:rPr>
            </w:pPr>
          </w:p>
        </w:tc>
        <w:tc>
          <w:tcPr>
            <w:tcW w:w="283" w:type="dxa"/>
          </w:tcPr>
          <w:p w14:paraId="6C8AF1E0" w14:textId="77777777" w:rsidR="00957259" w:rsidRPr="00EE5187" w:rsidRDefault="00957259" w:rsidP="00483167">
            <w:pPr>
              <w:ind w:left="360"/>
              <w:rPr>
                <w:noProof/>
                <w:lang w:val="lt-LT"/>
              </w:rPr>
            </w:pPr>
          </w:p>
        </w:tc>
        <w:tc>
          <w:tcPr>
            <w:tcW w:w="1742" w:type="dxa"/>
          </w:tcPr>
          <w:p w14:paraId="1BFED37F" w14:textId="77777777" w:rsidR="00957259" w:rsidRPr="00EE5187" w:rsidRDefault="00957259" w:rsidP="00483167">
            <w:pPr>
              <w:ind w:left="360"/>
              <w:rPr>
                <w:noProof/>
                <w:lang w:val="lt-LT"/>
              </w:rPr>
            </w:pPr>
          </w:p>
        </w:tc>
        <w:tc>
          <w:tcPr>
            <w:tcW w:w="708" w:type="dxa"/>
          </w:tcPr>
          <w:p w14:paraId="03349D0E" w14:textId="77777777" w:rsidR="00957259" w:rsidRPr="00EE5187" w:rsidRDefault="00957259" w:rsidP="00483167">
            <w:pPr>
              <w:ind w:left="360"/>
              <w:rPr>
                <w:noProof/>
                <w:lang w:val="lt-LT"/>
              </w:rPr>
            </w:pPr>
          </w:p>
        </w:tc>
        <w:tc>
          <w:tcPr>
            <w:tcW w:w="5181" w:type="dxa"/>
            <w:gridSpan w:val="5"/>
          </w:tcPr>
          <w:p w14:paraId="6C773C5E" w14:textId="3ABD1753" w:rsidR="00957259" w:rsidRPr="00EE5187" w:rsidRDefault="00957259" w:rsidP="00483167">
            <w:pPr>
              <w:ind w:left="360"/>
              <w:rPr>
                <w:noProof/>
                <w:lang w:val="lt-LT"/>
              </w:rPr>
            </w:pPr>
          </w:p>
        </w:tc>
      </w:tr>
      <w:tr w:rsidR="002B61B2" w:rsidRPr="00EE5187" w14:paraId="7FADDE8E" w14:textId="3AAF3C01" w:rsidTr="003E151D">
        <w:tc>
          <w:tcPr>
            <w:tcW w:w="1699" w:type="dxa"/>
            <w:vMerge w:val="restart"/>
            <w:tcMar>
              <w:top w:w="28" w:type="dxa"/>
              <w:bottom w:w="28" w:type="dxa"/>
            </w:tcMar>
          </w:tcPr>
          <w:p w14:paraId="422ECF4C" w14:textId="786FFB2F" w:rsidR="002B61B2" w:rsidRPr="00EE5187" w:rsidRDefault="002B61B2" w:rsidP="00C006A2">
            <w:pPr>
              <w:pStyle w:val="ListParagraph"/>
              <w:numPr>
                <w:ilvl w:val="0"/>
                <w:numId w:val="1"/>
              </w:numPr>
              <w:ind w:left="316" w:right="169" w:hanging="284"/>
              <w:rPr>
                <w:b/>
                <w:bCs/>
                <w:noProof/>
                <w:lang w:val="lt-LT"/>
              </w:rPr>
            </w:pPr>
            <w:r w:rsidRPr="00EE5187">
              <w:rPr>
                <w:b/>
                <w:bCs/>
                <w:noProof/>
                <w:lang w:val="lt-LT"/>
              </w:rPr>
              <w:t>Paraiškos atmetimas</w:t>
            </w:r>
          </w:p>
        </w:tc>
        <w:tc>
          <w:tcPr>
            <w:tcW w:w="710" w:type="dxa"/>
            <w:vMerge w:val="restart"/>
          </w:tcPr>
          <w:p w14:paraId="20F0FDAE" w14:textId="77777777" w:rsidR="002B61B2" w:rsidRPr="00EE5187" w:rsidRDefault="002B61B2" w:rsidP="00C006A2">
            <w:pPr>
              <w:pStyle w:val="ListParagraph"/>
              <w:numPr>
                <w:ilvl w:val="1"/>
                <w:numId w:val="1"/>
              </w:numPr>
              <w:spacing w:after="60"/>
              <w:ind w:left="794" w:hanging="760"/>
              <w:contextualSpacing w:val="0"/>
              <w:jc w:val="both"/>
              <w:rPr>
                <w:b/>
                <w:noProof/>
                <w:u w:val="single"/>
                <w:lang w:val="lt-LT"/>
              </w:rPr>
            </w:pPr>
          </w:p>
        </w:tc>
        <w:tc>
          <w:tcPr>
            <w:tcW w:w="4780" w:type="dxa"/>
            <w:gridSpan w:val="5"/>
            <w:tcMar>
              <w:top w:w="28" w:type="dxa"/>
              <w:bottom w:w="28" w:type="dxa"/>
            </w:tcMar>
          </w:tcPr>
          <w:p w14:paraId="18D35D45" w14:textId="6D243422" w:rsidR="002B61B2" w:rsidRPr="00EE5187" w:rsidRDefault="002B61B2" w:rsidP="002B61B2">
            <w:pPr>
              <w:spacing w:after="60"/>
              <w:ind w:left="34"/>
              <w:jc w:val="both"/>
              <w:rPr>
                <w:bCs/>
                <w:noProof/>
                <w:lang w:val="lt-LT"/>
              </w:rPr>
            </w:pPr>
            <w:r w:rsidRPr="00EE5187">
              <w:rPr>
                <w:b/>
                <w:noProof/>
                <w:u w:val="single"/>
                <w:lang w:val="lt-LT"/>
              </w:rPr>
              <w:t>Tiekėjo Paraiška atmetama, kai:</w:t>
            </w:r>
          </w:p>
        </w:tc>
        <w:tc>
          <w:tcPr>
            <w:tcW w:w="283" w:type="dxa"/>
          </w:tcPr>
          <w:p w14:paraId="7C6E6352" w14:textId="77777777" w:rsidR="002B61B2" w:rsidRPr="00EE5187" w:rsidRDefault="002B61B2" w:rsidP="00C006A2">
            <w:pPr>
              <w:spacing w:after="120" w:line="240" w:lineRule="auto"/>
              <w:ind w:left="1080"/>
              <w:jc w:val="both"/>
              <w:rPr>
                <w:bCs/>
                <w:noProof/>
                <w:lang w:val="lt-LT"/>
              </w:rPr>
            </w:pPr>
          </w:p>
        </w:tc>
        <w:tc>
          <w:tcPr>
            <w:tcW w:w="1742" w:type="dxa"/>
            <w:vMerge w:val="restart"/>
          </w:tcPr>
          <w:p w14:paraId="5740966B" w14:textId="5A7FAAB1" w:rsidR="002B61B2" w:rsidRPr="00EE5187" w:rsidRDefault="002B61B2" w:rsidP="007C43A3">
            <w:pPr>
              <w:pStyle w:val="ListParagraph"/>
              <w:numPr>
                <w:ilvl w:val="0"/>
                <w:numId w:val="4"/>
              </w:numPr>
              <w:spacing w:line="240" w:lineRule="auto"/>
              <w:contextualSpacing w:val="0"/>
              <w:rPr>
                <w:b/>
                <w:bCs/>
                <w:noProof/>
                <w:lang w:val="lt-LT"/>
              </w:rPr>
            </w:pPr>
            <w:r w:rsidRPr="00EE5187">
              <w:rPr>
                <w:b/>
                <w:bCs/>
                <w:noProof/>
                <w:lang w:val="lt-LT"/>
              </w:rPr>
              <w:t>Rejection of an Application</w:t>
            </w:r>
          </w:p>
        </w:tc>
        <w:tc>
          <w:tcPr>
            <w:tcW w:w="708" w:type="dxa"/>
            <w:vMerge w:val="restart"/>
          </w:tcPr>
          <w:p w14:paraId="204A7F40" w14:textId="77777777" w:rsidR="002B61B2" w:rsidRPr="00EE5187" w:rsidRDefault="002B61B2" w:rsidP="00F46887">
            <w:pPr>
              <w:pStyle w:val="ListParagraph"/>
              <w:widowControl w:val="0"/>
              <w:numPr>
                <w:ilvl w:val="1"/>
                <w:numId w:val="4"/>
              </w:numPr>
              <w:spacing w:after="60" w:line="240" w:lineRule="auto"/>
              <w:ind w:hanging="761"/>
              <w:contextualSpacing w:val="0"/>
              <w:jc w:val="both"/>
              <w:rPr>
                <w:b/>
                <w:bCs/>
                <w:noProof/>
                <w:u w:val="single"/>
                <w:lang w:val="lt-LT"/>
              </w:rPr>
            </w:pPr>
          </w:p>
        </w:tc>
        <w:tc>
          <w:tcPr>
            <w:tcW w:w="5181" w:type="dxa"/>
            <w:gridSpan w:val="5"/>
          </w:tcPr>
          <w:p w14:paraId="6F9DC24F" w14:textId="0EDBC613" w:rsidR="002B61B2" w:rsidRPr="00EE5187" w:rsidRDefault="002B61B2" w:rsidP="002B61B2">
            <w:pPr>
              <w:widowControl w:val="0"/>
              <w:spacing w:after="60" w:line="240" w:lineRule="auto"/>
              <w:ind w:left="31"/>
              <w:jc w:val="both"/>
              <w:rPr>
                <w:rFonts w:eastAsia="Calibri"/>
                <w:noProof/>
                <w:lang w:val="lt-LT"/>
              </w:rPr>
            </w:pPr>
            <w:r w:rsidRPr="00EE5187">
              <w:rPr>
                <w:b/>
                <w:bCs/>
                <w:noProof/>
                <w:u w:val="single"/>
                <w:lang w:val="lt-LT"/>
              </w:rPr>
              <w:t>The Supplier's Application shall be rejected if</w:t>
            </w:r>
            <w:r w:rsidRPr="00EE5187">
              <w:rPr>
                <w:b/>
                <w:bCs/>
                <w:noProof/>
                <w:lang w:val="lt-LT"/>
              </w:rPr>
              <w:t>:</w:t>
            </w:r>
          </w:p>
        </w:tc>
      </w:tr>
      <w:tr w:rsidR="002B61B2" w:rsidRPr="00EE5187" w14:paraId="2F7D4C99" w14:textId="751FA834" w:rsidTr="003E151D">
        <w:tc>
          <w:tcPr>
            <w:tcW w:w="1699" w:type="dxa"/>
            <w:vMerge/>
            <w:tcMar>
              <w:top w:w="28" w:type="dxa"/>
              <w:bottom w:w="28" w:type="dxa"/>
            </w:tcMar>
          </w:tcPr>
          <w:p w14:paraId="07846F54" w14:textId="77777777" w:rsidR="002B61B2" w:rsidRPr="00EE5187" w:rsidRDefault="002B61B2" w:rsidP="00523E43">
            <w:pPr>
              <w:pStyle w:val="ListParagraph"/>
              <w:ind w:left="316" w:right="169"/>
              <w:rPr>
                <w:b/>
                <w:bCs/>
                <w:noProof/>
                <w:lang w:val="lt-LT"/>
              </w:rPr>
            </w:pPr>
          </w:p>
        </w:tc>
        <w:tc>
          <w:tcPr>
            <w:tcW w:w="710" w:type="dxa"/>
            <w:vMerge/>
          </w:tcPr>
          <w:p w14:paraId="0D74DF92" w14:textId="77777777" w:rsidR="002B61B2" w:rsidRPr="00EE5187" w:rsidRDefault="002B61B2" w:rsidP="00F46887">
            <w:pPr>
              <w:pStyle w:val="ListParagraph"/>
              <w:numPr>
                <w:ilvl w:val="0"/>
                <w:numId w:val="27"/>
              </w:numPr>
              <w:spacing w:after="60"/>
              <w:ind w:left="1168" w:hanging="287"/>
              <w:contextualSpacing w:val="0"/>
              <w:jc w:val="both"/>
              <w:rPr>
                <w:noProof/>
                <w:color w:val="000000"/>
                <w:lang w:val="lt-LT"/>
              </w:rPr>
            </w:pPr>
          </w:p>
        </w:tc>
        <w:tc>
          <w:tcPr>
            <w:tcW w:w="4780" w:type="dxa"/>
            <w:gridSpan w:val="5"/>
            <w:tcMar>
              <w:top w:w="28" w:type="dxa"/>
              <w:bottom w:w="28" w:type="dxa"/>
            </w:tcMar>
          </w:tcPr>
          <w:p w14:paraId="7EAF8B3B" w14:textId="1F40A133" w:rsidR="002B61B2" w:rsidRPr="00EE5187" w:rsidRDefault="002B61B2" w:rsidP="00BD400F">
            <w:pPr>
              <w:pStyle w:val="ListParagraph"/>
              <w:numPr>
                <w:ilvl w:val="0"/>
                <w:numId w:val="53"/>
              </w:numPr>
              <w:spacing w:after="60"/>
              <w:ind w:left="464" w:hanging="425"/>
              <w:jc w:val="both"/>
              <w:rPr>
                <w:bCs/>
                <w:noProof/>
                <w:lang w:val="lt-LT"/>
              </w:rPr>
            </w:pPr>
            <w:r w:rsidRPr="00EE5187">
              <w:rPr>
                <w:noProof/>
                <w:color w:val="000000"/>
                <w:lang w:val="lt-LT"/>
              </w:rPr>
              <w:t>Tiekėjas Paraišką pateikė ne CVP IS priemonėmis;</w:t>
            </w:r>
          </w:p>
        </w:tc>
        <w:tc>
          <w:tcPr>
            <w:tcW w:w="283" w:type="dxa"/>
          </w:tcPr>
          <w:p w14:paraId="73E41B97" w14:textId="77777777" w:rsidR="002B61B2" w:rsidRPr="00EE5187" w:rsidRDefault="002B61B2" w:rsidP="00523E43">
            <w:pPr>
              <w:ind w:left="360"/>
              <w:rPr>
                <w:noProof/>
                <w:lang w:val="lt-LT"/>
              </w:rPr>
            </w:pPr>
          </w:p>
        </w:tc>
        <w:tc>
          <w:tcPr>
            <w:tcW w:w="1742" w:type="dxa"/>
            <w:vMerge/>
          </w:tcPr>
          <w:p w14:paraId="171C896F" w14:textId="77777777" w:rsidR="002B61B2" w:rsidRPr="00EE5187" w:rsidRDefault="002B61B2" w:rsidP="00523E43">
            <w:pPr>
              <w:ind w:left="360"/>
              <w:rPr>
                <w:noProof/>
                <w:lang w:val="lt-LT"/>
              </w:rPr>
            </w:pPr>
          </w:p>
        </w:tc>
        <w:tc>
          <w:tcPr>
            <w:tcW w:w="708" w:type="dxa"/>
            <w:vMerge/>
          </w:tcPr>
          <w:p w14:paraId="37D5EDE0" w14:textId="77777777" w:rsidR="002B61B2" w:rsidRPr="00EE5187" w:rsidRDefault="002B61B2" w:rsidP="00F46887">
            <w:pPr>
              <w:pStyle w:val="ListParagraph"/>
              <w:widowControl w:val="0"/>
              <w:numPr>
                <w:ilvl w:val="0"/>
                <w:numId w:val="28"/>
              </w:numPr>
              <w:spacing w:after="60" w:line="240" w:lineRule="auto"/>
              <w:ind w:left="1165"/>
              <w:jc w:val="both"/>
              <w:rPr>
                <w:noProof/>
                <w:color w:val="000000"/>
                <w:lang w:val="lt-LT"/>
              </w:rPr>
            </w:pPr>
          </w:p>
        </w:tc>
        <w:tc>
          <w:tcPr>
            <w:tcW w:w="5181" w:type="dxa"/>
            <w:gridSpan w:val="5"/>
          </w:tcPr>
          <w:p w14:paraId="5A84BD70" w14:textId="6790C4AC" w:rsidR="002B61B2" w:rsidRPr="00EE5187" w:rsidRDefault="002B61B2" w:rsidP="00F46887">
            <w:pPr>
              <w:pStyle w:val="ListParagraph"/>
              <w:widowControl w:val="0"/>
              <w:numPr>
                <w:ilvl w:val="0"/>
                <w:numId w:val="54"/>
              </w:numPr>
              <w:spacing w:after="60" w:line="240" w:lineRule="auto"/>
              <w:ind w:left="457" w:hanging="425"/>
              <w:jc w:val="both"/>
              <w:rPr>
                <w:rFonts w:eastAsia="Calibri"/>
                <w:noProof/>
                <w:lang w:val="lt-LT"/>
              </w:rPr>
            </w:pPr>
            <w:r w:rsidRPr="00EE5187">
              <w:rPr>
                <w:noProof/>
                <w:color w:val="000000"/>
                <w:lang w:val="lt-LT"/>
              </w:rPr>
              <w:t>the Supplier has submitted the Application not by means of the CVP IS;</w:t>
            </w:r>
          </w:p>
        </w:tc>
      </w:tr>
      <w:tr w:rsidR="002B61B2" w:rsidRPr="00EE5187" w14:paraId="5C6C554C" w14:textId="77777777" w:rsidTr="003E151D">
        <w:tc>
          <w:tcPr>
            <w:tcW w:w="1699" w:type="dxa"/>
            <w:vMerge/>
            <w:tcMar>
              <w:top w:w="28" w:type="dxa"/>
              <w:bottom w:w="28" w:type="dxa"/>
            </w:tcMar>
          </w:tcPr>
          <w:p w14:paraId="03DA4E96" w14:textId="77777777" w:rsidR="002B61B2" w:rsidRPr="00EE5187" w:rsidRDefault="002B61B2" w:rsidP="00523E43">
            <w:pPr>
              <w:pStyle w:val="ListParagraph"/>
              <w:ind w:left="316" w:right="169"/>
              <w:rPr>
                <w:b/>
                <w:bCs/>
                <w:noProof/>
                <w:lang w:val="lt-LT"/>
              </w:rPr>
            </w:pPr>
          </w:p>
        </w:tc>
        <w:tc>
          <w:tcPr>
            <w:tcW w:w="710" w:type="dxa"/>
            <w:vMerge/>
          </w:tcPr>
          <w:p w14:paraId="7DA03A8A" w14:textId="77777777" w:rsidR="002B61B2" w:rsidRPr="00EE5187" w:rsidRDefault="002B61B2" w:rsidP="00F46887">
            <w:pPr>
              <w:pStyle w:val="ListParagraph"/>
              <w:numPr>
                <w:ilvl w:val="0"/>
                <w:numId w:val="27"/>
              </w:numPr>
              <w:spacing w:after="60"/>
              <w:ind w:left="1168" w:hanging="287"/>
              <w:contextualSpacing w:val="0"/>
              <w:jc w:val="both"/>
              <w:rPr>
                <w:noProof/>
                <w:lang w:val="lt-LT"/>
              </w:rPr>
            </w:pPr>
          </w:p>
        </w:tc>
        <w:tc>
          <w:tcPr>
            <w:tcW w:w="4780" w:type="dxa"/>
            <w:gridSpan w:val="5"/>
            <w:tcMar>
              <w:top w:w="28" w:type="dxa"/>
              <w:bottom w:w="28" w:type="dxa"/>
            </w:tcMar>
          </w:tcPr>
          <w:p w14:paraId="690572BB" w14:textId="4CB95936" w:rsidR="002B61B2" w:rsidRPr="00EE5187" w:rsidRDefault="002B61B2" w:rsidP="00BD400F">
            <w:pPr>
              <w:pStyle w:val="ListParagraph"/>
              <w:numPr>
                <w:ilvl w:val="0"/>
                <w:numId w:val="53"/>
              </w:numPr>
              <w:spacing w:after="60"/>
              <w:ind w:left="464" w:hanging="425"/>
              <w:jc w:val="both"/>
              <w:rPr>
                <w:bCs/>
                <w:noProof/>
                <w:lang w:val="lt-LT"/>
              </w:rPr>
            </w:pPr>
            <w:r w:rsidRPr="00EE5187">
              <w:rPr>
                <w:noProof/>
                <w:lang w:val="lt-LT"/>
              </w:rPr>
              <w:t>Paraiška gauta pavėluotai;</w:t>
            </w:r>
          </w:p>
        </w:tc>
        <w:tc>
          <w:tcPr>
            <w:tcW w:w="283" w:type="dxa"/>
          </w:tcPr>
          <w:p w14:paraId="110F7084" w14:textId="77777777" w:rsidR="002B61B2" w:rsidRPr="00EE5187" w:rsidRDefault="002B61B2" w:rsidP="00523E43">
            <w:pPr>
              <w:ind w:left="360"/>
              <w:rPr>
                <w:noProof/>
                <w:lang w:val="lt-LT"/>
              </w:rPr>
            </w:pPr>
          </w:p>
        </w:tc>
        <w:tc>
          <w:tcPr>
            <w:tcW w:w="1742" w:type="dxa"/>
            <w:vMerge/>
          </w:tcPr>
          <w:p w14:paraId="185C1FBE" w14:textId="77777777" w:rsidR="002B61B2" w:rsidRPr="00EE5187" w:rsidRDefault="002B61B2" w:rsidP="00523E43">
            <w:pPr>
              <w:ind w:left="360"/>
              <w:rPr>
                <w:noProof/>
                <w:lang w:val="lt-LT"/>
              </w:rPr>
            </w:pPr>
          </w:p>
        </w:tc>
        <w:tc>
          <w:tcPr>
            <w:tcW w:w="708" w:type="dxa"/>
            <w:vMerge/>
          </w:tcPr>
          <w:p w14:paraId="0E72EC5E" w14:textId="77777777" w:rsidR="002B61B2" w:rsidRPr="00EE5187" w:rsidRDefault="002B61B2" w:rsidP="00F46887">
            <w:pPr>
              <w:pStyle w:val="ListParagraph"/>
              <w:widowControl w:val="0"/>
              <w:numPr>
                <w:ilvl w:val="0"/>
                <w:numId w:val="28"/>
              </w:numPr>
              <w:spacing w:after="60" w:line="240" w:lineRule="auto"/>
              <w:ind w:left="1165"/>
              <w:jc w:val="both"/>
              <w:rPr>
                <w:noProof/>
                <w:lang w:val="lt-LT"/>
              </w:rPr>
            </w:pPr>
          </w:p>
        </w:tc>
        <w:tc>
          <w:tcPr>
            <w:tcW w:w="5181" w:type="dxa"/>
            <w:gridSpan w:val="5"/>
          </w:tcPr>
          <w:p w14:paraId="213A80CF" w14:textId="444B0E5D" w:rsidR="002B61B2" w:rsidRPr="00EE5187" w:rsidRDefault="002B61B2" w:rsidP="00F46887">
            <w:pPr>
              <w:pStyle w:val="ListParagraph"/>
              <w:widowControl w:val="0"/>
              <w:numPr>
                <w:ilvl w:val="0"/>
                <w:numId w:val="54"/>
              </w:numPr>
              <w:spacing w:after="60" w:line="240" w:lineRule="auto"/>
              <w:ind w:left="457" w:hanging="425"/>
              <w:jc w:val="both"/>
              <w:rPr>
                <w:rFonts w:eastAsia="Calibri"/>
                <w:noProof/>
                <w:lang w:val="lt-LT"/>
              </w:rPr>
            </w:pPr>
            <w:r w:rsidRPr="00EE5187">
              <w:rPr>
                <w:noProof/>
                <w:lang w:val="lt-LT"/>
              </w:rPr>
              <w:t>The Application was received late;</w:t>
            </w:r>
          </w:p>
        </w:tc>
      </w:tr>
      <w:tr w:rsidR="002B61B2" w:rsidRPr="00EE5187" w14:paraId="5C559F16" w14:textId="04B9CBCA" w:rsidTr="003E151D">
        <w:tc>
          <w:tcPr>
            <w:tcW w:w="1699" w:type="dxa"/>
            <w:vMerge/>
            <w:tcMar>
              <w:top w:w="28" w:type="dxa"/>
              <w:bottom w:w="28" w:type="dxa"/>
            </w:tcMar>
          </w:tcPr>
          <w:p w14:paraId="48FEB4D9" w14:textId="2935BE70" w:rsidR="002B61B2" w:rsidRPr="00EE5187" w:rsidRDefault="002B61B2" w:rsidP="00523E43">
            <w:pPr>
              <w:pStyle w:val="ListParagraph"/>
              <w:ind w:left="316" w:right="169"/>
              <w:rPr>
                <w:b/>
                <w:bCs/>
                <w:noProof/>
                <w:lang w:val="lt-LT"/>
              </w:rPr>
            </w:pPr>
          </w:p>
        </w:tc>
        <w:tc>
          <w:tcPr>
            <w:tcW w:w="710" w:type="dxa"/>
            <w:vMerge/>
          </w:tcPr>
          <w:p w14:paraId="7E078D6F" w14:textId="77777777" w:rsidR="002B61B2" w:rsidRPr="00EE5187" w:rsidRDefault="002B61B2" w:rsidP="00F46887">
            <w:pPr>
              <w:pStyle w:val="ListParagraph"/>
              <w:numPr>
                <w:ilvl w:val="0"/>
                <w:numId w:val="27"/>
              </w:numPr>
              <w:spacing w:after="60"/>
              <w:ind w:left="1168" w:hanging="287"/>
              <w:contextualSpacing w:val="0"/>
              <w:jc w:val="both"/>
              <w:rPr>
                <w:noProof/>
                <w:color w:val="000000"/>
                <w:lang w:val="lt-LT"/>
              </w:rPr>
            </w:pPr>
          </w:p>
        </w:tc>
        <w:tc>
          <w:tcPr>
            <w:tcW w:w="4780" w:type="dxa"/>
            <w:gridSpan w:val="5"/>
            <w:tcMar>
              <w:top w:w="28" w:type="dxa"/>
              <w:bottom w:w="28" w:type="dxa"/>
            </w:tcMar>
          </w:tcPr>
          <w:p w14:paraId="6E6CBB2D" w14:textId="03661385" w:rsidR="002B61B2" w:rsidRPr="00EE5187" w:rsidRDefault="002B61B2" w:rsidP="00BD400F">
            <w:pPr>
              <w:pStyle w:val="ListParagraph"/>
              <w:numPr>
                <w:ilvl w:val="0"/>
                <w:numId w:val="53"/>
              </w:numPr>
              <w:spacing w:after="60"/>
              <w:ind w:left="464" w:hanging="425"/>
              <w:jc w:val="both"/>
              <w:rPr>
                <w:bCs/>
                <w:noProof/>
                <w:lang w:val="lt-LT"/>
              </w:rPr>
            </w:pPr>
            <w:r w:rsidRPr="00EE5187">
              <w:rPr>
                <w:noProof/>
                <w:color w:val="000000"/>
                <w:lang w:val="lt-LT"/>
              </w:rPr>
              <w:t>Tiekėjas</w:t>
            </w:r>
            <w:r w:rsidRPr="00EE5187">
              <w:rPr>
                <w:noProof/>
                <w:lang w:val="lt-LT"/>
              </w:rPr>
              <w:t xml:space="preserve"> neatitinka nustatytų reikalavimų tiekėjų kvalifikacijai ir arba turi pašalinimo pagrindą ir arba neatitinka reikalavimų dėl </w:t>
            </w:r>
            <w:r w:rsidRPr="00EE5187">
              <w:rPr>
                <w:noProof/>
                <w:color w:val="242424"/>
                <w:shd w:val="clear" w:color="auto" w:fill="FFFFFF"/>
                <w:lang w:val="lt-LT"/>
              </w:rPr>
              <w:t xml:space="preserve">kokybės vadybos sistemos ir aplinkos apsaugos vadybos sistemos standartų taikymo </w:t>
            </w:r>
            <w:r w:rsidRPr="00EE5187">
              <w:rPr>
                <w:noProof/>
                <w:lang w:val="lt-LT"/>
              </w:rPr>
              <w:t xml:space="preserve">ir arba </w:t>
            </w:r>
            <w:r w:rsidRPr="00EE5187">
              <w:rPr>
                <w:noProof/>
                <w:color w:val="242424"/>
                <w:shd w:val="clear" w:color="auto" w:fill="FFFFFF"/>
                <w:lang w:val="lt-LT"/>
              </w:rPr>
              <w:t>nacionalinio saugumo reikalavimų</w:t>
            </w:r>
            <w:r w:rsidRPr="00EE5187">
              <w:rPr>
                <w:noProof/>
                <w:lang w:val="lt-LT"/>
              </w:rPr>
              <w:t>;</w:t>
            </w:r>
          </w:p>
        </w:tc>
        <w:tc>
          <w:tcPr>
            <w:tcW w:w="283" w:type="dxa"/>
          </w:tcPr>
          <w:p w14:paraId="680EE1CB" w14:textId="77777777" w:rsidR="002B61B2" w:rsidRPr="00EE5187" w:rsidRDefault="002B61B2" w:rsidP="00523E43">
            <w:pPr>
              <w:spacing w:after="120" w:line="240" w:lineRule="auto"/>
              <w:ind w:left="1080"/>
              <w:jc w:val="both"/>
              <w:rPr>
                <w:bCs/>
                <w:noProof/>
                <w:lang w:val="lt-LT"/>
              </w:rPr>
            </w:pPr>
          </w:p>
        </w:tc>
        <w:tc>
          <w:tcPr>
            <w:tcW w:w="1742" w:type="dxa"/>
            <w:vMerge/>
          </w:tcPr>
          <w:p w14:paraId="6FAB5E52" w14:textId="64327531" w:rsidR="002B61B2" w:rsidRPr="00EE5187" w:rsidRDefault="002B61B2" w:rsidP="00523E43">
            <w:pPr>
              <w:pStyle w:val="ListParagraph"/>
              <w:spacing w:line="240" w:lineRule="auto"/>
              <w:ind w:left="360" w:right="174"/>
              <w:contextualSpacing w:val="0"/>
              <w:rPr>
                <w:bCs/>
                <w:noProof/>
                <w:lang w:val="lt-LT"/>
              </w:rPr>
            </w:pPr>
          </w:p>
        </w:tc>
        <w:tc>
          <w:tcPr>
            <w:tcW w:w="708" w:type="dxa"/>
            <w:vMerge/>
          </w:tcPr>
          <w:p w14:paraId="4EE5450D" w14:textId="77777777" w:rsidR="002B61B2" w:rsidRPr="00EE5187" w:rsidRDefault="002B61B2" w:rsidP="00F46887">
            <w:pPr>
              <w:pStyle w:val="ListParagraph"/>
              <w:widowControl w:val="0"/>
              <w:numPr>
                <w:ilvl w:val="0"/>
                <w:numId w:val="28"/>
              </w:numPr>
              <w:spacing w:after="60" w:line="240" w:lineRule="auto"/>
              <w:ind w:left="1165"/>
              <w:jc w:val="both"/>
              <w:rPr>
                <w:noProof/>
                <w:color w:val="000000"/>
                <w:lang w:val="lt-LT"/>
              </w:rPr>
            </w:pPr>
          </w:p>
        </w:tc>
        <w:tc>
          <w:tcPr>
            <w:tcW w:w="5181" w:type="dxa"/>
            <w:gridSpan w:val="5"/>
          </w:tcPr>
          <w:p w14:paraId="66CBA9B2" w14:textId="5EADDC32" w:rsidR="002B61B2" w:rsidRPr="00EE5187" w:rsidRDefault="002B61B2" w:rsidP="00F46887">
            <w:pPr>
              <w:pStyle w:val="ListParagraph"/>
              <w:widowControl w:val="0"/>
              <w:numPr>
                <w:ilvl w:val="0"/>
                <w:numId w:val="54"/>
              </w:numPr>
              <w:spacing w:after="60" w:line="240" w:lineRule="auto"/>
              <w:ind w:left="457" w:hanging="425"/>
              <w:jc w:val="both"/>
              <w:rPr>
                <w:rFonts w:eastAsia="Calibri"/>
                <w:noProof/>
                <w:lang w:val="lt-LT"/>
              </w:rPr>
            </w:pPr>
            <w:r w:rsidRPr="00EE5187">
              <w:rPr>
                <w:noProof/>
                <w:color w:val="000000"/>
                <w:lang w:val="lt-LT"/>
              </w:rPr>
              <w:t>The Supplier</w:t>
            </w:r>
            <w:r w:rsidRPr="00EE5187">
              <w:rPr>
                <w:noProof/>
                <w:lang w:val="lt-LT"/>
              </w:rPr>
              <w:t xml:space="preserve"> does not meet the established requirements for the qualification of suppliers and/or has grounds for exclusion and/or does not meet the requirements for </w:t>
            </w:r>
            <w:r w:rsidRPr="00EE5187">
              <w:rPr>
                <w:noProof/>
                <w:color w:val="242424"/>
                <w:shd w:val="clear" w:color="auto" w:fill="FFFFFF"/>
                <w:lang w:val="lt-LT"/>
              </w:rPr>
              <w:t>the application of quality management system and environmental management system standards, and national security requirements</w:t>
            </w:r>
            <w:r w:rsidRPr="00EE5187">
              <w:rPr>
                <w:noProof/>
                <w:lang w:val="lt-LT"/>
              </w:rPr>
              <w:t>;</w:t>
            </w:r>
          </w:p>
        </w:tc>
      </w:tr>
      <w:tr w:rsidR="002B61B2" w:rsidRPr="00EE5187" w14:paraId="1C8E83CA" w14:textId="77777777" w:rsidTr="003E151D">
        <w:tc>
          <w:tcPr>
            <w:tcW w:w="1699" w:type="dxa"/>
            <w:vMerge/>
            <w:tcMar>
              <w:top w:w="28" w:type="dxa"/>
              <w:bottom w:w="28" w:type="dxa"/>
            </w:tcMar>
          </w:tcPr>
          <w:p w14:paraId="2C118969" w14:textId="77777777" w:rsidR="002B61B2" w:rsidRPr="00EE5187" w:rsidRDefault="002B61B2" w:rsidP="00523E43">
            <w:pPr>
              <w:rPr>
                <w:noProof/>
                <w:lang w:val="lt-LT"/>
              </w:rPr>
            </w:pPr>
          </w:p>
        </w:tc>
        <w:tc>
          <w:tcPr>
            <w:tcW w:w="710" w:type="dxa"/>
            <w:vMerge/>
          </w:tcPr>
          <w:p w14:paraId="2E58E94F" w14:textId="77777777" w:rsidR="002B61B2" w:rsidRPr="00EE5187" w:rsidRDefault="002B61B2" w:rsidP="00F46887">
            <w:pPr>
              <w:pStyle w:val="ListParagraph"/>
              <w:numPr>
                <w:ilvl w:val="0"/>
                <w:numId w:val="27"/>
              </w:numPr>
              <w:spacing w:after="60"/>
              <w:ind w:left="1168" w:hanging="287"/>
              <w:contextualSpacing w:val="0"/>
              <w:jc w:val="both"/>
              <w:rPr>
                <w:noProof/>
                <w:lang w:val="lt-LT"/>
              </w:rPr>
            </w:pPr>
          </w:p>
        </w:tc>
        <w:tc>
          <w:tcPr>
            <w:tcW w:w="4780" w:type="dxa"/>
            <w:gridSpan w:val="5"/>
            <w:tcMar>
              <w:top w:w="28" w:type="dxa"/>
              <w:bottom w:w="28" w:type="dxa"/>
            </w:tcMar>
          </w:tcPr>
          <w:p w14:paraId="37D14BA0" w14:textId="71D0A24E" w:rsidR="002B61B2" w:rsidRPr="00EE5187" w:rsidRDefault="002B61B2" w:rsidP="00BD400F">
            <w:pPr>
              <w:pStyle w:val="ListParagraph"/>
              <w:numPr>
                <w:ilvl w:val="0"/>
                <w:numId w:val="53"/>
              </w:numPr>
              <w:spacing w:after="60"/>
              <w:ind w:left="464" w:hanging="425"/>
              <w:jc w:val="both"/>
              <w:rPr>
                <w:bCs/>
                <w:noProof/>
                <w:lang w:val="lt-LT"/>
              </w:rPr>
            </w:pPr>
            <w:r w:rsidRPr="00EE5187">
              <w:rPr>
                <w:noProof/>
                <w:lang w:val="lt-LT"/>
              </w:rPr>
              <w:t>jei Paraišką pateikė subjektas, kuriam yra taikomos sankcijos įgyvendinant Lietuvos Respublikos tarptautinių sankcijų</w:t>
            </w:r>
            <w:r w:rsidR="00026DD2" w:rsidRPr="00EE5187">
              <w:rPr>
                <w:noProof/>
                <w:lang w:val="lt-LT"/>
              </w:rPr>
              <w:t xml:space="preserve"> </w:t>
            </w:r>
            <w:r w:rsidRPr="00EE5187">
              <w:rPr>
                <w:noProof/>
                <w:lang w:val="lt-LT"/>
              </w:rPr>
              <w:t>įstatymą;</w:t>
            </w:r>
          </w:p>
        </w:tc>
        <w:tc>
          <w:tcPr>
            <w:tcW w:w="283" w:type="dxa"/>
          </w:tcPr>
          <w:p w14:paraId="734F01BA" w14:textId="77777777" w:rsidR="002B61B2" w:rsidRPr="00EE5187" w:rsidRDefault="002B61B2" w:rsidP="00523E43">
            <w:pPr>
              <w:ind w:left="360"/>
              <w:rPr>
                <w:noProof/>
                <w:lang w:val="lt-LT"/>
              </w:rPr>
            </w:pPr>
          </w:p>
        </w:tc>
        <w:tc>
          <w:tcPr>
            <w:tcW w:w="1742" w:type="dxa"/>
            <w:vMerge/>
          </w:tcPr>
          <w:p w14:paraId="39023D26" w14:textId="77777777" w:rsidR="002B61B2" w:rsidRPr="00EE5187" w:rsidRDefault="002B61B2" w:rsidP="00523E43">
            <w:pPr>
              <w:ind w:left="360"/>
              <w:rPr>
                <w:noProof/>
                <w:lang w:val="lt-LT"/>
              </w:rPr>
            </w:pPr>
          </w:p>
        </w:tc>
        <w:tc>
          <w:tcPr>
            <w:tcW w:w="708" w:type="dxa"/>
            <w:vMerge/>
          </w:tcPr>
          <w:p w14:paraId="3D4901AE" w14:textId="77777777" w:rsidR="002B61B2" w:rsidRPr="00EE5187" w:rsidRDefault="002B61B2" w:rsidP="00F46887">
            <w:pPr>
              <w:pStyle w:val="ListParagraph"/>
              <w:widowControl w:val="0"/>
              <w:numPr>
                <w:ilvl w:val="0"/>
                <w:numId w:val="28"/>
              </w:numPr>
              <w:spacing w:after="60" w:line="240" w:lineRule="auto"/>
              <w:ind w:left="1165"/>
              <w:jc w:val="both"/>
              <w:rPr>
                <w:noProof/>
                <w:lang w:val="lt-LT"/>
              </w:rPr>
            </w:pPr>
          </w:p>
        </w:tc>
        <w:tc>
          <w:tcPr>
            <w:tcW w:w="5181" w:type="dxa"/>
            <w:gridSpan w:val="5"/>
          </w:tcPr>
          <w:p w14:paraId="25F0A8F5" w14:textId="6BEF836B" w:rsidR="002B61B2" w:rsidRPr="00EE5187" w:rsidRDefault="002B61B2" w:rsidP="00F46887">
            <w:pPr>
              <w:pStyle w:val="ListParagraph"/>
              <w:widowControl w:val="0"/>
              <w:numPr>
                <w:ilvl w:val="0"/>
                <w:numId w:val="54"/>
              </w:numPr>
              <w:spacing w:after="60" w:line="240" w:lineRule="auto"/>
              <w:ind w:left="457" w:hanging="425"/>
              <w:jc w:val="both"/>
              <w:rPr>
                <w:rFonts w:eastAsia="Calibri"/>
                <w:noProof/>
                <w:lang w:val="lt-LT"/>
              </w:rPr>
            </w:pPr>
            <w:r w:rsidRPr="00EE5187">
              <w:rPr>
                <w:noProof/>
                <w:lang w:val="lt-LT"/>
              </w:rPr>
              <w:t>the Application has been submitted by an entity which is subject to sanctions under the Republic of Lithuania Law on the International Sanctions;</w:t>
            </w:r>
          </w:p>
        </w:tc>
      </w:tr>
      <w:tr w:rsidR="002B61B2" w:rsidRPr="00EE5187" w14:paraId="599BD5A0" w14:textId="77777777" w:rsidTr="003E151D">
        <w:tc>
          <w:tcPr>
            <w:tcW w:w="1699" w:type="dxa"/>
            <w:vMerge/>
            <w:tcMar>
              <w:top w:w="28" w:type="dxa"/>
              <w:bottom w:w="28" w:type="dxa"/>
            </w:tcMar>
          </w:tcPr>
          <w:p w14:paraId="4134B3E5" w14:textId="77777777" w:rsidR="002B61B2" w:rsidRPr="00EE5187" w:rsidRDefault="002B61B2" w:rsidP="00523E43">
            <w:pPr>
              <w:rPr>
                <w:noProof/>
                <w:lang w:val="lt-LT"/>
              </w:rPr>
            </w:pPr>
          </w:p>
        </w:tc>
        <w:tc>
          <w:tcPr>
            <w:tcW w:w="710" w:type="dxa"/>
            <w:vMerge/>
          </w:tcPr>
          <w:p w14:paraId="092801EB" w14:textId="77777777" w:rsidR="002B61B2" w:rsidRPr="00EE5187" w:rsidRDefault="002B61B2" w:rsidP="00F46887">
            <w:pPr>
              <w:pStyle w:val="ListParagraph"/>
              <w:numPr>
                <w:ilvl w:val="0"/>
                <w:numId w:val="27"/>
              </w:numPr>
              <w:spacing w:after="60"/>
              <w:ind w:left="1168" w:hanging="287"/>
              <w:contextualSpacing w:val="0"/>
              <w:jc w:val="both"/>
              <w:rPr>
                <w:noProof/>
                <w:lang w:val="lt-LT"/>
              </w:rPr>
            </w:pPr>
          </w:p>
        </w:tc>
        <w:tc>
          <w:tcPr>
            <w:tcW w:w="4780" w:type="dxa"/>
            <w:gridSpan w:val="5"/>
            <w:tcMar>
              <w:top w:w="28" w:type="dxa"/>
              <w:bottom w:w="28" w:type="dxa"/>
            </w:tcMar>
          </w:tcPr>
          <w:p w14:paraId="1DE63CAC" w14:textId="0E951A8B" w:rsidR="002B61B2" w:rsidRPr="00EE5187" w:rsidRDefault="002B61B2" w:rsidP="00BD400F">
            <w:pPr>
              <w:pStyle w:val="ListParagraph"/>
              <w:numPr>
                <w:ilvl w:val="0"/>
                <w:numId w:val="53"/>
              </w:numPr>
              <w:spacing w:after="60"/>
              <w:ind w:left="464" w:hanging="425"/>
              <w:jc w:val="both"/>
              <w:rPr>
                <w:bCs/>
                <w:noProof/>
                <w:lang w:val="lt-LT"/>
              </w:rPr>
            </w:pPr>
            <w:r w:rsidRPr="00EE5187">
              <w:rPr>
                <w:noProof/>
                <w:lang w:val="lt-LT"/>
              </w:rPr>
              <w:t>dėl pateiktos Paraiškos KC turi įtikinamų duomenų apie draudžiamo susitarimo ar korupcijos atvejus;</w:t>
            </w:r>
          </w:p>
        </w:tc>
        <w:tc>
          <w:tcPr>
            <w:tcW w:w="283" w:type="dxa"/>
          </w:tcPr>
          <w:p w14:paraId="24B25C37" w14:textId="77777777" w:rsidR="002B61B2" w:rsidRPr="00EE5187" w:rsidRDefault="002B61B2" w:rsidP="00523E43">
            <w:pPr>
              <w:ind w:left="360"/>
              <w:rPr>
                <w:noProof/>
                <w:lang w:val="lt-LT"/>
              </w:rPr>
            </w:pPr>
          </w:p>
        </w:tc>
        <w:tc>
          <w:tcPr>
            <w:tcW w:w="1742" w:type="dxa"/>
            <w:vMerge/>
          </w:tcPr>
          <w:p w14:paraId="698879A1" w14:textId="77777777" w:rsidR="002B61B2" w:rsidRPr="00EE5187" w:rsidRDefault="002B61B2" w:rsidP="00523E43">
            <w:pPr>
              <w:ind w:left="360"/>
              <w:rPr>
                <w:noProof/>
                <w:lang w:val="lt-LT"/>
              </w:rPr>
            </w:pPr>
          </w:p>
        </w:tc>
        <w:tc>
          <w:tcPr>
            <w:tcW w:w="708" w:type="dxa"/>
            <w:vMerge/>
          </w:tcPr>
          <w:p w14:paraId="1608F23A" w14:textId="77777777" w:rsidR="002B61B2" w:rsidRPr="00EE5187" w:rsidRDefault="002B61B2" w:rsidP="00F46887">
            <w:pPr>
              <w:pStyle w:val="ListParagraph"/>
              <w:widowControl w:val="0"/>
              <w:numPr>
                <w:ilvl w:val="0"/>
                <w:numId w:val="28"/>
              </w:numPr>
              <w:spacing w:after="60" w:line="240" w:lineRule="auto"/>
              <w:ind w:left="1165"/>
              <w:jc w:val="both"/>
              <w:rPr>
                <w:noProof/>
                <w:lang w:val="lt-LT"/>
              </w:rPr>
            </w:pPr>
          </w:p>
        </w:tc>
        <w:tc>
          <w:tcPr>
            <w:tcW w:w="5181" w:type="dxa"/>
            <w:gridSpan w:val="5"/>
          </w:tcPr>
          <w:p w14:paraId="33AEF28D" w14:textId="57168569" w:rsidR="002B61B2" w:rsidRPr="00EE5187" w:rsidRDefault="002B61B2" w:rsidP="00F46887">
            <w:pPr>
              <w:pStyle w:val="ListParagraph"/>
              <w:widowControl w:val="0"/>
              <w:numPr>
                <w:ilvl w:val="0"/>
                <w:numId w:val="54"/>
              </w:numPr>
              <w:spacing w:after="60" w:line="240" w:lineRule="auto"/>
              <w:ind w:left="457" w:hanging="425"/>
              <w:jc w:val="both"/>
              <w:rPr>
                <w:rFonts w:eastAsia="Calibri"/>
                <w:noProof/>
                <w:lang w:val="lt-LT"/>
              </w:rPr>
            </w:pPr>
            <w:r w:rsidRPr="00EE5187">
              <w:rPr>
                <w:noProof/>
                <w:lang w:val="lt-LT"/>
              </w:rPr>
              <w:t>the KC has conclusive evidence of collusion or corruption as a result of the submitted Application;</w:t>
            </w:r>
          </w:p>
        </w:tc>
      </w:tr>
      <w:tr w:rsidR="002B61B2" w:rsidRPr="00EE5187" w14:paraId="4CC6C6FD" w14:textId="77777777" w:rsidTr="003E151D">
        <w:tc>
          <w:tcPr>
            <w:tcW w:w="1699" w:type="dxa"/>
            <w:vMerge/>
            <w:tcMar>
              <w:top w:w="28" w:type="dxa"/>
              <w:bottom w:w="28" w:type="dxa"/>
            </w:tcMar>
          </w:tcPr>
          <w:p w14:paraId="4A5F4320" w14:textId="77777777" w:rsidR="002B61B2" w:rsidRPr="00EE5187" w:rsidRDefault="002B61B2" w:rsidP="00523E43">
            <w:pPr>
              <w:rPr>
                <w:noProof/>
                <w:lang w:val="lt-LT"/>
              </w:rPr>
            </w:pPr>
          </w:p>
        </w:tc>
        <w:tc>
          <w:tcPr>
            <w:tcW w:w="710" w:type="dxa"/>
            <w:vMerge/>
          </w:tcPr>
          <w:p w14:paraId="01C3BF1A" w14:textId="77777777" w:rsidR="002B61B2" w:rsidRPr="00EE5187" w:rsidRDefault="002B61B2" w:rsidP="00F46887">
            <w:pPr>
              <w:pStyle w:val="ListParagraph"/>
              <w:numPr>
                <w:ilvl w:val="0"/>
                <w:numId w:val="27"/>
              </w:numPr>
              <w:spacing w:after="60"/>
              <w:ind w:left="1168" w:hanging="287"/>
              <w:contextualSpacing w:val="0"/>
              <w:jc w:val="both"/>
              <w:rPr>
                <w:noProof/>
                <w:lang w:val="lt-LT"/>
              </w:rPr>
            </w:pPr>
          </w:p>
        </w:tc>
        <w:tc>
          <w:tcPr>
            <w:tcW w:w="4780" w:type="dxa"/>
            <w:gridSpan w:val="5"/>
            <w:tcMar>
              <w:top w:w="28" w:type="dxa"/>
              <w:bottom w:w="28" w:type="dxa"/>
            </w:tcMar>
          </w:tcPr>
          <w:p w14:paraId="439F00F6" w14:textId="5113DAF5" w:rsidR="002B61B2" w:rsidRPr="00EE5187" w:rsidRDefault="002B61B2" w:rsidP="00BD400F">
            <w:pPr>
              <w:pStyle w:val="ListParagraph"/>
              <w:numPr>
                <w:ilvl w:val="0"/>
                <w:numId w:val="53"/>
              </w:numPr>
              <w:spacing w:after="60"/>
              <w:ind w:left="464" w:hanging="425"/>
              <w:jc w:val="both"/>
              <w:rPr>
                <w:bCs/>
                <w:noProof/>
                <w:lang w:val="lt-LT"/>
              </w:rPr>
            </w:pPr>
            <w:r w:rsidRPr="00EE5187">
              <w:rPr>
                <w:noProof/>
                <w:lang w:val="lt-LT"/>
              </w:rPr>
              <w:t>Tiekėjas per KC nustatytą terminą nepaaiškino, nepatikslino, nepapildė ar nepateikė Pirkimo sąlygose nurodytų kartu su Paraiška teikiamų dokumentų;</w:t>
            </w:r>
          </w:p>
        </w:tc>
        <w:tc>
          <w:tcPr>
            <w:tcW w:w="283" w:type="dxa"/>
          </w:tcPr>
          <w:p w14:paraId="45F4AB25" w14:textId="77777777" w:rsidR="002B61B2" w:rsidRPr="00EE5187" w:rsidRDefault="002B61B2" w:rsidP="00523E43">
            <w:pPr>
              <w:ind w:left="360"/>
              <w:rPr>
                <w:noProof/>
                <w:lang w:val="lt-LT"/>
              </w:rPr>
            </w:pPr>
          </w:p>
        </w:tc>
        <w:tc>
          <w:tcPr>
            <w:tcW w:w="1742" w:type="dxa"/>
            <w:vMerge/>
          </w:tcPr>
          <w:p w14:paraId="565672BF" w14:textId="77777777" w:rsidR="002B61B2" w:rsidRPr="00EE5187" w:rsidRDefault="002B61B2" w:rsidP="00523E43">
            <w:pPr>
              <w:ind w:left="360"/>
              <w:rPr>
                <w:noProof/>
                <w:lang w:val="lt-LT"/>
              </w:rPr>
            </w:pPr>
          </w:p>
        </w:tc>
        <w:tc>
          <w:tcPr>
            <w:tcW w:w="708" w:type="dxa"/>
            <w:vMerge/>
          </w:tcPr>
          <w:p w14:paraId="06D065C7" w14:textId="77777777" w:rsidR="002B61B2" w:rsidRPr="00EE5187" w:rsidRDefault="002B61B2" w:rsidP="00F46887">
            <w:pPr>
              <w:pStyle w:val="ListParagraph"/>
              <w:widowControl w:val="0"/>
              <w:numPr>
                <w:ilvl w:val="0"/>
                <w:numId w:val="28"/>
              </w:numPr>
              <w:spacing w:after="60" w:line="240" w:lineRule="auto"/>
              <w:ind w:left="1165"/>
              <w:jc w:val="both"/>
              <w:rPr>
                <w:noProof/>
                <w:lang w:val="lt-LT"/>
              </w:rPr>
            </w:pPr>
          </w:p>
        </w:tc>
        <w:tc>
          <w:tcPr>
            <w:tcW w:w="5181" w:type="dxa"/>
            <w:gridSpan w:val="5"/>
          </w:tcPr>
          <w:p w14:paraId="4D7CEE17" w14:textId="17AA9986" w:rsidR="002B61B2" w:rsidRPr="00EE5187" w:rsidRDefault="002B61B2" w:rsidP="00F46887">
            <w:pPr>
              <w:pStyle w:val="ListParagraph"/>
              <w:widowControl w:val="0"/>
              <w:numPr>
                <w:ilvl w:val="0"/>
                <w:numId w:val="54"/>
              </w:numPr>
              <w:spacing w:after="60" w:line="240" w:lineRule="auto"/>
              <w:ind w:left="457" w:hanging="425"/>
              <w:jc w:val="both"/>
              <w:rPr>
                <w:rFonts w:eastAsia="Calibri"/>
                <w:noProof/>
                <w:lang w:val="lt-LT"/>
              </w:rPr>
            </w:pPr>
            <w:r w:rsidRPr="00EE5187">
              <w:rPr>
                <w:noProof/>
                <w:lang w:val="lt-LT"/>
              </w:rPr>
              <w:t>the Supplier has failed to clarify, revise, supplement or submit the documents specified in the Procurement Conditions together with the Application within the time limit set by the KC;</w:t>
            </w:r>
          </w:p>
        </w:tc>
      </w:tr>
      <w:tr w:rsidR="002B61B2" w:rsidRPr="00EE5187" w14:paraId="1243F25D" w14:textId="77777777" w:rsidTr="003E151D">
        <w:tc>
          <w:tcPr>
            <w:tcW w:w="1699" w:type="dxa"/>
            <w:vMerge/>
            <w:tcMar>
              <w:top w:w="28" w:type="dxa"/>
              <w:bottom w:w="28" w:type="dxa"/>
            </w:tcMar>
          </w:tcPr>
          <w:p w14:paraId="00CCC190" w14:textId="77777777" w:rsidR="002B61B2" w:rsidRPr="00EE5187" w:rsidRDefault="002B61B2" w:rsidP="00523E43">
            <w:pPr>
              <w:rPr>
                <w:noProof/>
                <w:lang w:val="lt-LT"/>
              </w:rPr>
            </w:pPr>
          </w:p>
        </w:tc>
        <w:tc>
          <w:tcPr>
            <w:tcW w:w="710" w:type="dxa"/>
            <w:vMerge/>
          </w:tcPr>
          <w:p w14:paraId="1393B0E4" w14:textId="77777777" w:rsidR="002B61B2" w:rsidRPr="00EE5187" w:rsidRDefault="002B61B2" w:rsidP="00F46887">
            <w:pPr>
              <w:pStyle w:val="ListParagraph"/>
              <w:numPr>
                <w:ilvl w:val="0"/>
                <w:numId w:val="27"/>
              </w:numPr>
              <w:spacing w:after="60"/>
              <w:ind w:left="1168" w:hanging="287"/>
              <w:contextualSpacing w:val="0"/>
              <w:jc w:val="both"/>
              <w:rPr>
                <w:noProof/>
                <w:color w:val="000000"/>
                <w:lang w:val="lt-LT"/>
              </w:rPr>
            </w:pPr>
          </w:p>
        </w:tc>
        <w:tc>
          <w:tcPr>
            <w:tcW w:w="4780" w:type="dxa"/>
            <w:gridSpan w:val="5"/>
            <w:tcMar>
              <w:top w:w="28" w:type="dxa"/>
              <w:bottom w:w="28" w:type="dxa"/>
            </w:tcMar>
          </w:tcPr>
          <w:p w14:paraId="4A2A6922" w14:textId="625936AF" w:rsidR="002B61B2" w:rsidRPr="00EE5187" w:rsidRDefault="002B61B2" w:rsidP="00BD400F">
            <w:pPr>
              <w:pStyle w:val="ListParagraph"/>
              <w:numPr>
                <w:ilvl w:val="0"/>
                <w:numId w:val="53"/>
              </w:numPr>
              <w:spacing w:after="60"/>
              <w:ind w:left="464" w:hanging="425"/>
              <w:jc w:val="both"/>
              <w:rPr>
                <w:bCs/>
                <w:noProof/>
                <w:lang w:val="lt-LT"/>
              </w:rPr>
            </w:pPr>
            <w:r w:rsidRPr="00EE5187">
              <w:rPr>
                <w:noProof/>
                <w:color w:val="000000"/>
                <w:lang w:val="lt-LT"/>
              </w:rPr>
              <w:t>kitais</w:t>
            </w:r>
            <w:r w:rsidRPr="00EE5187">
              <w:rPr>
                <w:noProof/>
                <w:lang w:val="lt-LT"/>
              </w:rPr>
              <w:t xml:space="preserve"> VPĮ, PĮ ir šiose Pirkimo sąlygose nurodytais atvejais.</w:t>
            </w:r>
          </w:p>
        </w:tc>
        <w:tc>
          <w:tcPr>
            <w:tcW w:w="283" w:type="dxa"/>
          </w:tcPr>
          <w:p w14:paraId="5810238E" w14:textId="77777777" w:rsidR="002B61B2" w:rsidRPr="00EE5187" w:rsidRDefault="002B61B2" w:rsidP="00523E43">
            <w:pPr>
              <w:ind w:left="360"/>
              <w:rPr>
                <w:noProof/>
                <w:lang w:val="lt-LT"/>
              </w:rPr>
            </w:pPr>
          </w:p>
        </w:tc>
        <w:tc>
          <w:tcPr>
            <w:tcW w:w="1742" w:type="dxa"/>
            <w:vMerge/>
          </w:tcPr>
          <w:p w14:paraId="7E30DA98" w14:textId="77777777" w:rsidR="002B61B2" w:rsidRPr="00EE5187" w:rsidRDefault="002B61B2" w:rsidP="00523E43">
            <w:pPr>
              <w:ind w:left="360"/>
              <w:rPr>
                <w:noProof/>
                <w:lang w:val="lt-LT"/>
              </w:rPr>
            </w:pPr>
          </w:p>
        </w:tc>
        <w:tc>
          <w:tcPr>
            <w:tcW w:w="708" w:type="dxa"/>
            <w:vMerge/>
          </w:tcPr>
          <w:p w14:paraId="792C33C9" w14:textId="77777777" w:rsidR="002B61B2" w:rsidRPr="00EE5187" w:rsidRDefault="002B61B2" w:rsidP="00F46887">
            <w:pPr>
              <w:pStyle w:val="ListParagraph"/>
              <w:widowControl w:val="0"/>
              <w:numPr>
                <w:ilvl w:val="0"/>
                <w:numId w:val="28"/>
              </w:numPr>
              <w:spacing w:after="60" w:line="240" w:lineRule="auto"/>
              <w:ind w:left="1165"/>
              <w:jc w:val="both"/>
              <w:rPr>
                <w:noProof/>
                <w:lang w:val="lt-LT"/>
              </w:rPr>
            </w:pPr>
          </w:p>
        </w:tc>
        <w:tc>
          <w:tcPr>
            <w:tcW w:w="5181" w:type="dxa"/>
            <w:gridSpan w:val="5"/>
          </w:tcPr>
          <w:p w14:paraId="333EFB85" w14:textId="644654B3" w:rsidR="002B61B2" w:rsidRPr="00EE5187" w:rsidRDefault="002B61B2" w:rsidP="00F46887">
            <w:pPr>
              <w:pStyle w:val="ListParagraph"/>
              <w:widowControl w:val="0"/>
              <w:numPr>
                <w:ilvl w:val="0"/>
                <w:numId w:val="54"/>
              </w:numPr>
              <w:spacing w:after="60" w:line="240" w:lineRule="auto"/>
              <w:ind w:left="457" w:hanging="425"/>
              <w:jc w:val="both"/>
              <w:rPr>
                <w:rFonts w:eastAsia="Calibri"/>
                <w:noProof/>
                <w:lang w:val="lt-LT"/>
              </w:rPr>
            </w:pPr>
            <w:r w:rsidRPr="00EE5187">
              <w:rPr>
                <w:noProof/>
                <w:lang w:val="lt-LT"/>
              </w:rPr>
              <w:t>in other cases specified in the PPL, the PL and these Procurement Conditions.</w:t>
            </w:r>
          </w:p>
        </w:tc>
      </w:tr>
      <w:tr w:rsidR="00957259" w:rsidRPr="00EE5187" w14:paraId="2FDEA16B" w14:textId="77777777" w:rsidTr="003E151D">
        <w:tc>
          <w:tcPr>
            <w:tcW w:w="1699" w:type="dxa"/>
            <w:vMerge/>
            <w:tcMar>
              <w:top w:w="28" w:type="dxa"/>
              <w:bottom w:w="28" w:type="dxa"/>
            </w:tcMar>
          </w:tcPr>
          <w:p w14:paraId="53B5937B" w14:textId="77777777" w:rsidR="00957259" w:rsidRPr="00EE5187" w:rsidRDefault="00957259" w:rsidP="00C006A2">
            <w:pPr>
              <w:rPr>
                <w:noProof/>
                <w:lang w:val="lt-LT"/>
              </w:rPr>
            </w:pPr>
          </w:p>
        </w:tc>
        <w:tc>
          <w:tcPr>
            <w:tcW w:w="710" w:type="dxa"/>
          </w:tcPr>
          <w:p w14:paraId="2C23E8A8" w14:textId="77777777" w:rsidR="00957259" w:rsidRPr="00EE5187" w:rsidRDefault="00957259" w:rsidP="00C006A2">
            <w:pPr>
              <w:pStyle w:val="ListParagraph"/>
              <w:numPr>
                <w:ilvl w:val="1"/>
                <w:numId w:val="1"/>
              </w:numPr>
              <w:spacing w:after="60"/>
              <w:ind w:left="794" w:hanging="760"/>
              <w:contextualSpacing w:val="0"/>
              <w:jc w:val="both"/>
              <w:rPr>
                <w:noProof/>
                <w:color w:val="000000"/>
                <w:lang w:val="lt-LT"/>
              </w:rPr>
            </w:pPr>
          </w:p>
        </w:tc>
        <w:tc>
          <w:tcPr>
            <w:tcW w:w="4780" w:type="dxa"/>
            <w:gridSpan w:val="5"/>
            <w:tcMar>
              <w:top w:w="28" w:type="dxa"/>
              <w:bottom w:w="28" w:type="dxa"/>
            </w:tcMar>
          </w:tcPr>
          <w:p w14:paraId="77E7AA46" w14:textId="35F25141" w:rsidR="00957259" w:rsidRPr="00EE5187" w:rsidRDefault="00957259" w:rsidP="002B61B2">
            <w:pPr>
              <w:spacing w:after="60"/>
              <w:ind w:left="34"/>
              <w:jc w:val="both"/>
              <w:rPr>
                <w:bCs/>
                <w:noProof/>
                <w:lang w:val="lt-LT"/>
              </w:rPr>
            </w:pPr>
            <w:r w:rsidRPr="00EE5187">
              <w:rPr>
                <w:noProof/>
                <w:color w:val="000000"/>
                <w:lang w:val="lt-LT"/>
              </w:rPr>
              <w:t>Dalyvauti tolesnėse Pirkimo procedūrose turės teisę tik tie tiekėjai, kurių Paraiškos nebus atmestos.</w:t>
            </w:r>
          </w:p>
        </w:tc>
        <w:tc>
          <w:tcPr>
            <w:tcW w:w="283" w:type="dxa"/>
          </w:tcPr>
          <w:p w14:paraId="0D7C4268" w14:textId="77777777" w:rsidR="00957259" w:rsidRPr="00EE5187" w:rsidRDefault="00957259" w:rsidP="00C006A2">
            <w:pPr>
              <w:ind w:left="360"/>
              <w:rPr>
                <w:noProof/>
                <w:lang w:val="lt-LT"/>
              </w:rPr>
            </w:pPr>
          </w:p>
        </w:tc>
        <w:tc>
          <w:tcPr>
            <w:tcW w:w="1742" w:type="dxa"/>
            <w:vMerge/>
          </w:tcPr>
          <w:p w14:paraId="730C56BC" w14:textId="77777777" w:rsidR="00957259" w:rsidRPr="00EE5187" w:rsidRDefault="00957259" w:rsidP="00C006A2">
            <w:pPr>
              <w:ind w:left="360"/>
              <w:rPr>
                <w:noProof/>
                <w:lang w:val="lt-LT"/>
              </w:rPr>
            </w:pPr>
          </w:p>
        </w:tc>
        <w:tc>
          <w:tcPr>
            <w:tcW w:w="708" w:type="dxa"/>
          </w:tcPr>
          <w:p w14:paraId="2098BF39"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3B686B06" w14:textId="69D4B7B6" w:rsidR="00957259" w:rsidRPr="00EE5187" w:rsidRDefault="00957259" w:rsidP="002B61B2">
            <w:pPr>
              <w:widowControl w:val="0"/>
              <w:spacing w:after="60" w:line="240" w:lineRule="auto"/>
              <w:ind w:left="31"/>
              <w:jc w:val="both"/>
              <w:rPr>
                <w:rFonts w:eastAsia="Calibri"/>
                <w:noProof/>
                <w:lang w:val="lt-LT"/>
              </w:rPr>
            </w:pPr>
            <w:r w:rsidRPr="00EE5187">
              <w:rPr>
                <w:noProof/>
                <w:color w:val="000000"/>
                <w:lang w:val="lt-LT"/>
              </w:rPr>
              <w:t>Only those suppliers whose Applications are not rejected will be eligible to participate in the subsequent Procurement procedures.</w:t>
            </w:r>
          </w:p>
        </w:tc>
      </w:tr>
      <w:tr w:rsidR="002B61B2" w:rsidRPr="00EE5187" w14:paraId="2894F719" w14:textId="6AC87C92" w:rsidTr="003E151D">
        <w:tc>
          <w:tcPr>
            <w:tcW w:w="7189" w:type="dxa"/>
            <w:gridSpan w:val="7"/>
            <w:tcMar>
              <w:top w:w="28" w:type="dxa"/>
              <w:bottom w:w="28" w:type="dxa"/>
            </w:tcMar>
          </w:tcPr>
          <w:p w14:paraId="79AACD5A" w14:textId="2A5FB6CA" w:rsidR="002B61B2" w:rsidRPr="00EE5187" w:rsidRDefault="002B61B2" w:rsidP="00C006A2">
            <w:pPr>
              <w:rPr>
                <w:noProof/>
                <w:lang w:val="lt-LT"/>
              </w:rPr>
            </w:pPr>
          </w:p>
        </w:tc>
        <w:tc>
          <w:tcPr>
            <w:tcW w:w="283" w:type="dxa"/>
          </w:tcPr>
          <w:p w14:paraId="32AFE954" w14:textId="77777777" w:rsidR="002B61B2" w:rsidRPr="00EE5187" w:rsidRDefault="002B61B2" w:rsidP="00C006A2">
            <w:pPr>
              <w:ind w:left="360"/>
              <w:rPr>
                <w:noProof/>
                <w:lang w:val="lt-LT"/>
              </w:rPr>
            </w:pPr>
          </w:p>
        </w:tc>
        <w:tc>
          <w:tcPr>
            <w:tcW w:w="7635" w:type="dxa"/>
            <w:gridSpan w:val="7"/>
          </w:tcPr>
          <w:p w14:paraId="285FEC92" w14:textId="226E4C87" w:rsidR="002B61B2" w:rsidRPr="00EE5187" w:rsidRDefault="002B61B2" w:rsidP="00C006A2">
            <w:pPr>
              <w:ind w:left="360"/>
              <w:rPr>
                <w:noProof/>
                <w:lang w:val="lt-LT"/>
              </w:rPr>
            </w:pPr>
          </w:p>
        </w:tc>
      </w:tr>
      <w:tr w:rsidR="002B61B2" w:rsidRPr="00EE5187" w14:paraId="0C7368F1" w14:textId="1287E251" w:rsidTr="003E151D">
        <w:tc>
          <w:tcPr>
            <w:tcW w:w="7189" w:type="dxa"/>
            <w:gridSpan w:val="7"/>
            <w:shd w:val="clear" w:color="auto" w:fill="F8423A"/>
          </w:tcPr>
          <w:p w14:paraId="2884DF33" w14:textId="593C90A8" w:rsidR="002B61B2" w:rsidRPr="00EE5187" w:rsidRDefault="002B61B2" w:rsidP="00B47556">
            <w:pPr>
              <w:pStyle w:val="ListParagraph"/>
              <w:numPr>
                <w:ilvl w:val="0"/>
                <w:numId w:val="97"/>
              </w:numPr>
              <w:jc w:val="center"/>
              <w:rPr>
                <w:b/>
                <w:bCs/>
                <w:noProof/>
                <w:lang w:val="lt-LT"/>
              </w:rPr>
            </w:pPr>
            <w:bookmarkStart w:id="20" w:name="_Toc211946070"/>
            <w:bookmarkStart w:id="21" w:name="_Toc211946341"/>
            <w:r w:rsidRPr="00EE5187">
              <w:rPr>
                <w:rStyle w:val="Heading1Char"/>
                <w:rFonts w:ascii="Arial" w:hAnsi="Arial" w:cs="Arial"/>
                <w:b/>
                <w:bCs/>
                <w:noProof/>
                <w:color w:val="FFFFFF" w:themeColor="background1"/>
                <w:sz w:val="18"/>
                <w:szCs w:val="18"/>
                <w:lang w:val="lt-LT"/>
              </w:rPr>
              <w:t>PASIŪLYMŲ RENGIMAS IR TEIKIMAS</w:t>
            </w:r>
            <w:bookmarkEnd w:id="20"/>
            <w:bookmarkEnd w:id="21"/>
          </w:p>
        </w:tc>
        <w:tc>
          <w:tcPr>
            <w:tcW w:w="283" w:type="dxa"/>
            <w:shd w:val="clear" w:color="auto" w:fill="F8423A"/>
          </w:tcPr>
          <w:p w14:paraId="3D936D45" w14:textId="77777777" w:rsidR="002B61B2" w:rsidRPr="00EE5187" w:rsidRDefault="002B61B2" w:rsidP="00C006A2">
            <w:pPr>
              <w:ind w:left="360"/>
              <w:jc w:val="center"/>
              <w:rPr>
                <w:rStyle w:val="Heading1Char"/>
                <w:rFonts w:ascii="Arial" w:hAnsi="Arial" w:cs="Arial"/>
                <w:b/>
                <w:bCs/>
                <w:noProof/>
                <w:color w:val="FFFFFF" w:themeColor="background1"/>
                <w:sz w:val="18"/>
                <w:szCs w:val="18"/>
                <w:lang w:val="lt-LT"/>
              </w:rPr>
            </w:pPr>
          </w:p>
        </w:tc>
        <w:tc>
          <w:tcPr>
            <w:tcW w:w="7635" w:type="dxa"/>
            <w:gridSpan w:val="7"/>
            <w:shd w:val="clear" w:color="auto" w:fill="F8423A"/>
          </w:tcPr>
          <w:p w14:paraId="0201F374" w14:textId="59132AB0" w:rsidR="002B61B2" w:rsidRPr="00EE5187" w:rsidRDefault="002B61B2" w:rsidP="008423DE">
            <w:pPr>
              <w:pStyle w:val="ListParagraph"/>
              <w:numPr>
                <w:ilvl w:val="0"/>
                <w:numId w:val="98"/>
              </w:numPr>
              <w:jc w:val="center"/>
              <w:rPr>
                <w:rStyle w:val="Heading1Char"/>
                <w:rFonts w:ascii="Arial" w:hAnsi="Arial" w:cs="Arial"/>
                <w:b/>
                <w:bCs/>
                <w:noProof/>
                <w:color w:val="FFFFFF" w:themeColor="background1"/>
                <w:sz w:val="18"/>
                <w:szCs w:val="18"/>
                <w:lang w:val="lt-LT"/>
              </w:rPr>
            </w:pPr>
            <w:bookmarkStart w:id="22" w:name="_Toc211946342"/>
            <w:r w:rsidRPr="00EE5187">
              <w:rPr>
                <w:rStyle w:val="Heading1Char"/>
                <w:rFonts w:ascii="Arial" w:hAnsi="Arial" w:cs="Arial"/>
                <w:b/>
                <w:bCs/>
                <w:noProof/>
                <w:color w:val="FFFFFF" w:themeColor="background1"/>
                <w:sz w:val="18"/>
                <w:szCs w:val="18"/>
                <w:lang w:val="lt-LT"/>
              </w:rPr>
              <w:t>PREPARATION AND SUBMISSION OF TENDERS</w:t>
            </w:r>
            <w:bookmarkEnd w:id="22"/>
          </w:p>
        </w:tc>
      </w:tr>
      <w:tr w:rsidR="002B61B2" w:rsidRPr="00EE5187" w14:paraId="26CC1056" w14:textId="36F32603" w:rsidTr="003E151D">
        <w:tc>
          <w:tcPr>
            <w:tcW w:w="7189" w:type="dxa"/>
            <w:gridSpan w:val="7"/>
            <w:tcMar>
              <w:top w:w="28" w:type="dxa"/>
              <w:bottom w:w="28" w:type="dxa"/>
            </w:tcMar>
          </w:tcPr>
          <w:p w14:paraId="507EAD52" w14:textId="3907E6F4" w:rsidR="002B61B2" w:rsidRPr="00EE5187" w:rsidRDefault="002B61B2" w:rsidP="00C006A2">
            <w:pPr>
              <w:rPr>
                <w:noProof/>
                <w:lang w:val="lt-LT"/>
              </w:rPr>
            </w:pPr>
          </w:p>
        </w:tc>
        <w:tc>
          <w:tcPr>
            <w:tcW w:w="283" w:type="dxa"/>
          </w:tcPr>
          <w:p w14:paraId="32EDD1A1" w14:textId="77777777" w:rsidR="002B61B2" w:rsidRPr="00EE5187" w:rsidRDefault="002B61B2" w:rsidP="00C006A2">
            <w:pPr>
              <w:ind w:left="360"/>
              <w:rPr>
                <w:noProof/>
                <w:lang w:val="lt-LT"/>
              </w:rPr>
            </w:pPr>
          </w:p>
        </w:tc>
        <w:tc>
          <w:tcPr>
            <w:tcW w:w="7635" w:type="dxa"/>
            <w:gridSpan w:val="7"/>
          </w:tcPr>
          <w:p w14:paraId="2905FF22" w14:textId="7F675B34" w:rsidR="002B61B2" w:rsidRPr="00EE5187" w:rsidRDefault="002B61B2" w:rsidP="00C006A2">
            <w:pPr>
              <w:ind w:left="360"/>
              <w:rPr>
                <w:noProof/>
                <w:lang w:val="lt-LT"/>
              </w:rPr>
            </w:pPr>
          </w:p>
        </w:tc>
      </w:tr>
      <w:tr w:rsidR="00957259" w:rsidRPr="00EE5187" w14:paraId="1DA05813" w14:textId="7AE77705" w:rsidTr="003E151D">
        <w:tc>
          <w:tcPr>
            <w:tcW w:w="1699" w:type="dxa"/>
            <w:vMerge w:val="restart"/>
            <w:tcMar>
              <w:top w:w="28" w:type="dxa"/>
              <w:bottom w:w="28" w:type="dxa"/>
            </w:tcMar>
          </w:tcPr>
          <w:p w14:paraId="7D9B7C25" w14:textId="119ED58E" w:rsidR="00957259" w:rsidRPr="00EE5187" w:rsidRDefault="00957259" w:rsidP="007C43A3">
            <w:pPr>
              <w:pStyle w:val="ListParagraph"/>
              <w:numPr>
                <w:ilvl w:val="0"/>
                <w:numId w:val="1"/>
              </w:numPr>
              <w:ind w:left="316" w:hanging="284"/>
              <w:rPr>
                <w:noProof/>
                <w:lang w:val="lt-LT"/>
              </w:rPr>
            </w:pPr>
            <w:r w:rsidRPr="00EE5187">
              <w:rPr>
                <w:b/>
                <w:bCs/>
                <w:noProof/>
                <w:lang w:val="lt-LT"/>
              </w:rPr>
              <w:t>Bendrieji reikalavimai Pasiūlymo rengimui</w:t>
            </w:r>
          </w:p>
        </w:tc>
        <w:tc>
          <w:tcPr>
            <w:tcW w:w="710" w:type="dxa"/>
          </w:tcPr>
          <w:p w14:paraId="04F1C78A" w14:textId="77777777" w:rsidR="00957259" w:rsidRPr="00EE5187" w:rsidRDefault="00957259" w:rsidP="008C123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0F68D87" w14:textId="68D315A2" w:rsidR="00957259" w:rsidRPr="00EE5187" w:rsidRDefault="00957259" w:rsidP="002B61B2">
            <w:pPr>
              <w:spacing w:after="60"/>
              <w:ind w:left="34"/>
              <w:jc w:val="both"/>
              <w:rPr>
                <w:noProof/>
                <w:lang w:val="lt-LT"/>
              </w:rPr>
            </w:pPr>
            <w:r w:rsidRPr="00EE5187">
              <w:rPr>
                <w:noProof/>
                <w:lang w:val="lt-LT"/>
              </w:rPr>
              <w:t>Pateikdamas Pasiūlymą, tiekėjas sutinka su šiomis BPS ir SPS, jų priedais ir patvirtina, kad jo Pasiūlyme pateikta informacija yra teisinga ir apima viską, ko reikia tinkamam Pirkimo sutarties įvykdymui.</w:t>
            </w:r>
          </w:p>
        </w:tc>
        <w:tc>
          <w:tcPr>
            <w:tcW w:w="283" w:type="dxa"/>
          </w:tcPr>
          <w:p w14:paraId="3FDAF9E1" w14:textId="77777777" w:rsidR="00957259" w:rsidRPr="00EE5187" w:rsidRDefault="00957259" w:rsidP="008C1234">
            <w:pPr>
              <w:ind w:left="1080"/>
              <w:jc w:val="both"/>
              <w:rPr>
                <w:noProof/>
                <w:lang w:val="lt-LT"/>
              </w:rPr>
            </w:pPr>
          </w:p>
        </w:tc>
        <w:tc>
          <w:tcPr>
            <w:tcW w:w="1742" w:type="dxa"/>
            <w:vMerge w:val="restart"/>
          </w:tcPr>
          <w:p w14:paraId="7AE677B3" w14:textId="0D6CB899" w:rsidR="00957259" w:rsidRPr="00EE5187" w:rsidRDefault="00957259" w:rsidP="007C43A3">
            <w:pPr>
              <w:pStyle w:val="ListParagraph"/>
              <w:numPr>
                <w:ilvl w:val="0"/>
                <w:numId w:val="4"/>
              </w:numPr>
              <w:spacing w:line="240" w:lineRule="auto"/>
              <w:ind w:right="-104"/>
              <w:contextualSpacing w:val="0"/>
              <w:rPr>
                <w:b/>
                <w:bCs/>
                <w:noProof/>
                <w:lang w:val="lt-LT"/>
              </w:rPr>
            </w:pPr>
            <w:r w:rsidRPr="00EE5187">
              <w:rPr>
                <w:b/>
                <w:bCs/>
                <w:noProof/>
                <w:lang w:val="lt-LT"/>
              </w:rPr>
              <w:t>General requirements for the preparation of the Tender</w:t>
            </w:r>
          </w:p>
        </w:tc>
        <w:tc>
          <w:tcPr>
            <w:tcW w:w="708" w:type="dxa"/>
          </w:tcPr>
          <w:p w14:paraId="5449F5B6"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1CCDEF2F" w14:textId="2032B4AC" w:rsidR="00957259" w:rsidRPr="00EE5187" w:rsidRDefault="00957259" w:rsidP="002B61B2">
            <w:pPr>
              <w:widowControl w:val="0"/>
              <w:spacing w:after="60" w:line="240" w:lineRule="auto"/>
              <w:ind w:left="31"/>
              <w:jc w:val="both"/>
              <w:rPr>
                <w:noProof/>
                <w:lang w:val="lt-LT"/>
              </w:rPr>
            </w:pPr>
            <w:r w:rsidRPr="00EE5187">
              <w:rPr>
                <w:noProof/>
                <w:lang w:val="lt-LT"/>
              </w:rPr>
              <w:t>By submitting a Tender, the supplier agrees to these General Procurement Conditions (GPC) and the Special Procurement Conditions (SPC) and their Annexes and confirms that the information provided in the Tender is correct and includes everything necessary for the proper performance of the Procurement Contract.</w:t>
            </w:r>
          </w:p>
        </w:tc>
      </w:tr>
      <w:tr w:rsidR="00957259" w:rsidRPr="00EE5187" w14:paraId="30F7EC97" w14:textId="589AF48D" w:rsidTr="003E151D">
        <w:tc>
          <w:tcPr>
            <w:tcW w:w="1699" w:type="dxa"/>
            <w:vMerge/>
            <w:tcMar>
              <w:top w:w="28" w:type="dxa"/>
              <w:bottom w:w="28" w:type="dxa"/>
            </w:tcMar>
          </w:tcPr>
          <w:p w14:paraId="2B5F9730" w14:textId="77777777" w:rsidR="00957259" w:rsidRPr="00EE5187" w:rsidRDefault="00957259" w:rsidP="008C1234">
            <w:pPr>
              <w:rPr>
                <w:noProof/>
                <w:lang w:val="lt-LT"/>
              </w:rPr>
            </w:pPr>
          </w:p>
        </w:tc>
        <w:tc>
          <w:tcPr>
            <w:tcW w:w="710" w:type="dxa"/>
          </w:tcPr>
          <w:p w14:paraId="1A4345FC" w14:textId="77777777" w:rsidR="00957259" w:rsidRPr="00EE5187" w:rsidRDefault="00957259" w:rsidP="008C123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D37CE74" w14:textId="405BBBE0" w:rsidR="00957259" w:rsidRPr="00EE5187" w:rsidRDefault="00957259" w:rsidP="00057736">
            <w:pPr>
              <w:spacing w:after="120"/>
              <w:ind w:left="34"/>
              <w:jc w:val="both"/>
              <w:rPr>
                <w:noProof/>
                <w:lang w:val="lt-LT"/>
              </w:rPr>
            </w:pPr>
            <w:r w:rsidRPr="00EE5187">
              <w:rPr>
                <w:noProof/>
                <w:lang w:val="lt-LT"/>
              </w:rPr>
              <w:t>Tiekėjui nėra leidžiama pateikti alternatyvių pasiūlymų, jeigu SPS nenustatyta kitaip. Tiekėjui pateikus alternatyvų pasiūlymą, jo Pasiūlymas ir alternatyvus pasiūlymas (alternatyvūs pasiūlymai) atmetami (išskyrus atvejus, kai pagal SPS reikalavimus alternatyvius pasiūlymus pateikti galima).</w:t>
            </w:r>
          </w:p>
        </w:tc>
        <w:tc>
          <w:tcPr>
            <w:tcW w:w="283" w:type="dxa"/>
          </w:tcPr>
          <w:p w14:paraId="084CFD40" w14:textId="77777777" w:rsidR="00957259" w:rsidRPr="00EE5187" w:rsidRDefault="00957259" w:rsidP="008C1234">
            <w:pPr>
              <w:ind w:left="1080"/>
              <w:jc w:val="both"/>
              <w:rPr>
                <w:noProof/>
                <w:lang w:val="lt-LT"/>
              </w:rPr>
            </w:pPr>
          </w:p>
        </w:tc>
        <w:tc>
          <w:tcPr>
            <w:tcW w:w="1742" w:type="dxa"/>
            <w:vMerge/>
          </w:tcPr>
          <w:p w14:paraId="6AA11B53" w14:textId="77777777" w:rsidR="00957259" w:rsidRPr="00EE5187" w:rsidRDefault="00957259" w:rsidP="008C1234">
            <w:pPr>
              <w:ind w:left="1080"/>
              <w:jc w:val="both"/>
              <w:rPr>
                <w:noProof/>
                <w:lang w:val="lt-LT"/>
              </w:rPr>
            </w:pPr>
          </w:p>
        </w:tc>
        <w:tc>
          <w:tcPr>
            <w:tcW w:w="708" w:type="dxa"/>
          </w:tcPr>
          <w:p w14:paraId="27DB2E82"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BA4A4AE" w14:textId="404811AF" w:rsidR="00957259" w:rsidRPr="00EE5187" w:rsidRDefault="00957259" w:rsidP="002B61B2">
            <w:pPr>
              <w:widowControl w:val="0"/>
              <w:spacing w:after="60" w:line="240" w:lineRule="auto"/>
              <w:ind w:left="31"/>
              <w:jc w:val="both"/>
              <w:rPr>
                <w:noProof/>
                <w:lang w:val="lt-LT"/>
              </w:rPr>
            </w:pPr>
            <w:r w:rsidRPr="00EE5187">
              <w:rPr>
                <w:noProof/>
                <w:lang w:val="lt-LT"/>
              </w:rPr>
              <w:t>The Supplier shall not be allowed to submit alternative tenders, unless otherwise specified in the SPC. If a Supplier submits an alternative tender, its Tender and the alternative tender(s) shall be rejected (except where alternative tenders may be submitted in accordance with the requirements of the SPC).</w:t>
            </w:r>
          </w:p>
        </w:tc>
      </w:tr>
      <w:tr w:rsidR="00957259" w:rsidRPr="00EE5187" w14:paraId="41325853" w14:textId="3E34561F" w:rsidTr="003E151D">
        <w:tc>
          <w:tcPr>
            <w:tcW w:w="1699" w:type="dxa"/>
            <w:vMerge/>
            <w:tcMar>
              <w:top w:w="28" w:type="dxa"/>
              <w:bottom w:w="28" w:type="dxa"/>
            </w:tcMar>
          </w:tcPr>
          <w:p w14:paraId="323C3C64" w14:textId="77777777" w:rsidR="00957259" w:rsidRPr="00EE5187" w:rsidRDefault="00957259" w:rsidP="008C1234">
            <w:pPr>
              <w:rPr>
                <w:noProof/>
                <w:lang w:val="lt-LT"/>
              </w:rPr>
            </w:pPr>
          </w:p>
        </w:tc>
        <w:tc>
          <w:tcPr>
            <w:tcW w:w="710" w:type="dxa"/>
          </w:tcPr>
          <w:p w14:paraId="3759F0F9" w14:textId="77777777" w:rsidR="00957259" w:rsidRPr="00EE5187" w:rsidRDefault="00957259" w:rsidP="008C123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BE59282" w14:textId="6CD15FED" w:rsidR="00957259" w:rsidRPr="00EE5187" w:rsidRDefault="00957259" w:rsidP="002B61B2">
            <w:pPr>
              <w:spacing w:after="60"/>
              <w:ind w:left="34"/>
              <w:jc w:val="both"/>
              <w:rPr>
                <w:noProof/>
                <w:lang w:val="lt-LT"/>
              </w:rPr>
            </w:pPr>
            <w:r w:rsidRPr="00EE5187">
              <w:rPr>
                <w:noProof/>
                <w:lang w:val="lt-LT"/>
              </w:rPr>
              <w:t xml:space="preserve">Tiekėjas gali teikti užšifruotą Pasiūlymą. Pasiūlymo šifravimas atliekamas </w:t>
            </w:r>
            <w:hyperlink r:id="rId24" w:tooltip="Naudojimosi Centrine viešųjų pirkimų informacine sistema taisyklėse nustatyta tvarka" w:history="1">
              <w:r w:rsidRPr="00EE5187">
                <w:rPr>
                  <w:rStyle w:val="Hyperlink"/>
                  <w:noProof/>
                  <w:color w:val="0070C0"/>
                  <w:lang w:val="lt-LT"/>
                </w:rPr>
                <w:t>Naudojimosi Centrine viešųjų pirkimų informacine sistema taisyklėse</w:t>
              </w:r>
              <w:r w:rsidRPr="00EE5187">
                <w:rPr>
                  <w:rStyle w:val="Hyperlink"/>
                  <w:noProof/>
                  <w:lang w:val="lt-LT"/>
                </w:rPr>
                <w:t xml:space="preserve"> nustatyta tvarka</w:t>
              </w:r>
            </w:hyperlink>
            <w:r w:rsidRPr="00EE5187">
              <w:rPr>
                <w:rStyle w:val="Hyperlink"/>
                <w:noProof/>
                <w:lang w:val="lt-LT"/>
              </w:rPr>
              <w:t xml:space="preserve">. </w:t>
            </w:r>
            <w:r w:rsidRPr="00EE5187">
              <w:rPr>
                <w:noProof/>
                <w:lang w:val="lt-LT"/>
              </w:rPr>
              <w:t xml:space="preserve">Instrukcija, kaip tiekėjui užšifruoti Pasiūlymą galima rasti </w:t>
            </w:r>
            <w:hyperlink r:id="rId25" w:history="1">
              <w:r w:rsidRPr="00EE5187">
                <w:rPr>
                  <w:rStyle w:val="Hyperlink"/>
                  <w:noProof/>
                  <w:color w:val="0070C0"/>
                  <w:lang w:val="lt-LT"/>
                </w:rPr>
                <w:t>Viešųjų pirkimų tarnybos interneto svetainėje</w:t>
              </w:r>
            </w:hyperlink>
            <w:r w:rsidRPr="00EE5187">
              <w:rPr>
                <w:rStyle w:val="Hyperlink"/>
                <w:noProof/>
                <w:color w:val="0070C0"/>
                <w:lang w:val="lt-LT"/>
              </w:rPr>
              <w:t>.</w:t>
            </w:r>
          </w:p>
        </w:tc>
        <w:tc>
          <w:tcPr>
            <w:tcW w:w="283" w:type="dxa"/>
          </w:tcPr>
          <w:p w14:paraId="1C390077" w14:textId="77777777" w:rsidR="00957259" w:rsidRPr="00EE5187" w:rsidRDefault="00957259" w:rsidP="008C1234">
            <w:pPr>
              <w:spacing w:after="60"/>
              <w:ind w:left="1080"/>
              <w:jc w:val="both"/>
              <w:rPr>
                <w:noProof/>
                <w:lang w:val="lt-LT"/>
              </w:rPr>
            </w:pPr>
          </w:p>
        </w:tc>
        <w:tc>
          <w:tcPr>
            <w:tcW w:w="1742" w:type="dxa"/>
            <w:vMerge/>
          </w:tcPr>
          <w:p w14:paraId="123474C4" w14:textId="77777777" w:rsidR="00957259" w:rsidRPr="00EE5187" w:rsidRDefault="00957259" w:rsidP="008C1234">
            <w:pPr>
              <w:spacing w:after="60"/>
              <w:ind w:left="1080"/>
              <w:jc w:val="both"/>
              <w:rPr>
                <w:noProof/>
                <w:lang w:val="lt-LT"/>
              </w:rPr>
            </w:pPr>
          </w:p>
        </w:tc>
        <w:tc>
          <w:tcPr>
            <w:tcW w:w="708" w:type="dxa"/>
          </w:tcPr>
          <w:p w14:paraId="57D9A84C"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8D8B36F" w14:textId="215869A5" w:rsidR="00957259" w:rsidRPr="00EE5187" w:rsidRDefault="00957259" w:rsidP="002B61B2">
            <w:pPr>
              <w:widowControl w:val="0"/>
              <w:spacing w:after="60" w:line="240" w:lineRule="auto"/>
              <w:ind w:left="31"/>
              <w:jc w:val="both"/>
              <w:rPr>
                <w:noProof/>
                <w:lang w:val="lt-LT"/>
              </w:rPr>
            </w:pPr>
            <w:r w:rsidRPr="00EE5187">
              <w:rPr>
                <w:noProof/>
                <w:lang w:val="lt-LT"/>
              </w:rPr>
              <w:t xml:space="preserve">The Supplier may submit an encrypted Tender. The encryption of the Tender is done in accordance with the procedure laid down in the </w:t>
            </w:r>
            <w:hyperlink r:id="rId26" w:tooltip="Rules for the use of the Central Public Procurement Information System" w:history="1">
              <w:r w:rsidRPr="00EE5187">
                <w:rPr>
                  <w:rStyle w:val="Hyperlink"/>
                  <w:noProof/>
                  <w:color w:val="0070C0"/>
                  <w:lang w:val="lt-LT"/>
                </w:rPr>
                <w:t>Rules for the use of the Central Public Procurement Information System</w:t>
              </w:r>
            </w:hyperlink>
            <w:r w:rsidRPr="00EE5187">
              <w:rPr>
                <w:rStyle w:val="Hyperlink"/>
                <w:noProof/>
                <w:lang w:val="lt-LT"/>
              </w:rPr>
              <w:t xml:space="preserve">. </w:t>
            </w:r>
            <w:r w:rsidRPr="00EE5187">
              <w:rPr>
                <w:noProof/>
                <w:lang w:val="lt-LT"/>
              </w:rPr>
              <w:t xml:space="preserve">Instructions on how to encrypt the supplier's Tender can be found on the </w:t>
            </w:r>
            <w:hyperlink r:id="rId27" w:history="1">
              <w:r w:rsidRPr="00EE5187">
                <w:rPr>
                  <w:rStyle w:val="Hyperlink"/>
                  <w:noProof/>
                  <w:color w:val="0070C0"/>
                  <w:lang w:val="lt-LT"/>
                </w:rPr>
                <w:t>Public Procurement Office website</w:t>
              </w:r>
            </w:hyperlink>
            <w:r w:rsidRPr="00EE5187">
              <w:rPr>
                <w:rStyle w:val="Hyperlink"/>
                <w:noProof/>
                <w:color w:val="0070C0"/>
                <w:lang w:val="lt-LT"/>
              </w:rPr>
              <w:t>.</w:t>
            </w:r>
          </w:p>
        </w:tc>
      </w:tr>
      <w:tr w:rsidR="00957259" w:rsidRPr="00EE5187" w14:paraId="749D2CAE" w14:textId="7121B2D2" w:rsidTr="003E151D">
        <w:tc>
          <w:tcPr>
            <w:tcW w:w="1699" w:type="dxa"/>
            <w:tcMar>
              <w:top w:w="28" w:type="dxa"/>
              <w:bottom w:w="28" w:type="dxa"/>
            </w:tcMar>
          </w:tcPr>
          <w:p w14:paraId="43732C7D" w14:textId="77777777" w:rsidR="00957259" w:rsidRPr="00EE5187" w:rsidRDefault="00957259" w:rsidP="00C006A2">
            <w:pPr>
              <w:rPr>
                <w:noProof/>
                <w:lang w:val="lt-LT"/>
              </w:rPr>
            </w:pPr>
          </w:p>
        </w:tc>
        <w:tc>
          <w:tcPr>
            <w:tcW w:w="710" w:type="dxa"/>
          </w:tcPr>
          <w:p w14:paraId="1DF5DBCE" w14:textId="77777777" w:rsidR="00957259" w:rsidRPr="00EE5187" w:rsidRDefault="00957259" w:rsidP="00C006A2">
            <w:pPr>
              <w:rPr>
                <w:noProof/>
                <w:lang w:val="lt-LT"/>
              </w:rPr>
            </w:pPr>
          </w:p>
        </w:tc>
        <w:tc>
          <w:tcPr>
            <w:tcW w:w="4780" w:type="dxa"/>
            <w:gridSpan w:val="5"/>
            <w:tcMar>
              <w:top w:w="28" w:type="dxa"/>
              <w:bottom w:w="28" w:type="dxa"/>
            </w:tcMar>
          </w:tcPr>
          <w:p w14:paraId="347E8410" w14:textId="788B9591" w:rsidR="00957259" w:rsidRPr="00EE5187" w:rsidRDefault="00957259" w:rsidP="00C006A2">
            <w:pPr>
              <w:rPr>
                <w:noProof/>
                <w:lang w:val="lt-LT"/>
              </w:rPr>
            </w:pPr>
          </w:p>
        </w:tc>
        <w:tc>
          <w:tcPr>
            <w:tcW w:w="283" w:type="dxa"/>
          </w:tcPr>
          <w:p w14:paraId="77633FD1" w14:textId="77777777" w:rsidR="00957259" w:rsidRPr="00EE5187" w:rsidRDefault="00957259" w:rsidP="00C006A2">
            <w:pPr>
              <w:ind w:left="360"/>
              <w:rPr>
                <w:noProof/>
                <w:lang w:val="lt-LT"/>
              </w:rPr>
            </w:pPr>
          </w:p>
        </w:tc>
        <w:tc>
          <w:tcPr>
            <w:tcW w:w="1742" w:type="dxa"/>
          </w:tcPr>
          <w:p w14:paraId="5A4BE8F1" w14:textId="77777777" w:rsidR="00957259" w:rsidRPr="00EE5187" w:rsidRDefault="00957259" w:rsidP="00C006A2">
            <w:pPr>
              <w:ind w:left="360"/>
              <w:rPr>
                <w:noProof/>
                <w:lang w:val="lt-LT"/>
              </w:rPr>
            </w:pPr>
          </w:p>
        </w:tc>
        <w:tc>
          <w:tcPr>
            <w:tcW w:w="708" w:type="dxa"/>
          </w:tcPr>
          <w:p w14:paraId="7D338CCC" w14:textId="77777777" w:rsidR="00957259" w:rsidRPr="00EE5187" w:rsidRDefault="00957259" w:rsidP="00C006A2">
            <w:pPr>
              <w:ind w:left="360"/>
              <w:rPr>
                <w:noProof/>
                <w:lang w:val="lt-LT"/>
              </w:rPr>
            </w:pPr>
          </w:p>
        </w:tc>
        <w:tc>
          <w:tcPr>
            <w:tcW w:w="5181" w:type="dxa"/>
            <w:gridSpan w:val="5"/>
          </w:tcPr>
          <w:p w14:paraId="34D60A37" w14:textId="7D0D2AE5" w:rsidR="00957259" w:rsidRPr="00EE5187" w:rsidRDefault="00957259" w:rsidP="00C006A2">
            <w:pPr>
              <w:ind w:left="360"/>
              <w:rPr>
                <w:noProof/>
                <w:lang w:val="lt-LT"/>
              </w:rPr>
            </w:pPr>
          </w:p>
        </w:tc>
      </w:tr>
      <w:tr w:rsidR="00957259" w:rsidRPr="00EE5187" w14:paraId="218872E1" w14:textId="40D94041" w:rsidTr="003E151D">
        <w:tc>
          <w:tcPr>
            <w:tcW w:w="1699" w:type="dxa"/>
            <w:tcMar>
              <w:top w:w="28" w:type="dxa"/>
              <w:bottom w:w="28" w:type="dxa"/>
            </w:tcMar>
          </w:tcPr>
          <w:p w14:paraId="4CC80B5E" w14:textId="77F0BA16" w:rsidR="00957259" w:rsidRPr="00EE5187" w:rsidRDefault="00957259" w:rsidP="007C43A3">
            <w:pPr>
              <w:pStyle w:val="ListParagraph"/>
              <w:numPr>
                <w:ilvl w:val="0"/>
                <w:numId w:val="1"/>
              </w:numPr>
              <w:ind w:left="316" w:right="-111" w:hanging="284"/>
              <w:rPr>
                <w:b/>
                <w:bCs/>
                <w:noProof/>
                <w:lang w:val="lt-LT"/>
              </w:rPr>
            </w:pPr>
            <w:r w:rsidRPr="00EE5187">
              <w:rPr>
                <w:b/>
                <w:bCs/>
                <w:noProof/>
                <w:lang w:val="lt-LT"/>
              </w:rPr>
              <w:t>Pasiūlymo dokumentai</w:t>
            </w:r>
          </w:p>
        </w:tc>
        <w:tc>
          <w:tcPr>
            <w:tcW w:w="710" w:type="dxa"/>
          </w:tcPr>
          <w:p w14:paraId="0621E12C" w14:textId="77777777" w:rsidR="00957259" w:rsidRPr="00EE5187" w:rsidRDefault="00957259" w:rsidP="00854EB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168EE3D" w14:textId="1F75D2BA" w:rsidR="00957259" w:rsidRPr="00EE5187" w:rsidRDefault="00957259" w:rsidP="002B61B2">
            <w:pPr>
              <w:spacing w:after="60"/>
              <w:ind w:left="34"/>
              <w:jc w:val="both"/>
              <w:rPr>
                <w:noProof/>
                <w:lang w:val="lt-LT"/>
              </w:rPr>
            </w:pPr>
            <w:r w:rsidRPr="00EE5187">
              <w:rPr>
                <w:noProof/>
                <w:lang w:val="lt-LT"/>
              </w:rPr>
              <w:t>Tiekėjo Pasiūlymas turi būti pateikiamas pagal parengtą SPS priedo formą. Kartu su Pasiūlymu pateikiami dokumentai nurodyti SPS.</w:t>
            </w:r>
          </w:p>
        </w:tc>
        <w:tc>
          <w:tcPr>
            <w:tcW w:w="283" w:type="dxa"/>
          </w:tcPr>
          <w:p w14:paraId="140F8D82" w14:textId="77777777" w:rsidR="00957259" w:rsidRPr="00EE5187" w:rsidRDefault="00957259" w:rsidP="00C006A2">
            <w:pPr>
              <w:spacing w:after="60"/>
              <w:ind w:left="1080"/>
              <w:jc w:val="both"/>
              <w:rPr>
                <w:noProof/>
                <w:lang w:val="lt-LT"/>
              </w:rPr>
            </w:pPr>
          </w:p>
        </w:tc>
        <w:tc>
          <w:tcPr>
            <w:tcW w:w="1742" w:type="dxa"/>
          </w:tcPr>
          <w:p w14:paraId="04EA30E4" w14:textId="73C87C23" w:rsidR="00957259" w:rsidRPr="00EE5187" w:rsidRDefault="00957259" w:rsidP="007C43A3">
            <w:pPr>
              <w:pStyle w:val="ListParagraph"/>
              <w:numPr>
                <w:ilvl w:val="0"/>
                <w:numId w:val="4"/>
              </w:numPr>
              <w:spacing w:line="240" w:lineRule="auto"/>
              <w:contextualSpacing w:val="0"/>
              <w:rPr>
                <w:b/>
                <w:bCs/>
                <w:noProof/>
                <w:lang w:val="lt-LT"/>
              </w:rPr>
            </w:pPr>
            <w:r w:rsidRPr="00EE5187">
              <w:rPr>
                <w:b/>
                <w:bCs/>
                <w:noProof/>
                <w:lang w:val="lt-LT"/>
              </w:rPr>
              <w:t>Tender documents</w:t>
            </w:r>
          </w:p>
        </w:tc>
        <w:tc>
          <w:tcPr>
            <w:tcW w:w="708" w:type="dxa"/>
          </w:tcPr>
          <w:p w14:paraId="5925F8C7"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6982E636" w14:textId="17A2BC7E" w:rsidR="00957259" w:rsidRPr="00EE5187" w:rsidRDefault="00957259" w:rsidP="002B61B2">
            <w:pPr>
              <w:widowControl w:val="0"/>
              <w:spacing w:after="60" w:line="240" w:lineRule="auto"/>
              <w:ind w:left="31"/>
              <w:jc w:val="both"/>
              <w:rPr>
                <w:noProof/>
                <w:lang w:val="lt-LT"/>
              </w:rPr>
            </w:pPr>
            <w:r w:rsidRPr="00EE5187">
              <w:rPr>
                <w:noProof/>
                <w:lang w:val="lt-LT"/>
              </w:rPr>
              <w:t>The supplier's Tender must be submitted in accordance with the format annexed to the SPC. The documents to be submitted with the Tender are specified in the SPC.</w:t>
            </w:r>
          </w:p>
        </w:tc>
      </w:tr>
      <w:tr w:rsidR="00957259" w:rsidRPr="00EE5187" w14:paraId="37E44D48" w14:textId="2C63C8D0" w:rsidTr="003E151D">
        <w:tc>
          <w:tcPr>
            <w:tcW w:w="1699" w:type="dxa"/>
            <w:tcMar>
              <w:top w:w="28" w:type="dxa"/>
              <w:bottom w:w="28" w:type="dxa"/>
            </w:tcMar>
          </w:tcPr>
          <w:p w14:paraId="02FECC90" w14:textId="77777777" w:rsidR="00957259" w:rsidRPr="00EE5187" w:rsidRDefault="00957259" w:rsidP="00C006A2">
            <w:pPr>
              <w:rPr>
                <w:noProof/>
                <w:lang w:val="lt-LT"/>
              </w:rPr>
            </w:pPr>
          </w:p>
        </w:tc>
        <w:tc>
          <w:tcPr>
            <w:tcW w:w="710" w:type="dxa"/>
          </w:tcPr>
          <w:p w14:paraId="75F7DEDD" w14:textId="77777777" w:rsidR="00957259" w:rsidRPr="00EE5187" w:rsidRDefault="00957259" w:rsidP="00C006A2">
            <w:pPr>
              <w:rPr>
                <w:noProof/>
                <w:lang w:val="lt-LT"/>
              </w:rPr>
            </w:pPr>
          </w:p>
        </w:tc>
        <w:tc>
          <w:tcPr>
            <w:tcW w:w="4780" w:type="dxa"/>
            <w:gridSpan w:val="5"/>
            <w:tcMar>
              <w:top w:w="28" w:type="dxa"/>
              <w:bottom w:w="28" w:type="dxa"/>
            </w:tcMar>
          </w:tcPr>
          <w:p w14:paraId="03FA643E" w14:textId="5FD127FC" w:rsidR="00957259" w:rsidRPr="00EE5187" w:rsidRDefault="00957259" w:rsidP="00C006A2">
            <w:pPr>
              <w:rPr>
                <w:noProof/>
                <w:lang w:val="lt-LT"/>
              </w:rPr>
            </w:pPr>
          </w:p>
        </w:tc>
        <w:tc>
          <w:tcPr>
            <w:tcW w:w="283" w:type="dxa"/>
          </w:tcPr>
          <w:p w14:paraId="27C34908" w14:textId="77777777" w:rsidR="00957259" w:rsidRPr="00EE5187" w:rsidRDefault="00957259" w:rsidP="00C006A2">
            <w:pPr>
              <w:ind w:left="360"/>
              <w:rPr>
                <w:noProof/>
                <w:lang w:val="lt-LT"/>
              </w:rPr>
            </w:pPr>
          </w:p>
        </w:tc>
        <w:tc>
          <w:tcPr>
            <w:tcW w:w="1742" w:type="dxa"/>
          </w:tcPr>
          <w:p w14:paraId="14224B76" w14:textId="77777777" w:rsidR="00957259" w:rsidRPr="00EE5187" w:rsidRDefault="00957259" w:rsidP="00C006A2">
            <w:pPr>
              <w:ind w:left="360"/>
              <w:rPr>
                <w:noProof/>
                <w:lang w:val="lt-LT"/>
              </w:rPr>
            </w:pPr>
          </w:p>
        </w:tc>
        <w:tc>
          <w:tcPr>
            <w:tcW w:w="708" w:type="dxa"/>
          </w:tcPr>
          <w:p w14:paraId="0F2A1DD1" w14:textId="77777777" w:rsidR="00957259" w:rsidRPr="00EE5187" w:rsidRDefault="00957259" w:rsidP="00C006A2">
            <w:pPr>
              <w:ind w:left="360"/>
              <w:rPr>
                <w:noProof/>
                <w:lang w:val="lt-LT"/>
              </w:rPr>
            </w:pPr>
          </w:p>
        </w:tc>
        <w:tc>
          <w:tcPr>
            <w:tcW w:w="5181" w:type="dxa"/>
            <w:gridSpan w:val="5"/>
          </w:tcPr>
          <w:p w14:paraId="0B1B9C19" w14:textId="5F3F0184" w:rsidR="00957259" w:rsidRPr="00EE5187" w:rsidRDefault="00957259" w:rsidP="00C006A2">
            <w:pPr>
              <w:ind w:left="360"/>
              <w:rPr>
                <w:noProof/>
                <w:lang w:val="lt-LT"/>
              </w:rPr>
            </w:pPr>
          </w:p>
        </w:tc>
      </w:tr>
      <w:tr w:rsidR="00957259" w:rsidRPr="00EE5187" w14:paraId="44923412" w14:textId="7338B7C5" w:rsidTr="003E151D">
        <w:tc>
          <w:tcPr>
            <w:tcW w:w="1699" w:type="dxa"/>
            <w:vMerge w:val="restart"/>
            <w:tcMar>
              <w:top w:w="28" w:type="dxa"/>
              <w:bottom w:w="28" w:type="dxa"/>
            </w:tcMar>
          </w:tcPr>
          <w:p w14:paraId="4C759AD0" w14:textId="0F50ED61" w:rsidR="00957259" w:rsidRPr="00EE5187" w:rsidRDefault="00957259" w:rsidP="00765171">
            <w:pPr>
              <w:pStyle w:val="ListParagraph"/>
              <w:numPr>
                <w:ilvl w:val="0"/>
                <w:numId w:val="1"/>
              </w:numPr>
              <w:ind w:left="316" w:right="169" w:hanging="284"/>
              <w:rPr>
                <w:noProof/>
                <w:lang w:val="lt-LT"/>
              </w:rPr>
            </w:pPr>
            <w:r w:rsidRPr="00EE5187">
              <w:rPr>
                <w:b/>
                <w:bCs/>
                <w:noProof/>
                <w:lang w:val="lt-LT"/>
              </w:rPr>
              <w:t>Pasiūlymo kaina</w:t>
            </w:r>
          </w:p>
        </w:tc>
        <w:tc>
          <w:tcPr>
            <w:tcW w:w="710" w:type="dxa"/>
          </w:tcPr>
          <w:p w14:paraId="08719816" w14:textId="77777777" w:rsidR="00957259" w:rsidRPr="00EE5187" w:rsidRDefault="00957259" w:rsidP="00854EB4">
            <w:pPr>
              <w:pStyle w:val="ListParagraph"/>
              <w:numPr>
                <w:ilvl w:val="1"/>
                <w:numId w:val="1"/>
              </w:numPr>
              <w:spacing w:after="60"/>
              <w:ind w:left="794" w:hanging="760"/>
              <w:contextualSpacing w:val="0"/>
              <w:jc w:val="both"/>
              <w:rPr>
                <w:rFonts w:eastAsia="Calibri"/>
                <w:noProof/>
                <w:lang w:val="lt-LT"/>
              </w:rPr>
            </w:pPr>
          </w:p>
        </w:tc>
        <w:tc>
          <w:tcPr>
            <w:tcW w:w="4780" w:type="dxa"/>
            <w:gridSpan w:val="5"/>
            <w:tcMar>
              <w:top w:w="28" w:type="dxa"/>
              <w:bottom w:w="28" w:type="dxa"/>
            </w:tcMar>
          </w:tcPr>
          <w:p w14:paraId="56C0FC0C" w14:textId="0769FF3E" w:rsidR="00957259" w:rsidRPr="00EE5187" w:rsidRDefault="00957259" w:rsidP="00057736">
            <w:pPr>
              <w:spacing w:after="120"/>
              <w:ind w:left="34"/>
              <w:jc w:val="both"/>
              <w:rPr>
                <w:noProof/>
                <w:u w:val="single"/>
                <w:lang w:val="lt-LT"/>
              </w:rPr>
            </w:pPr>
            <w:r w:rsidRPr="00EE5187">
              <w:rPr>
                <w:rFonts w:eastAsia="Calibri"/>
                <w:noProof/>
                <w:lang w:val="lt-LT"/>
              </w:rPr>
              <w:t xml:space="preserve">Pasiūlyme kaina ar sąnaudos nurodomos </w:t>
            </w:r>
            <w:r w:rsidRPr="00EE5187">
              <w:rPr>
                <w:rFonts w:eastAsia="Calibri"/>
                <w:b/>
                <w:bCs/>
                <w:noProof/>
                <w:lang w:val="lt-LT"/>
              </w:rPr>
              <w:t>eurais</w:t>
            </w:r>
            <w:r w:rsidRPr="00EE5187">
              <w:rPr>
                <w:rFonts w:eastAsia="Calibri"/>
                <w:noProof/>
                <w:lang w:val="lt-LT"/>
              </w:rPr>
              <w:t xml:space="preserve">, išreiškiant ir apskaičiuojant taip, kaip nurodyta SPS ir/ar jų prieduose. Apskaičiuojant kainą ar sąnaudas, turi būti atsižvelgta į visą techninėje specifikacijoje nurodytą pirkimo objekto apimtį, kainos </w:t>
            </w:r>
            <w:r w:rsidRPr="00EE5187">
              <w:rPr>
                <w:noProof/>
                <w:lang w:val="lt-LT"/>
              </w:rPr>
              <w:t>ar</w:t>
            </w:r>
            <w:r w:rsidRPr="00EE5187">
              <w:rPr>
                <w:rFonts w:eastAsia="Calibri"/>
                <w:noProof/>
                <w:lang w:val="lt-LT"/>
              </w:rPr>
              <w:t xml:space="preserve"> sąnaudų sudėtines dalis, į techninės specifikacijos reikalavimus ir pan.  Į kainą ar sąnaudas turi būti įskaityti visi mokesčiai ir visos tiekėjo išlaidos pagal techninės specifikacijos reikalavimus. Pirkime (jei perkamos prekės) taikomos Incoterms DDP - pardavėjas prisiima visą atsakomybę ir išlaidas iki prekės atgabenimo į pirkėjo nurodytą vietą, įskaitant transportą, draudimą, muitus, PVM ir kitus mokesčius.</w:t>
            </w:r>
          </w:p>
        </w:tc>
        <w:tc>
          <w:tcPr>
            <w:tcW w:w="283" w:type="dxa"/>
          </w:tcPr>
          <w:p w14:paraId="13A88F7C" w14:textId="77777777" w:rsidR="00957259" w:rsidRPr="00EE5187" w:rsidRDefault="00957259" w:rsidP="00C006A2">
            <w:pPr>
              <w:spacing w:after="60"/>
              <w:ind w:left="1080"/>
              <w:jc w:val="both"/>
              <w:rPr>
                <w:noProof/>
                <w:lang w:val="lt-LT"/>
              </w:rPr>
            </w:pPr>
          </w:p>
        </w:tc>
        <w:tc>
          <w:tcPr>
            <w:tcW w:w="1742" w:type="dxa"/>
            <w:vMerge w:val="restart"/>
          </w:tcPr>
          <w:p w14:paraId="1ECB353E" w14:textId="7924EB27" w:rsidR="00957259" w:rsidRPr="00EE5187" w:rsidRDefault="00957259" w:rsidP="00F46887">
            <w:pPr>
              <w:pStyle w:val="ListParagraph"/>
              <w:numPr>
                <w:ilvl w:val="0"/>
                <w:numId w:val="4"/>
              </w:numPr>
              <w:spacing w:line="240" w:lineRule="auto"/>
              <w:ind w:right="316"/>
              <w:contextualSpacing w:val="0"/>
              <w:rPr>
                <w:b/>
                <w:bCs/>
                <w:noProof/>
                <w:lang w:val="lt-LT"/>
              </w:rPr>
            </w:pPr>
            <w:r w:rsidRPr="00EE5187">
              <w:rPr>
                <w:b/>
                <w:bCs/>
                <w:noProof/>
                <w:lang w:val="lt-LT"/>
              </w:rPr>
              <w:t>Tender price</w:t>
            </w:r>
          </w:p>
        </w:tc>
        <w:tc>
          <w:tcPr>
            <w:tcW w:w="708" w:type="dxa"/>
          </w:tcPr>
          <w:p w14:paraId="661D4A31"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61EEFA8C" w14:textId="4BC88183" w:rsidR="00957259" w:rsidRPr="00EE5187" w:rsidRDefault="00957259" w:rsidP="002B61B2">
            <w:pPr>
              <w:widowControl w:val="0"/>
              <w:spacing w:after="60" w:line="240" w:lineRule="auto"/>
              <w:ind w:left="31"/>
              <w:jc w:val="both"/>
              <w:rPr>
                <w:noProof/>
                <w:lang w:val="lt-LT"/>
              </w:rPr>
            </w:pPr>
            <w:r w:rsidRPr="00EE5187">
              <w:rPr>
                <w:noProof/>
                <w:lang w:val="lt-LT"/>
              </w:rPr>
              <w:t xml:space="preserve">The price or cost shall be quoted in </w:t>
            </w:r>
            <w:r w:rsidRPr="00EE5187">
              <w:rPr>
                <w:b/>
                <w:bCs/>
                <w:noProof/>
                <w:lang w:val="lt-LT"/>
              </w:rPr>
              <w:t>euro</w:t>
            </w:r>
            <w:r w:rsidRPr="00EE5187">
              <w:rPr>
                <w:noProof/>
                <w:lang w:val="lt-LT"/>
              </w:rPr>
              <w:t xml:space="preserve"> in the Tender, expressed and calculated as specified in the SPC and/or the annexes thereto. The calculation of the price or cost must take into account the full scope of the subject of the contract, the components of the price or cost, the requirements of the technical specification, etc. All taxes and all supplier expenses according to the requirements of the technical specifications must be included in the price or costs. In Procurement (if goods are being bought), Incoterms DDP apply - the seller assumes all responsibility and costs until the goods are delivered to the buyer's specified location, including transportation, insurance, customs duties, VAT, and other taxes.</w:t>
            </w:r>
          </w:p>
        </w:tc>
      </w:tr>
      <w:tr w:rsidR="00957259" w:rsidRPr="00EE5187" w14:paraId="7ABCE3AA" w14:textId="4513269E" w:rsidTr="003E151D">
        <w:tc>
          <w:tcPr>
            <w:tcW w:w="1699" w:type="dxa"/>
            <w:vMerge/>
            <w:tcMar>
              <w:top w:w="28" w:type="dxa"/>
              <w:bottom w:w="28" w:type="dxa"/>
            </w:tcMar>
          </w:tcPr>
          <w:p w14:paraId="37E47CF8" w14:textId="77777777" w:rsidR="00957259" w:rsidRPr="00EE5187" w:rsidRDefault="00957259" w:rsidP="00E73202">
            <w:pPr>
              <w:rPr>
                <w:noProof/>
                <w:lang w:val="lt-LT"/>
              </w:rPr>
            </w:pPr>
          </w:p>
        </w:tc>
        <w:tc>
          <w:tcPr>
            <w:tcW w:w="710" w:type="dxa"/>
          </w:tcPr>
          <w:p w14:paraId="481BA2CA" w14:textId="77777777" w:rsidR="00957259" w:rsidRPr="00EE5187" w:rsidRDefault="00957259" w:rsidP="00E73202">
            <w:pPr>
              <w:pStyle w:val="ListParagraph"/>
              <w:numPr>
                <w:ilvl w:val="1"/>
                <w:numId w:val="1"/>
              </w:numPr>
              <w:spacing w:after="60"/>
              <w:ind w:left="794" w:hanging="760"/>
              <w:contextualSpacing w:val="0"/>
              <w:jc w:val="both"/>
              <w:rPr>
                <w:rFonts w:eastAsia="Calibri"/>
                <w:noProof/>
                <w:lang w:val="lt-LT"/>
              </w:rPr>
            </w:pPr>
          </w:p>
        </w:tc>
        <w:tc>
          <w:tcPr>
            <w:tcW w:w="4780" w:type="dxa"/>
            <w:gridSpan w:val="5"/>
            <w:tcMar>
              <w:top w:w="28" w:type="dxa"/>
              <w:bottom w:w="28" w:type="dxa"/>
            </w:tcMar>
          </w:tcPr>
          <w:p w14:paraId="35C98728" w14:textId="77777777" w:rsidR="00957259" w:rsidRPr="00EE5187" w:rsidRDefault="00957259" w:rsidP="00057736">
            <w:pPr>
              <w:spacing w:after="120"/>
              <w:ind w:left="34"/>
              <w:jc w:val="both"/>
              <w:rPr>
                <w:noProof/>
                <w:lang w:val="lt-LT"/>
              </w:rPr>
            </w:pPr>
            <w:r w:rsidRPr="00EE5187">
              <w:rPr>
                <w:rFonts w:eastAsia="Calibri"/>
                <w:noProof/>
                <w:lang w:val="lt-LT"/>
              </w:rPr>
              <w:t xml:space="preserve">Pagal sutartį atsiskaitoma eurais. Jeigu Pasiūlymuose kainos ar sąnaudos nurodytos užsienio valiuta, jos perskaičiuojamos eurais pagal Europos centrinio banko </w:t>
            </w:r>
            <w:r w:rsidRPr="00EE5187">
              <w:rPr>
                <w:rFonts w:eastAsia="Calibri"/>
                <w:noProof/>
                <w:lang w:val="lt-LT"/>
              </w:rPr>
              <w:lastRenderedPageBreak/>
              <w:t>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539AF52F" w14:textId="70B41878" w:rsidR="00057736" w:rsidRPr="00EE5187" w:rsidRDefault="00057736" w:rsidP="00057736">
            <w:pPr>
              <w:spacing w:after="120"/>
              <w:ind w:left="34"/>
              <w:jc w:val="both"/>
              <w:rPr>
                <w:noProof/>
                <w:lang w:val="lt-LT"/>
              </w:rPr>
            </w:pPr>
          </w:p>
        </w:tc>
        <w:tc>
          <w:tcPr>
            <w:tcW w:w="283" w:type="dxa"/>
          </w:tcPr>
          <w:p w14:paraId="6A06616B" w14:textId="77777777" w:rsidR="00957259" w:rsidRPr="00EE5187" w:rsidRDefault="00957259" w:rsidP="00E73202">
            <w:pPr>
              <w:ind w:left="1080"/>
              <w:jc w:val="both"/>
              <w:rPr>
                <w:noProof/>
                <w:color w:val="000000"/>
                <w:u w:val="single"/>
                <w:lang w:val="lt-LT"/>
              </w:rPr>
            </w:pPr>
          </w:p>
        </w:tc>
        <w:tc>
          <w:tcPr>
            <w:tcW w:w="1742" w:type="dxa"/>
            <w:vMerge/>
          </w:tcPr>
          <w:p w14:paraId="3AD8A758" w14:textId="77777777" w:rsidR="00957259" w:rsidRPr="00EE5187" w:rsidRDefault="00957259" w:rsidP="00E73202">
            <w:pPr>
              <w:ind w:left="1080"/>
              <w:jc w:val="both"/>
              <w:rPr>
                <w:noProof/>
                <w:color w:val="000000"/>
                <w:u w:val="single"/>
                <w:lang w:val="lt-LT"/>
              </w:rPr>
            </w:pPr>
          </w:p>
        </w:tc>
        <w:tc>
          <w:tcPr>
            <w:tcW w:w="708" w:type="dxa"/>
          </w:tcPr>
          <w:p w14:paraId="763DEA8A"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rFonts w:eastAsia="Calibri"/>
                <w:noProof/>
                <w:lang w:val="lt-LT"/>
              </w:rPr>
            </w:pPr>
          </w:p>
        </w:tc>
        <w:tc>
          <w:tcPr>
            <w:tcW w:w="5181" w:type="dxa"/>
            <w:gridSpan w:val="5"/>
          </w:tcPr>
          <w:p w14:paraId="0ABD5EE8" w14:textId="59DC5F39" w:rsidR="00957259" w:rsidRPr="00EE5187" w:rsidRDefault="00957259" w:rsidP="002B61B2">
            <w:pPr>
              <w:widowControl w:val="0"/>
              <w:spacing w:after="60" w:line="240" w:lineRule="auto"/>
              <w:ind w:left="31"/>
              <w:jc w:val="both"/>
              <w:rPr>
                <w:noProof/>
                <w:color w:val="000000"/>
                <w:u w:val="single"/>
                <w:lang w:val="lt-LT"/>
              </w:rPr>
            </w:pPr>
            <w:r w:rsidRPr="00EE5187">
              <w:rPr>
                <w:rFonts w:eastAsia="Calibri"/>
                <w:noProof/>
                <w:lang w:val="lt-LT"/>
              </w:rPr>
              <w:t xml:space="preserve">Payments under the contract are in euro. Where prices or costs are quoted in a foreign currency, they shall be converted into euro in accordance with the reference euro/foreign exchange </w:t>
            </w:r>
            <w:r w:rsidRPr="00EE5187">
              <w:rPr>
                <w:rFonts w:eastAsia="Calibri"/>
                <w:noProof/>
                <w:lang w:val="lt-LT"/>
              </w:rPr>
              <w:lastRenderedPageBreak/>
              <w:t>rate published by the European Central Bank, and in cases where no reference euro/foreign exchange rate is published by the European Central Bank, in accordance with the reference euro/foreign exchange rate determined and published by the Bank of Lithuania on the last day of the deadline for the submission of Tenders.</w:t>
            </w:r>
          </w:p>
        </w:tc>
      </w:tr>
      <w:tr w:rsidR="00957259" w:rsidRPr="00EE5187" w14:paraId="6B1C4BCD" w14:textId="50B6CE6F" w:rsidTr="003E151D">
        <w:tc>
          <w:tcPr>
            <w:tcW w:w="1699" w:type="dxa"/>
            <w:vMerge/>
            <w:tcMar>
              <w:top w:w="28" w:type="dxa"/>
              <w:bottom w:w="28" w:type="dxa"/>
            </w:tcMar>
          </w:tcPr>
          <w:p w14:paraId="5AE03C98" w14:textId="77777777" w:rsidR="00957259" w:rsidRPr="00EE5187" w:rsidRDefault="00957259" w:rsidP="00E73202">
            <w:pPr>
              <w:rPr>
                <w:noProof/>
                <w:lang w:val="lt-LT"/>
              </w:rPr>
            </w:pPr>
          </w:p>
        </w:tc>
        <w:tc>
          <w:tcPr>
            <w:tcW w:w="710" w:type="dxa"/>
          </w:tcPr>
          <w:p w14:paraId="432A337C" w14:textId="77777777" w:rsidR="00957259" w:rsidRPr="00EE5187" w:rsidRDefault="00957259" w:rsidP="00E73202">
            <w:pPr>
              <w:pStyle w:val="ListParagraph"/>
              <w:numPr>
                <w:ilvl w:val="1"/>
                <w:numId w:val="1"/>
              </w:numPr>
              <w:spacing w:after="60"/>
              <w:ind w:left="794" w:hanging="760"/>
              <w:contextualSpacing w:val="0"/>
              <w:jc w:val="both"/>
              <w:rPr>
                <w:rFonts w:eastAsia="Calibri"/>
                <w:noProof/>
                <w:lang w:val="lt-LT"/>
              </w:rPr>
            </w:pPr>
          </w:p>
        </w:tc>
        <w:tc>
          <w:tcPr>
            <w:tcW w:w="4780" w:type="dxa"/>
            <w:gridSpan w:val="5"/>
            <w:tcMar>
              <w:top w:w="28" w:type="dxa"/>
              <w:bottom w:w="28" w:type="dxa"/>
            </w:tcMar>
          </w:tcPr>
          <w:p w14:paraId="67816C15" w14:textId="37A8008F" w:rsidR="00957259" w:rsidRPr="00EE5187" w:rsidRDefault="00957259" w:rsidP="002B61B2">
            <w:pPr>
              <w:spacing w:after="60"/>
              <w:ind w:left="34"/>
              <w:jc w:val="both"/>
              <w:rPr>
                <w:noProof/>
                <w:lang w:val="lt-LT"/>
              </w:rPr>
            </w:pPr>
            <w:r w:rsidRPr="00EE5187">
              <w:rPr>
                <w:rFonts w:eastAsia="Calibri"/>
                <w:noProof/>
                <w:lang w:val="lt-LT"/>
              </w:rPr>
              <w:t xml:space="preserve">Visos kainos ar sąnaudos (ir jų sudėtinės dalys, įkainiai) Pasiūlymuose turi būti nurodomos </w:t>
            </w:r>
            <w:r w:rsidRPr="00EE5187">
              <w:rPr>
                <w:rFonts w:eastAsia="Calibri"/>
                <w:b/>
                <w:bCs/>
                <w:noProof/>
                <w:lang w:val="lt-LT"/>
              </w:rPr>
              <w:t>dviejų skaičių po kablelio tikslumu</w:t>
            </w:r>
            <w:r w:rsidRPr="00EE5187">
              <w:rPr>
                <w:rFonts w:eastAsia="Calibri"/>
                <w:noProof/>
                <w:lang w:val="lt-LT"/>
              </w:rPr>
              <w:t>, jeigu SPS ar prieduose nenustatyta kitaip.</w:t>
            </w:r>
          </w:p>
        </w:tc>
        <w:tc>
          <w:tcPr>
            <w:tcW w:w="283" w:type="dxa"/>
          </w:tcPr>
          <w:p w14:paraId="737E5720" w14:textId="77777777" w:rsidR="00957259" w:rsidRPr="00EE5187" w:rsidRDefault="00957259" w:rsidP="00E73202">
            <w:pPr>
              <w:ind w:left="1080"/>
              <w:jc w:val="both"/>
              <w:rPr>
                <w:noProof/>
                <w:color w:val="000000"/>
                <w:lang w:val="lt-LT"/>
              </w:rPr>
            </w:pPr>
          </w:p>
        </w:tc>
        <w:tc>
          <w:tcPr>
            <w:tcW w:w="1742" w:type="dxa"/>
            <w:vMerge/>
          </w:tcPr>
          <w:p w14:paraId="791EF9A2" w14:textId="77777777" w:rsidR="00957259" w:rsidRPr="00EE5187" w:rsidRDefault="00957259" w:rsidP="00E73202">
            <w:pPr>
              <w:ind w:left="1080"/>
              <w:jc w:val="both"/>
              <w:rPr>
                <w:noProof/>
                <w:color w:val="000000"/>
                <w:lang w:val="lt-LT"/>
              </w:rPr>
            </w:pPr>
          </w:p>
        </w:tc>
        <w:tc>
          <w:tcPr>
            <w:tcW w:w="708" w:type="dxa"/>
          </w:tcPr>
          <w:p w14:paraId="4E362689"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rFonts w:eastAsia="Calibri"/>
                <w:noProof/>
                <w:lang w:val="lt-LT"/>
              </w:rPr>
            </w:pPr>
          </w:p>
        </w:tc>
        <w:tc>
          <w:tcPr>
            <w:tcW w:w="5181" w:type="dxa"/>
            <w:gridSpan w:val="5"/>
          </w:tcPr>
          <w:p w14:paraId="101A6A25" w14:textId="6E9E692F" w:rsidR="00957259" w:rsidRPr="00EE5187" w:rsidRDefault="00957259" w:rsidP="002B61B2">
            <w:pPr>
              <w:widowControl w:val="0"/>
              <w:spacing w:after="60" w:line="240" w:lineRule="auto"/>
              <w:ind w:left="31"/>
              <w:jc w:val="both"/>
              <w:rPr>
                <w:noProof/>
                <w:color w:val="000000"/>
                <w:u w:val="single"/>
                <w:lang w:val="lt-LT"/>
              </w:rPr>
            </w:pPr>
            <w:r w:rsidRPr="00EE5187">
              <w:rPr>
                <w:rFonts w:eastAsia="Calibri"/>
                <w:noProof/>
                <w:lang w:val="lt-LT"/>
              </w:rPr>
              <w:t xml:space="preserve">All prices or costs (and their components, rates) must be quoted in the Tenders to </w:t>
            </w:r>
            <w:r w:rsidRPr="00EE5187">
              <w:rPr>
                <w:rFonts w:eastAsia="Calibri"/>
                <w:b/>
                <w:bCs/>
                <w:noProof/>
                <w:lang w:val="lt-LT"/>
              </w:rPr>
              <w:t>two decimal places</w:t>
            </w:r>
            <w:r w:rsidRPr="00EE5187">
              <w:rPr>
                <w:rFonts w:eastAsia="Calibri"/>
                <w:noProof/>
                <w:lang w:val="lt-LT"/>
              </w:rPr>
              <w:t>, unless otherwise specified in the SPC or the annexes thereto.</w:t>
            </w:r>
          </w:p>
        </w:tc>
      </w:tr>
      <w:tr w:rsidR="00957259" w:rsidRPr="00EE5187" w14:paraId="32FBCD89" w14:textId="6013F1D5" w:rsidTr="003E151D">
        <w:tc>
          <w:tcPr>
            <w:tcW w:w="1699" w:type="dxa"/>
            <w:tcMar>
              <w:top w:w="28" w:type="dxa"/>
              <w:bottom w:w="28" w:type="dxa"/>
            </w:tcMar>
          </w:tcPr>
          <w:p w14:paraId="221A24AF" w14:textId="77777777" w:rsidR="00957259" w:rsidRPr="00EE5187" w:rsidRDefault="00957259" w:rsidP="00C006A2">
            <w:pPr>
              <w:rPr>
                <w:noProof/>
                <w:lang w:val="lt-LT"/>
              </w:rPr>
            </w:pPr>
          </w:p>
        </w:tc>
        <w:tc>
          <w:tcPr>
            <w:tcW w:w="710" w:type="dxa"/>
          </w:tcPr>
          <w:p w14:paraId="42B7339D" w14:textId="77777777" w:rsidR="00957259" w:rsidRPr="00EE5187" w:rsidRDefault="00957259" w:rsidP="00C006A2">
            <w:pPr>
              <w:rPr>
                <w:noProof/>
                <w:lang w:val="lt-LT"/>
              </w:rPr>
            </w:pPr>
          </w:p>
        </w:tc>
        <w:tc>
          <w:tcPr>
            <w:tcW w:w="4780" w:type="dxa"/>
            <w:gridSpan w:val="5"/>
            <w:tcMar>
              <w:top w:w="28" w:type="dxa"/>
              <w:bottom w:w="28" w:type="dxa"/>
            </w:tcMar>
          </w:tcPr>
          <w:p w14:paraId="5FFE1F18" w14:textId="53CB8B98" w:rsidR="00957259" w:rsidRPr="00EE5187" w:rsidRDefault="00957259" w:rsidP="00C006A2">
            <w:pPr>
              <w:rPr>
                <w:noProof/>
                <w:lang w:val="lt-LT"/>
              </w:rPr>
            </w:pPr>
          </w:p>
        </w:tc>
        <w:tc>
          <w:tcPr>
            <w:tcW w:w="283" w:type="dxa"/>
          </w:tcPr>
          <w:p w14:paraId="6F3FED96" w14:textId="77777777" w:rsidR="00957259" w:rsidRPr="00EE5187" w:rsidRDefault="00957259" w:rsidP="00C006A2">
            <w:pPr>
              <w:ind w:left="360"/>
              <w:rPr>
                <w:noProof/>
                <w:lang w:val="lt-LT"/>
              </w:rPr>
            </w:pPr>
          </w:p>
        </w:tc>
        <w:tc>
          <w:tcPr>
            <w:tcW w:w="1742" w:type="dxa"/>
          </w:tcPr>
          <w:p w14:paraId="6EC506F9" w14:textId="77777777" w:rsidR="00957259" w:rsidRPr="00EE5187" w:rsidRDefault="00957259" w:rsidP="00C006A2">
            <w:pPr>
              <w:ind w:left="360"/>
              <w:rPr>
                <w:noProof/>
                <w:lang w:val="lt-LT"/>
              </w:rPr>
            </w:pPr>
          </w:p>
        </w:tc>
        <w:tc>
          <w:tcPr>
            <w:tcW w:w="708" w:type="dxa"/>
          </w:tcPr>
          <w:p w14:paraId="41FD3BE5" w14:textId="77777777" w:rsidR="00957259" w:rsidRPr="00EE5187" w:rsidRDefault="00957259" w:rsidP="00C006A2">
            <w:pPr>
              <w:ind w:left="360"/>
              <w:rPr>
                <w:noProof/>
                <w:lang w:val="lt-LT"/>
              </w:rPr>
            </w:pPr>
          </w:p>
        </w:tc>
        <w:tc>
          <w:tcPr>
            <w:tcW w:w="5181" w:type="dxa"/>
            <w:gridSpan w:val="5"/>
          </w:tcPr>
          <w:p w14:paraId="78317355" w14:textId="12FE5485" w:rsidR="00957259" w:rsidRPr="00EE5187" w:rsidRDefault="00957259" w:rsidP="00C006A2">
            <w:pPr>
              <w:ind w:left="360"/>
              <w:rPr>
                <w:noProof/>
                <w:lang w:val="lt-LT"/>
              </w:rPr>
            </w:pPr>
          </w:p>
        </w:tc>
      </w:tr>
      <w:tr w:rsidR="000F42FA" w:rsidRPr="00EE5187" w14:paraId="0F309F46" w14:textId="4D4A1051" w:rsidTr="003E151D">
        <w:tc>
          <w:tcPr>
            <w:tcW w:w="1699" w:type="dxa"/>
            <w:vMerge w:val="restart"/>
            <w:tcMar>
              <w:top w:w="28" w:type="dxa"/>
              <w:bottom w:w="28" w:type="dxa"/>
            </w:tcMar>
          </w:tcPr>
          <w:p w14:paraId="421EA946" w14:textId="5BB3EB5D" w:rsidR="000F42FA" w:rsidRPr="00EE5187" w:rsidRDefault="000F42FA" w:rsidP="007C43A3">
            <w:pPr>
              <w:pStyle w:val="ListParagraph"/>
              <w:numPr>
                <w:ilvl w:val="0"/>
                <w:numId w:val="1"/>
              </w:numPr>
              <w:ind w:left="316" w:hanging="284"/>
              <w:rPr>
                <w:b/>
                <w:bCs/>
                <w:noProof/>
                <w:lang w:val="lt-LT"/>
              </w:rPr>
            </w:pPr>
            <w:r w:rsidRPr="00EE5187">
              <w:rPr>
                <w:b/>
                <w:bCs/>
                <w:noProof/>
                <w:lang w:val="lt-LT"/>
              </w:rPr>
              <w:t>Pasiūlymo galiojimas ir užtikrinimas</w:t>
            </w:r>
          </w:p>
        </w:tc>
        <w:tc>
          <w:tcPr>
            <w:tcW w:w="710" w:type="dxa"/>
          </w:tcPr>
          <w:p w14:paraId="79171740" w14:textId="77777777" w:rsidR="000F42FA" w:rsidRPr="00EE5187" w:rsidRDefault="000F42FA" w:rsidP="000B0CE5">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D500979" w14:textId="31F758D1" w:rsidR="000F42FA" w:rsidRPr="00EE5187" w:rsidRDefault="000F42FA" w:rsidP="002B61B2">
            <w:pPr>
              <w:spacing w:after="60"/>
              <w:ind w:left="34"/>
              <w:jc w:val="both"/>
              <w:rPr>
                <w:noProof/>
                <w:lang w:val="lt-LT"/>
              </w:rPr>
            </w:pPr>
            <w:r w:rsidRPr="00EE5187">
              <w:rPr>
                <w:noProof/>
                <w:lang w:val="lt-LT"/>
              </w:rPr>
              <w:t xml:space="preserve">Pasiūlymas </w:t>
            </w:r>
            <w:r w:rsidRPr="00EE5187">
              <w:rPr>
                <w:b/>
                <w:bCs/>
                <w:noProof/>
                <w:lang w:val="lt-LT"/>
              </w:rPr>
              <w:t>galioja 5 mėnesius nuo Pirminių pasiūlymų</w:t>
            </w:r>
            <w:r w:rsidRPr="00EE5187">
              <w:rPr>
                <w:noProof/>
                <w:lang w:val="lt-LT"/>
              </w:rPr>
              <w:t xml:space="preserve"> pateikimo termino pabaigos.</w:t>
            </w:r>
          </w:p>
          <w:p w14:paraId="2D50C8B5" w14:textId="628847C3" w:rsidR="000F42FA" w:rsidRPr="00EE5187" w:rsidRDefault="000F42FA" w:rsidP="002B61B2">
            <w:pPr>
              <w:spacing w:after="60"/>
              <w:jc w:val="both"/>
              <w:rPr>
                <w:noProof/>
                <w:lang w:val="lt-LT"/>
              </w:rPr>
            </w:pPr>
            <w:r w:rsidRPr="00EE5187">
              <w:rPr>
                <w:noProof/>
                <w:lang w:val="lt-LT"/>
              </w:rPr>
              <w:t xml:space="preserve">Pasiūlymas </w:t>
            </w:r>
            <w:r w:rsidRPr="00EE5187">
              <w:rPr>
                <w:b/>
                <w:bCs/>
                <w:noProof/>
                <w:lang w:val="lt-LT"/>
              </w:rPr>
              <w:t>galioja 5 mėnesius nuo Galutinių pasiūlymų</w:t>
            </w:r>
            <w:r w:rsidRPr="00EE5187">
              <w:rPr>
                <w:noProof/>
                <w:lang w:val="lt-LT"/>
              </w:rPr>
              <w:t xml:space="preserve"> pateikimo termino pabaigos.</w:t>
            </w:r>
          </w:p>
        </w:tc>
        <w:tc>
          <w:tcPr>
            <w:tcW w:w="283" w:type="dxa"/>
          </w:tcPr>
          <w:p w14:paraId="1B106E29" w14:textId="77777777" w:rsidR="000F42FA" w:rsidRPr="00EE5187" w:rsidRDefault="000F42FA" w:rsidP="00C006A2">
            <w:pPr>
              <w:spacing w:after="60"/>
              <w:ind w:left="1080"/>
              <w:jc w:val="both"/>
              <w:rPr>
                <w:noProof/>
                <w:lang w:val="lt-LT"/>
              </w:rPr>
            </w:pPr>
          </w:p>
        </w:tc>
        <w:tc>
          <w:tcPr>
            <w:tcW w:w="1742" w:type="dxa"/>
            <w:vMerge w:val="restart"/>
          </w:tcPr>
          <w:p w14:paraId="0EE3C8C9" w14:textId="7856A684" w:rsidR="000F42FA" w:rsidRPr="00EE5187" w:rsidRDefault="000F42FA" w:rsidP="007C43A3">
            <w:pPr>
              <w:pStyle w:val="ListParagraph"/>
              <w:numPr>
                <w:ilvl w:val="0"/>
                <w:numId w:val="4"/>
              </w:numPr>
              <w:spacing w:line="240" w:lineRule="auto"/>
              <w:ind w:right="38"/>
              <w:contextualSpacing w:val="0"/>
              <w:rPr>
                <w:b/>
                <w:bCs/>
                <w:noProof/>
                <w:lang w:val="lt-LT"/>
              </w:rPr>
            </w:pPr>
            <w:r w:rsidRPr="00EE5187">
              <w:rPr>
                <w:b/>
                <w:bCs/>
                <w:noProof/>
                <w:lang w:val="lt-LT"/>
              </w:rPr>
              <w:t>Validity and security of the Tender</w:t>
            </w:r>
          </w:p>
        </w:tc>
        <w:tc>
          <w:tcPr>
            <w:tcW w:w="708" w:type="dxa"/>
          </w:tcPr>
          <w:p w14:paraId="246D0449" w14:textId="77777777" w:rsidR="000F42FA" w:rsidRPr="00EE5187" w:rsidRDefault="000F42FA"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0869F885" w14:textId="5CE6FC61" w:rsidR="000F42FA" w:rsidRPr="00EE5187" w:rsidRDefault="000F42FA" w:rsidP="002B61B2">
            <w:pPr>
              <w:widowControl w:val="0"/>
              <w:spacing w:after="60" w:line="240" w:lineRule="auto"/>
              <w:ind w:left="31"/>
              <w:jc w:val="both"/>
              <w:rPr>
                <w:noProof/>
                <w:lang w:val="lt-LT"/>
              </w:rPr>
            </w:pPr>
            <w:r w:rsidRPr="00EE5187">
              <w:rPr>
                <w:noProof/>
                <w:lang w:val="lt-LT"/>
              </w:rPr>
              <w:t xml:space="preserve">The Tender shall be </w:t>
            </w:r>
            <w:r w:rsidRPr="00EE5187">
              <w:rPr>
                <w:b/>
                <w:bCs/>
                <w:noProof/>
                <w:lang w:val="lt-LT"/>
              </w:rPr>
              <w:t>valid for 5 months</w:t>
            </w:r>
            <w:r w:rsidRPr="00EE5187">
              <w:rPr>
                <w:noProof/>
                <w:lang w:val="lt-LT"/>
              </w:rPr>
              <w:t xml:space="preserve"> from the expiry of the deadline for the submission of </w:t>
            </w:r>
            <w:r w:rsidRPr="00EE5187">
              <w:rPr>
                <w:b/>
                <w:bCs/>
                <w:noProof/>
                <w:lang w:val="lt-LT"/>
              </w:rPr>
              <w:t>Initial Tender</w:t>
            </w:r>
            <w:r w:rsidRPr="00EE5187">
              <w:rPr>
                <w:noProof/>
                <w:lang w:val="lt-LT"/>
              </w:rPr>
              <w:t>s.</w:t>
            </w:r>
          </w:p>
          <w:p w14:paraId="2D60CFAA" w14:textId="6E86EA1C" w:rsidR="000F42FA" w:rsidRPr="00EE5187" w:rsidRDefault="000F42FA" w:rsidP="002B61B2">
            <w:pPr>
              <w:widowControl w:val="0"/>
              <w:spacing w:after="60" w:line="240" w:lineRule="auto"/>
              <w:jc w:val="both"/>
              <w:rPr>
                <w:noProof/>
                <w:lang w:val="lt-LT"/>
              </w:rPr>
            </w:pPr>
            <w:r w:rsidRPr="00EE5187">
              <w:rPr>
                <w:noProof/>
                <w:lang w:val="lt-LT"/>
              </w:rPr>
              <w:t xml:space="preserve">The Tender shall be </w:t>
            </w:r>
            <w:r w:rsidRPr="00EE5187">
              <w:rPr>
                <w:b/>
                <w:bCs/>
                <w:noProof/>
                <w:lang w:val="lt-LT"/>
              </w:rPr>
              <w:t>valid for 5 months</w:t>
            </w:r>
            <w:r w:rsidRPr="00EE5187">
              <w:rPr>
                <w:noProof/>
                <w:lang w:val="lt-LT"/>
              </w:rPr>
              <w:t xml:space="preserve"> from the expiry of the deadline for the submission of </w:t>
            </w:r>
            <w:r w:rsidRPr="00EE5187">
              <w:rPr>
                <w:b/>
                <w:bCs/>
                <w:noProof/>
                <w:lang w:val="lt-LT"/>
              </w:rPr>
              <w:t>Final Tender</w:t>
            </w:r>
            <w:r w:rsidRPr="00EE5187">
              <w:rPr>
                <w:noProof/>
                <w:lang w:val="lt-LT"/>
              </w:rPr>
              <w:t>s.</w:t>
            </w:r>
          </w:p>
        </w:tc>
      </w:tr>
      <w:tr w:rsidR="000F42FA" w:rsidRPr="00EE5187" w14:paraId="32694FA2" w14:textId="77777777" w:rsidTr="003E151D">
        <w:tc>
          <w:tcPr>
            <w:tcW w:w="1699" w:type="dxa"/>
            <w:vMerge/>
            <w:tcMar>
              <w:top w:w="28" w:type="dxa"/>
              <w:bottom w:w="28" w:type="dxa"/>
            </w:tcMar>
          </w:tcPr>
          <w:p w14:paraId="280DD082" w14:textId="77777777" w:rsidR="000F42FA" w:rsidRPr="00EE5187" w:rsidRDefault="000F42FA" w:rsidP="00A74F71">
            <w:pPr>
              <w:pStyle w:val="ListParagraph"/>
              <w:ind w:left="316" w:right="169"/>
              <w:rPr>
                <w:b/>
                <w:bCs/>
                <w:noProof/>
                <w:lang w:val="lt-LT"/>
              </w:rPr>
            </w:pPr>
          </w:p>
        </w:tc>
        <w:tc>
          <w:tcPr>
            <w:tcW w:w="710" w:type="dxa"/>
          </w:tcPr>
          <w:p w14:paraId="217648FC" w14:textId="77777777" w:rsidR="000F42FA" w:rsidRPr="00EE5187" w:rsidRDefault="000F42FA" w:rsidP="00A74F71">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479ECD0" w14:textId="4B589C70" w:rsidR="000F42FA" w:rsidRPr="00EE5187" w:rsidRDefault="000F42FA" w:rsidP="002B61B2">
            <w:pPr>
              <w:spacing w:after="60"/>
              <w:ind w:left="34"/>
              <w:jc w:val="both"/>
              <w:rPr>
                <w:noProof/>
                <w:lang w:val="lt-LT"/>
              </w:rPr>
            </w:pPr>
            <w:r w:rsidRPr="00EE5187">
              <w:rPr>
                <w:noProof/>
                <w:lang w:val="lt-LT"/>
              </w:rPr>
              <w:t xml:space="preserve">Jeigu SPS numatyta, jog Pasiūlymas turės būti užtikrinamas banko garantija ar draudimo bendrovės arba kredito unijos laidavimo draudimo raštu, tiekėjas kartu su Galutiniu pasiūlymu CVP IS priemonėmis privalo pateikti reikalaujamą Pasiūlymo galiojimo užtikrinimą, išduotą KC vardu. </w:t>
            </w:r>
          </w:p>
          <w:p w14:paraId="7E32F98F" w14:textId="77777777" w:rsidR="000F42FA" w:rsidRPr="00EE5187" w:rsidRDefault="000F42FA" w:rsidP="007A59F7">
            <w:pPr>
              <w:pStyle w:val="ListParagraph"/>
              <w:spacing w:after="60"/>
              <w:ind w:left="794"/>
              <w:contextualSpacing w:val="0"/>
              <w:jc w:val="both"/>
              <w:rPr>
                <w:noProof/>
                <w:lang w:val="lt-LT"/>
              </w:rPr>
            </w:pPr>
          </w:p>
          <w:p w14:paraId="3504C3F3" w14:textId="1229E866" w:rsidR="000F42FA" w:rsidRPr="00EE5187" w:rsidRDefault="000F42FA" w:rsidP="00DD2C4E">
            <w:pPr>
              <w:spacing w:after="120"/>
              <w:jc w:val="both"/>
              <w:rPr>
                <w:noProof/>
                <w:lang w:val="lt-LT"/>
              </w:rPr>
            </w:pPr>
            <w:r w:rsidRPr="00EE5187">
              <w:rPr>
                <w:noProof/>
                <w:lang w:val="lt-LT"/>
              </w:rPr>
              <w:t>Jeigu tiekėjas nepateikia Galutinio pasiūlymo, laikoma, kad paskutinis jo pateiktas pasiūlymas yra Galutinis (išskyrus jei pagal 37.1.2. sąlygas tiekėjo paskutinis pateiktas Pasiūlymas negali būti laikomas Galutiniu) ir galioja 5 mėnesius nuo Galutinių pasiūlymų pateikimo termino pabaigos. Tiekėjas privalo CVP IS priemonėmis pateikti Pasiūlymo galiojimo užtikrinimą, išduotą KC vardu.</w:t>
            </w:r>
          </w:p>
        </w:tc>
        <w:tc>
          <w:tcPr>
            <w:tcW w:w="283" w:type="dxa"/>
          </w:tcPr>
          <w:p w14:paraId="12DE0803" w14:textId="77777777" w:rsidR="000F42FA" w:rsidRPr="00EE5187" w:rsidRDefault="000F42FA" w:rsidP="00C006A2">
            <w:pPr>
              <w:spacing w:after="60"/>
              <w:ind w:left="1080"/>
              <w:jc w:val="both"/>
              <w:rPr>
                <w:noProof/>
                <w:lang w:val="lt-LT"/>
              </w:rPr>
            </w:pPr>
          </w:p>
        </w:tc>
        <w:tc>
          <w:tcPr>
            <w:tcW w:w="1742" w:type="dxa"/>
            <w:vMerge/>
          </w:tcPr>
          <w:p w14:paraId="6AE6208C" w14:textId="77777777" w:rsidR="000F42FA" w:rsidRPr="00EE5187" w:rsidRDefault="000F42FA" w:rsidP="00682B58">
            <w:pPr>
              <w:pStyle w:val="ListParagraph"/>
              <w:spacing w:line="240" w:lineRule="auto"/>
              <w:ind w:left="360" w:right="316"/>
              <w:contextualSpacing w:val="0"/>
              <w:rPr>
                <w:b/>
                <w:bCs/>
                <w:noProof/>
                <w:lang w:val="lt-LT"/>
              </w:rPr>
            </w:pPr>
          </w:p>
        </w:tc>
        <w:tc>
          <w:tcPr>
            <w:tcW w:w="708" w:type="dxa"/>
          </w:tcPr>
          <w:p w14:paraId="51C29F73" w14:textId="77777777" w:rsidR="000F42FA" w:rsidRPr="00EE5187" w:rsidRDefault="000F42FA"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4274349B" w14:textId="49EE3060" w:rsidR="000F42FA" w:rsidRPr="00EE5187" w:rsidRDefault="000F42FA" w:rsidP="002B61B2">
            <w:pPr>
              <w:widowControl w:val="0"/>
              <w:spacing w:after="60" w:line="240" w:lineRule="auto"/>
              <w:ind w:left="31"/>
              <w:jc w:val="both"/>
              <w:rPr>
                <w:noProof/>
                <w:color w:val="000000"/>
                <w:lang w:val="lt-LT"/>
              </w:rPr>
            </w:pPr>
            <w:r w:rsidRPr="00EE5187">
              <w:rPr>
                <w:noProof/>
                <w:color w:val="000000"/>
                <w:lang w:val="lt-LT"/>
              </w:rPr>
              <w:t xml:space="preserve">If the SPC provide that the Tender shall be secured by a bank guarantee or a surety bond issued by an insurance company or credit union, the supplier shall submit with the Final Tender, by means of the CVP IS, the required Tender validity security issued in the name of the KC. </w:t>
            </w:r>
          </w:p>
          <w:p w14:paraId="155F2023" w14:textId="77777777" w:rsidR="000F42FA" w:rsidRPr="00EE5187" w:rsidRDefault="000F42FA" w:rsidP="002C599A">
            <w:pPr>
              <w:pStyle w:val="ListParagraph"/>
              <w:widowControl w:val="0"/>
              <w:spacing w:after="60" w:line="240" w:lineRule="auto"/>
              <w:ind w:left="792"/>
              <w:contextualSpacing w:val="0"/>
              <w:jc w:val="both"/>
              <w:rPr>
                <w:noProof/>
                <w:color w:val="000000"/>
                <w:lang w:val="lt-LT"/>
              </w:rPr>
            </w:pPr>
          </w:p>
          <w:p w14:paraId="0AD88F29" w14:textId="77777777" w:rsidR="00DD2C4E" w:rsidRPr="00EE5187" w:rsidRDefault="00DD2C4E" w:rsidP="002C599A">
            <w:pPr>
              <w:pStyle w:val="ListParagraph"/>
              <w:widowControl w:val="0"/>
              <w:spacing w:after="60" w:line="240" w:lineRule="auto"/>
              <w:ind w:left="792"/>
              <w:contextualSpacing w:val="0"/>
              <w:jc w:val="both"/>
              <w:rPr>
                <w:noProof/>
                <w:color w:val="000000"/>
                <w:lang w:val="lt-LT"/>
              </w:rPr>
            </w:pPr>
          </w:p>
          <w:p w14:paraId="197B8350" w14:textId="73D2BDD7" w:rsidR="000F42FA" w:rsidRPr="00EE5187" w:rsidRDefault="000F42FA" w:rsidP="00DD2C4E">
            <w:pPr>
              <w:widowControl w:val="0"/>
              <w:spacing w:after="120" w:line="240" w:lineRule="auto"/>
              <w:jc w:val="both"/>
              <w:rPr>
                <w:noProof/>
                <w:color w:val="000000"/>
                <w:lang w:val="lt-LT"/>
              </w:rPr>
            </w:pPr>
            <w:r w:rsidRPr="00EE5187">
              <w:rPr>
                <w:noProof/>
                <w:lang w:val="lt-LT"/>
              </w:rPr>
              <w:t>If the supplier does not submit a Final Tender, the last Tender submitted by the supplier shall be deemed to be the Final Tender (unless the supplier's last submitted Tender cannot be considered as the Final Tender in accordance with the conditions of Clause 37.1.2.), and shall be valid for a period of 5 months from the expiry of the deadline for submission of the Final Tenders. The Supplier must provide, by means of the CVP IS, a Tender validity security issued in the name of the KC.</w:t>
            </w:r>
          </w:p>
        </w:tc>
      </w:tr>
      <w:tr w:rsidR="000F42FA" w:rsidRPr="00EE5187" w14:paraId="6F688EDB" w14:textId="77777777" w:rsidTr="003E151D">
        <w:tc>
          <w:tcPr>
            <w:tcW w:w="1699" w:type="dxa"/>
            <w:vMerge/>
            <w:tcMar>
              <w:top w:w="28" w:type="dxa"/>
              <w:bottom w:w="28" w:type="dxa"/>
            </w:tcMar>
          </w:tcPr>
          <w:p w14:paraId="31AE3568" w14:textId="77777777" w:rsidR="000F42FA" w:rsidRPr="00EE5187" w:rsidRDefault="000F42FA" w:rsidP="00B3093B">
            <w:pPr>
              <w:pStyle w:val="ListParagraph"/>
              <w:ind w:left="316" w:right="169"/>
              <w:rPr>
                <w:b/>
                <w:bCs/>
                <w:noProof/>
                <w:lang w:val="lt-LT"/>
              </w:rPr>
            </w:pPr>
          </w:p>
        </w:tc>
        <w:tc>
          <w:tcPr>
            <w:tcW w:w="710" w:type="dxa"/>
          </w:tcPr>
          <w:p w14:paraId="5D647A9B" w14:textId="77777777" w:rsidR="000F42FA" w:rsidRPr="00EE5187" w:rsidRDefault="000F42FA" w:rsidP="00B3093B">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343956D" w14:textId="040C0D3C" w:rsidR="000F42FA" w:rsidRPr="00EE5187" w:rsidRDefault="000F42FA" w:rsidP="0052090A">
            <w:pPr>
              <w:spacing w:after="60"/>
              <w:ind w:left="34"/>
              <w:jc w:val="both"/>
              <w:rPr>
                <w:noProof/>
                <w:lang w:val="lt-LT"/>
              </w:rPr>
            </w:pPr>
            <w:r w:rsidRPr="00EE5187">
              <w:rPr>
                <w:noProof/>
                <w:lang w:val="lt-LT"/>
              </w:rPr>
              <w:t xml:space="preserve">Banko garantija ar draudimo bendrovės arba kredito unijos laidavimo draudimo raštas </w:t>
            </w:r>
            <w:r w:rsidRPr="00EE5187">
              <w:rPr>
                <w:noProof/>
                <w:color w:val="000000"/>
                <w:lang w:val="lt-LT"/>
              </w:rPr>
              <w:t xml:space="preserve">turi būti pateiktas lietuvių arba anglų kalba arba </w:t>
            </w:r>
            <w:r w:rsidRPr="00EE5187">
              <w:rPr>
                <w:noProof/>
                <w:lang w:val="lt-LT"/>
              </w:rPr>
              <w:t>vertėjo</w:t>
            </w:r>
            <w:r w:rsidRPr="00EE5187">
              <w:rPr>
                <w:noProof/>
                <w:color w:val="000000"/>
                <w:lang w:val="lt-LT"/>
              </w:rPr>
              <w:t xml:space="preserve"> patvirtintu vertimu į lietuvių arba anglų kalbą.</w:t>
            </w:r>
          </w:p>
        </w:tc>
        <w:tc>
          <w:tcPr>
            <w:tcW w:w="283" w:type="dxa"/>
          </w:tcPr>
          <w:p w14:paraId="52C82461" w14:textId="77777777" w:rsidR="000F42FA" w:rsidRPr="00EE5187" w:rsidRDefault="000F42FA" w:rsidP="00B3093B">
            <w:pPr>
              <w:spacing w:after="60"/>
              <w:ind w:left="1080"/>
              <w:jc w:val="both"/>
              <w:rPr>
                <w:noProof/>
                <w:lang w:val="lt-LT"/>
              </w:rPr>
            </w:pPr>
          </w:p>
        </w:tc>
        <w:tc>
          <w:tcPr>
            <w:tcW w:w="1742" w:type="dxa"/>
            <w:vMerge/>
          </w:tcPr>
          <w:p w14:paraId="63287667" w14:textId="77777777" w:rsidR="000F42FA" w:rsidRPr="00EE5187" w:rsidRDefault="000F42FA" w:rsidP="00B3093B">
            <w:pPr>
              <w:pStyle w:val="ListParagraph"/>
              <w:spacing w:line="240" w:lineRule="auto"/>
              <w:ind w:left="360" w:right="316"/>
              <w:contextualSpacing w:val="0"/>
              <w:rPr>
                <w:b/>
                <w:bCs/>
                <w:noProof/>
                <w:lang w:val="lt-LT"/>
              </w:rPr>
            </w:pPr>
          </w:p>
        </w:tc>
        <w:tc>
          <w:tcPr>
            <w:tcW w:w="708" w:type="dxa"/>
          </w:tcPr>
          <w:p w14:paraId="38EC08DD" w14:textId="77777777" w:rsidR="000F42FA" w:rsidRPr="00EE5187" w:rsidRDefault="000F42FA"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2253441B" w14:textId="2CFB1F49" w:rsidR="000F42FA" w:rsidRPr="00EE5187" w:rsidRDefault="000F42FA" w:rsidP="0052090A">
            <w:pPr>
              <w:widowControl w:val="0"/>
              <w:spacing w:after="60" w:line="240" w:lineRule="auto"/>
              <w:ind w:left="31"/>
              <w:jc w:val="both"/>
              <w:rPr>
                <w:noProof/>
                <w:color w:val="000000"/>
                <w:lang w:val="lt-LT"/>
              </w:rPr>
            </w:pPr>
            <w:r w:rsidRPr="00EE5187">
              <w:rPr>
                <w:noProof/>
                <w:lang w:val="lt-LT"/>
              </w:rPr>
              <w:t xml:space="preserve">A bank guarantee or a surety bond from an insurance company or credit union </w:t>
            </w:r>
            <w:r w:rsidRPr="00EE5187">
              <w:rPr>
                <w:noProof/>
                <w:color w:val="000000"/>
                <w:lang w:val="lt-LT"/>
              </w:rPr>
              <w:t xml:space="preserve">must be in English or Lithuanian; or </w:t>
            </w:r>
            <w:r w:rsidRPr="00EE5187">
              <w:rPr>
                <w:noProof/>
                <w:lang w:val="lt-LT"/>
              </w:rPr>
              <w:t xml:space="preserve">with a </w:t>
            </w:r>
            <w:r w:rsidRPr="00EE5187">
              <w:rPr>
                <w:noProof/>
                <w:color w:val="000000"/>
                <w:lang w:val="lt-LT"/>
              </w:rPr>
              <w:t>translation into Lithuanian or English, certified by the translator.</w:t>
            </w:r>
          </w:p>
        </w:tc>
      </w:tr>
      <w:tr w:rsidR="000F42FA" w:rsidRPr="00EE5187" w14:paraId="76B481F3" w14:textId="77777777" w:rsidTr="003E151D">
        <w:tc>
          <w:tcPr>
            <w:tcW w:w="1699" w:type="dxa"/>
            <w:vMerge/>
            <w:tcMar>
              <w:top w:w="28" w:type="dxa"/>
              <w:bottom w:w="28" w:type="dxa"/>
            </w:tcMar>
          </w:tcPr>
          <w:p w14:paraId="193D599A" w14:textId="77777777" w:rsidR="000F42FA" w:rsidRPr="00EE5187" w:rsidRDefault="000F42FA" w:rsidP="00B3093B">
            <w:pPr>
              <w:pStyle w:val="ListParagraph"/>
              <w:ind w:left="316" w:right="169"/>
              <w:rPr>
                <w:b/>
                <w:bCs/>
                <w:noProof/>
                <w:lang w:val="lt-LT"/>
              </w:rPr>
            </w:pPr>
          </w:p>
        </w:tc>
        <w:tc>
          <w:tcPr>
            <w:tcW w:w="710" w:type="dxa"/>
          </w:tcPr>
          <w:p w14:paraId="66CB8228" w14:textId="77777777" w:rsidR="000F42FA" w:rsidRPr="00EE5187" w:rsidRDefault="000F42FA" w:rsidP="00B3093B">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1A32E1A" w14:textId="4AD84B3F" w:rsidR="000F42FA" w:rsidRPr="00EE5187" w:rsidRDefault="000F42FA" w:rsidP="0052090A">
            <w:pPr>
              <w:spacing w:after="60"/>
              <w:ind w:left="34"/>
              <w:jc w:val="both"/>
              <w:rPr>
                <w:noProof/>
                <w:lang w:val="lt-LT"/>
              </w:rPr>
            </w:pPr>
            <w:r w:rsidRPr="00EE5187">
              <w:rPr>
                <w:noProof/>
                <w:lang w:val="lt-LT"/>
              </w:rPr>
              <w:t>Pasiūlymo galiojimo užtikrinimo būdas ir dydis numatytas SPS.</w:t>
            </w:r>
          </w:p>
        </w:tc>
        <w:tc>
          <w:tcPr>
            <w:tcW w:w="283" w:type="dxa"/>
          </w:tcPr>
          <w:p w14:paraId="4C2C8E63" w14:textId="77777777" w:rsidR="000F42FA" w:rsidRPr="00EE5187" w:rsidRDefault="000F42FA" w:rsidP="00B3093B">
            <w:pPr>
              <w:spacing w:after="60"/>
              <w:ind w:left="1080"/>
              <w:jc w:val="both"/>
              <w:rPr>
                <w:noProof/>
                <w:lang w:val="lt-LT"/>
              </w:rPr>
            </w:pPr>
          </w:p>
        </w:tc>
        <w:tc>
          <w:tcPr>
            <w:tcW w:w="1742" w:type="dxa"/>
            <w:vMerge/>
          </w:tcPr>
          <w:p w14:paraId="645F37DE" w14:textId="77777777" w:rsidR="000F42FA" w:rsidRPr="00EE5187" w:rsidRDefault="000F42FA" w:rsidP="00B3093B">
            <w:pPr>
              <w:pStyle w:val="ListParagraph"/>
              <w:spacing w:line="240" w:lineRule="auto"/>
              <w:ind w:left="360" w:right="316"/>
              <w:contextualSpacing w:val="0"/>
              <w:rPr>
                <w:b/>
                <w:bCs/>
                <w:noProof/>
                <w:lang w:val="lt-LT"/>
              </w:rPr>
            </w:pPr>
          </w:p>
        </w:tc>
        <w:tc>
          <w:tcPr>
            <w:tcW w:w="708" w:type="dxa"/>
          </w:tcPr>
          <w:p w14:paraId="7E38C0AA" w14:textId="77777777" w:rsidR="000F42FA" w:rsidRPr="00EE5187" w:rsidRDefault="000F42FA"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33EF1990" w14:textId="6A2A923B" w:rsidR="000F42FA" w:rsidRPr="00EE5187" w:rsidRDefault="000F42FA" w:rsidP="0052090A">
            <w:pPr>
              <w:widowControl w:val="0"/>
              <w:spacing w:after="60" w:line="240" w:lineRule="auto"/>
              <w:ind w:left="31"/>
              <w:jc w:val="both"/>
              <w:rPr>
                <w:noProof/>
                <w:color w:val="000000"/>
                <w:lang w:val="lt-LT"/>
              </w:rPr>
            </w:pPr>
            <w:r w:rsidRPr="00EE5187">
              <w:rPr>
                <w:noProof/>
                <w:lang w:val="lt-LT"/>
              </w:rPr>
              <w:t>The method and amount of the Tender validity security shall be as set out in the SPC.</w:t>
            </w:r>
          </w:p>
        </w:tc>
      </w:tr>
      <w:tr w:rsidR="00294D51" w:rsidRPr="00EE5187" w14:paraId="3EB9DDEA" w14:textId="77777777" w:rsidTr="003E151D">
        <w:tc>
          <w:tcPr>
            <w:tcW w:w="1699" w:type="dxa"/>
            <w:vMerge/>
            <w:tcMar>
              <w:top w:w="28" w:type="dxa"/>
              <w:bottom w:w="28" w:type="dxa"/>
            </w:tcMar>
          </w:tcPr>
          <w:p w14:paraId="013C3353" w14:textId="77777777" w:rsidR="00294D51" w:rsidRPr="00EE5187" w:rsidRDefault="00294D51" w:rsidP="00B3093B">
            <w:pPr>
              <w:pStyle w:val="ListParagraph"/>
              <w:ind w:left="316" w:right="169"/>
              <w:rPr>
                <w:b/>
                <w:bCs/>
                <w:noProof/>
                <w:lang w:val="lt-LT"/>
              </w:rPr>
            </w:pPr>
          </w:p>
        </w:tc>
        <w:tc>
          <w:tcPr>
            <w:tcW w:w="710" w:type="dxa"/>
            <w:vMerge w:val="restart"/>
          </w:tcPr>
          <w:p w14:paraId="57B49D48" w14:textId="77777777" w:rsidR="00294D51" w:rsidRPr="00EE5187" w:rsidRDefault="00294D51" w:rsidP="00B3093B">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D89AFA5" w14:textId="4AF297C1" w:rsidR="00294D51" w:rsidRPr="00EE5187" w:rsidRDefault="00294D51" w:rsidP="0052090A">
            <w:pPr>
              <w:spacing w:after="60"/>
              <w:ind w:left="34"/>
              <w:jc w:val="both"/>
              <w:rPr>
                <w:noProof/>
                <w:lang w:val="lt-LT"/>
              </w:rPr>
            </w:pPr>
            <w:r w:rsidRPr="00EE5187">
              <w:rPr>
                <w:noProof/>
                <w:lang w:val="lt-LT"/>
              </w:rPr>
              <w:t>Pasiūlymų galiojimo užtikrinimo būdai:</w:t>
            </w:r>
          </w:p>
        </w:tc>
        <w:tc>
          <w:tcPr>
            <w:tcW w:w="283" w:type="dxa"/>
          </w:tcPr>
          <w:p w14:paraId="26244B80" w14:textId="77777777" w:rsidR="00294D51" w:rsidRPr="00EE5187" w:rsidRDefault="00294D51" w:rsidP="00B3093B">
            <w:pPr>
              <w:spacing w:after="60"/>
              <w:ind w:left="1080"/>
              <w:jc w:val="both"/>
              <w:rPr>
                <w:noProof/>
                <w:lang w:val="lt-LT"/>
              </w:rPr>
            </w:pPr>
          </w:p>
        </w:tc>
        <w:tc>
          <w:tcPr>
            <w:tcW w:w="1742" w:type="dxa"/>
            <w:vMerge/>
          </w:tcPr>
          <w:p w14:paraId="59712492" w14:textId="77777777" w:rsidR="00294D51" w:rsidRPr="00EE5187" w:rsidRDefault="00294D51" w:rsidP="00B3093B">
            <w:pPr>
              <w:pStyle w:val="ListParagraph"/>
              <w:spacing w:line="240" w:lineRule="auto"/>
              <w:ind w:left="360" w:right="316"/>
              <w:contextualSpacing w:val="0"/>
              <w:rPr>
                <w:b/>
                <w:bCs/>
                <w:noProof/>
                <w:lang w:val="lt-LT"/>
              </w:rPr>
            </w:pPr>
          </w:p>
        </w:tc>
        <w:tc>
          <w:tcPr>
            <w:tcW w:w="708" w:type="dxa"/>
            <w:vMerge w:val="restart"/>
          </w:tcPr>
          <w:p w14:paraId="5587C358" w14:textId="77777777" w:rsidR="00294D51" w:rsidRPr="00EE5187" w:rsidRDefault="00294D51"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6494E248" w14:textId="2FC5E24F" w:rsidR="00294D51" w:rsidRPr="00EE5187" w:rsidRDefault="00294D51" w:rsidP="0052090A">
            <w:pPr>
              <w:widowControl w:val="0"/>
              <w:spacing w:after="60" w:line="240" w:lineRule="auto"/>
              <w:ind w:left="31"/>
              <w:jc w:val="both"/>
              <w:rPr>
                <w:noProof/>
                <w:color w:val="000000"/>
                <w:lang w:val="lt-LT"/>
              </w:rPr>
            </w:pPr>
            <w:r w:rsidRPr="00EE5187">
              <w:rPr>
                <w:noProof/>
                <w:lang w:val="lt-LT"/>
              </w:rPr>
              <w:t>Ways of ensuring the validity of Tenders:</w:t>
            </w:r>
          </w:p>
        </w:tc>
      </w:tr>
      <w:tr w:rsidR="00294D51" w:rsidRPr="00EE5187" w14:paraId="61EB420A" w14:textId="77777777" w:rsidTr="003E151D">
        <w:tc>
          <w:tcPr>
            <w:tcW w:w="1699" w:type="dxa"/>
            <w:vMerge/>
            <w:tcMar>
              <w:top w:w="28" w:type="dxa"/>
              <w:bottom w:w="28" w:type="dxa"/>
            </w:tcMar>
          </w:tcPr>
          <w:p w14:paraId="7B833A36" w14:textId="77777777" w:rsidR="00294D51" w:rsidRPr="00EE5187" w:rsidRDefault="00294D51" w:rsidP="00A74F71">
            <w:pPr>
              <w:pStyle w:val="ListParagraph"/>
              <w:ind w:left="316" w:right="169"/>
              <w:rPr>
                <w:b/>
                <w:bCs/>
                <w:noProof/>
                <w:lang w:val="lt-LT"/>
              </w:rPr>
            </w:pPr>
          </w:p>
        </w:tc>
        <w:tc>
          <w:tcPr>
            <w:tcW w:w="710" w:type="dxa"/>
            <w:vMerge/>
          </w:tcPr>
          <w:p w14:paraId="1B44A8D3" w14:textId="77777777" w:rsidR="00294D51" w:rsidRPr="00EE5187" w:rsidRDefault="00294D51" w:rsidP="00B3093B">
            <w:pPr>
              <w:pStyle w:val="ListParagraph"/>
              <w:spacing w:after="60"/>
              <w:ind w:left="794"/>
              <w:contextualSpacing w:val="0"/>
              <w:jc w:val="both"/>
              <w:rPr>
                <w:b/>
                <w:bCs/>
                <w:noProof/>
                <w:lang w:val="lt-LT"/>
              </w:rPr>
            </w:pPr>
          </w:p>
        </w:tc>
        <w:tc>
          <w:tcPr>
            <w:tcW w:w="4780" w:type="dxa"/>
            <w:gridSpan w:val="5"/>
            <w:tcMar>
              <w:top w:w="28" w:type="dxa"/>
              <w:bottom w:w="28" w:type="dxa"/>
            </w:tcMar>
          </w:tcPr>
          <w:p w14:paraId="745D3282" w14:textId="21F3A66F" w:rsidR="00294D51" w:rsidRPr="00EE5187" w:rsidRDefault="00294D51" w:rsidP="0052090A">
            <w:pPr>
              <w:pStyle w:val="ListParagraph"/>
              <w:spacing w:after="60"/>
              <w:ind w:left="29"/>
              <w:contextualSpacing w:val="0"/>
              <w:jc w:val="both"/>
              <w:rPr>
                <w:noProof/>
                <w:lang w:val="lt-LT"/>
              </w:rPr>
            </w:pPr>
            <w:r w:rsidRPr="00EE5187">
              <w:rPr>
                <w:b/>
                <w:bCs/>
                <w:noProof/>
                <w:lang w:val="lt-LT"/>
              </w:rPr>
              <w:t>a)  Banko garantija:</w:t>
            </w:r>
          </w:p>
        </w:tc>
        <w:tc>
          <w:tcPr>
            <w:tcW w:w="283" w:type="dxa"/>
          </w:tcPr>
          <w:p w14:paraId="3667A009" w14:textId="77777777" w:rsidR="00294D51" w:rsidRPr="00EE5187" w:rsidRDefault="00294D51" w:rsidP="00C006A2">
            <w:pPr>
              <w:spacing w:after="60"/>
              <w:ind w:left="1080"/>
              <w:jc w:val="both"/>
              <w:rPr>
                <w:noProof/>
                <w:lang w:val="lt-LT"/>
              </w:rPr>
            </w:pPr>
          </w:p>
        </w:tc>
        <w:tc>
          <w:tcPr>
            <w:tcW w:w="1742" w:type="dxa"/>
            <w:vMerge/>
          </w:tcPr>
          <w:p w14:paraId="40734805" w14:textId="77777777" w:rsidR="00294D51" w:rsidRPr="00EE5187" w:rsidRDefault="00294D51" w:rsidP="00682B58">
            <w:pPr>
              <w:spacing w:line="240" w:lineRule="auto"/>
              <w:ind w:right="316"/>
              <w:rPr>
                <w:b/>
                <w:bCs/>
                <w:noProof/>
                <w:lang w:val="lt-LT"/>
              </w:rPr>
            </w:pPr>
          </w:p>
        </w:tc>
        <w:tc>
          <w:tcPr>
            <w:tcW w:w="708" w:type="dxa"/>
            <w:vMerge/>
          </w:tcPr>
          <w:p w14:paraId="2DEF6591" w14:textId="77777777" w:rsidR="00294D51" w:rsidRPr="00EE5187" w:rsidRDefault="00294D51" w:rsidP="00B3093B">
            <w:pPr>
              <w:pStyle w:val="ListParagraph"/>
              <w:widowControl w:val="0"/>
              <w:spacing w:after="60" w:line="240" w:lineRule="auto"/>
              <w:ind w:left="792"/>
              <w:contextualSpacing w:val="0"/>
              <w:jc w:val="both"/>
              <w:rPr>
                <w:b/>
                <w:bCs/>
                <w:noProof/>
                <w:lang w:val="lt-LT"/>
              </w:rPr>
            </w:pPr>
          </w:p>
        </w:tc>
        <w:tc>
          <w:tcPr>
            <w:tcW w:w="5181" w:type="dxa"/>
            <w:gridSpan w:val="5"/>
          </w:tcPr>
          <w:p w14:paraId="219EBDFC" w14:textId="2D1F899F" w:rsidR="00294D51" w:rsidRPr="00EE5187" w:rsidRDefault="00294D51" w:rsidP="0052090A">
            <w:pPr>
              <w:pStyle w:val="ListParagraph"/>
              <w:widowControl w:val="0"/>
              <w:spacing w:after="60" w:line="240" w:lineRule="auto"/>
              <w:ind w:left="32"/>
              <w:contextualSpacing w:val="0"/>
              <w:jc w:val="both"/>
              <w:rPr>
                <w:noProof/>
                <w:color w:val="000000"/>
                <w:lang w:val="lt-LT"/>
              </w:rPr>
            </w:pPr>
            <w:r w:rsidRPr="00EE5187">
              <w:rPr>
                <w:b/>
                <w:bCs/>
                <w:noProof/>
                <w:lang w:val="lt-LT"/>
              </w:rPr>
              <w:t>(a) Bank guarantee:</w:t>
            </w:r>
          </w:p>
        </w:tc>
      </w:tr>
      <w:tr w:rsidR="00294D51" w:rsidRPr="00EE5187" w14:paraId="77BBAED3" w14:textId="77777777" w:rsidTr="003E151D">
        <w:tc>
          <w:tcPr>
            <w:tcW w:w="1699" w:type="dxa"/>
            <w:vMerge/>
            <w:tcMar>
              <w:top w:w="28" w:type="dxa"/>
              <w:bottom w:w="28" w:type="dxa"/>
            </w:tcMar>
          </w:tcPr>
          <w:p w14:paraId="19515D24" w14:textId="77777777" w:rsidR="00294D51" w:rsidRPr="00EE5187" w:rsidRDefault="00294D51" w:rsidP="00600399">
            <w:pPr>
              <w:pStyle w:val="ListParagraph"/>
              <w:ind w:left="316" w:right="169"/>
              <w:rPr>
                <w:b/>
                <w:bCs/>
                <w:noProof/>
                <w:lang w:val="lt-LT"/>
              </w:rPr>
            </w:pPr>
          </w:p>
        </w:tc>
        <w:tc>
          <w:tcPr>
            <w:tcW w:w="710" w:type="dxa"/>
            <w:vMerge/>
          </w:tcPr>
          <w:p w14:paraId="557DE1DC" w14:textId="77777777" w:rsidR="00294D51" w:rsidRPr="00EE5187" w:rsidRDefault="00294D51" w:rsidP="00F46887">
            <w:pPr>
              <w:pStyle w:val="ListParagraph"/>
              <w:numPr>
                <w:ilvl w:val="0"/>
                <w:numId w:val="29"/>
              </w:numPr>
              <w:spacing w:after="60"/>
              <w:ind w:left="1306"/>
              <w:jc w:val="both"/>
              <w:rPr>
                <w:noProof/>
                <w:lang w:val="lt-LT"/>
              </w:rPr>
            </w:pPr>
          </w:p>
        </w:tc>
        <w:tc>
          <w:tcPr>
            <w:tcW w:w="4780" w:type="dxa"/>
            <w:gridSpan w:val="5"/>
            <w:tcMar>
              <w:top w:w="28" w:type="dxa"/>
              <w:bottom w:w="28" w:type="dxa"/>
            </w:tcMar>
          </w:tcPr>
          <w:p w14:paraId="616EE9F2" w14:textId="796C9430" w:rsidR="00294D51" w:rsidRPr="00EE5187" w:rsidRDefault="00294D51" w:rsidP="00864D74">
            <w:pPr>
              <w:pStyle w:val="ListParagraph"/>
              <w:numPr>
                <w:ilvl w:val="0"/>
                <w:numId w:val="55"/>
              </w:numPr>
              <w:spacing w:after="40"/>
              <w:ind w:left="464" w:hanging="283"/>
              <w:contextualSpacing w:val="0"/>
              <w:jc w:val="both"/>
              <w:rPr>
                <w:noProof/>
                <w:lang w:val="lt-LT"/>
              </w:rPr>
            </w:pPr>
            <w:r w:rsidRPr="00EE5187">
              <w:rPr>
                <w:noProof/>
                <w:lang w:val="lt-LT"/>
              </w:rPr>
              <w:t xml:space="preserve">Neatšaukiama  </w:t>
            </w:r>
          </w:p>
        </w:tc>
        <w:tc>
          <w:tcPr>
            <w:tcW w:w="283" w:type="dxa"/>
          </w:tcPr>
          <w:p w14:paraId="7711C7C5" w14:textId="77777777" w:rsidR="00294D51" w:rsidRPr="00EE5187" w:rsidRDefault="00294D51" w:rsidP="00E066F2">
            <w:pPr>
              <w:spacing w:after="40"/>
              <w:ind w:left="1080"/>
              <w:jc w:val="both"/>
              <w:rPr>
                <w:noProof/>
                <w:lang w:val="lt-LT"/>
              </w:rPr>
            </w:pPr>
          </w:p>
        </w:tc>
        <w:tc>
          <w:tcPr>
            <w:tcW w:w="1742" w:type="dxa"/>
            <w:vMerge/>
          </w:tcPr>
          <w:p w14:paraId="0029CF20" w14:textId="77777777" w:rsidR="00294D51" w:rsidRPr="00EE5187" w:rsidRDefault="00294D51" w:rsidP="00E066F2">
            <w:pPr>
              <w:spacing w:after="40" w:line="240" w:lineRule="auto"/>
              <w:ind w:right="316"/>
              <w:rPr>
                <w:b/>
                <w:bCs/>
                <w:noProof/>
                <w:lang w:val="lt-LT"/>
              </w:rPr>
            </w:pPr>
          </w:p>
        </w:tc>
        <w:tc>
          <w:tcPr>
            <w:tcW w:w="708" w:type="dxa"/>
            <w:vMerge/>
          </w:tcPr>
          <w:p w14:paraId="06DA7239" w14:textId="77777777" w:rsidR="00294D51" w:rsidRPr="00EE5187" w:rsidRDefault="00294D51" w:rsidP="00E066F2">
            <w:pPr>
              <w:pStyle w:val="ListParagraph"/>
              <w:widowControl w:val="0"/>
              <w:numPr>
                <w:ilvl w:val="0"/>
                <w:numId w:val="30"/>
              </w:numPr>
              <w:spacing w:after="40" w:line="240" w:lineRule="auto"/>
              <w:ind w:left="1449"/>
              <w:contextualSpacing w:val="0"/>
              <w:jc w:val="both"/>
              <w:rPr>
                <w:noProof/>
                <w:lang w:val="lt-LT"/>
              </w:rPr>
            </w:pPr>
          </w:p>
        </w:tc>
        <w:tc>
          <w:tcPr>
            <w:tcW w:w="5181" w:type="dxa"/>
            <w:gridSpan w:val="5"/>
          </w:tcPr>
          <w:p w14:paraId="5EFBAA28" w14:textId="3C724554" w:rsidR="00294D51" w:rsidRPr="00EE5187" w:rsidRDefault="00294D51" w:rsidP="00E066F2">
            <w:pPr>
              <w:pStyle w:val="ListParagraph"/>
              <w:widowControl w:val="0"/>
              <w:numPr>
                <w:ilvl w:val="0"/>
                <w:numId w:val="56"/>
              </w:numPr>
              <w:spacing w:after="40" w:line="240" w:lineRule="auto"/>
              <w:ind w:left="599" w:hanging="284"/>
              <w:contextualSpacing w:val="0"/>
              <w:jc w:val="both"/>
              <w:rPr>
                <w:noProof/>
                <w:color w:val="000000"/>
                <w:lang w:val="lt-LT"/>
              </w:rPr>
            </w:pPr>
            <w:r w:rsidRPr="00EE5187">
              <w:rPr>
                <w:noProof/>
                <w:lang w:val="lt-LT"/>
              </w:rPr>
              <w:t xml:space="preserve">Irrevocable  </w:t>
            </w:r>
          </w:p>
        </w:tc>
      </w:tr>
      <w:tr w:rsidR="00294D51" w:rsidRPr="00EE5187" w14:paraId="37F3F531" w14:textId="77777777" w:rsidTr="003E151D">
        <w:tc>
          <w:tcPr>
            <w:tcW w:w="1699" w:type="dxa"/>
            <w:vMerge/>
            <w:tcMar>
              <w:top w:w="28" w:type="dxa"/>
              <w:bottom w:w="28" w:type="dxa"/>
            </w:tcMar>
          </w:tcPr>
          <w:p w14:paraId="762ECB43" w14:textId="77777777" w:rsidR="00294D51" w:rsidRPr="00EE5187" w:rsidRDefault="00294D51" w:rsidP="00600399">
            <w:pPr>
              <w:pStyle w:val="ListParagraph"/>
              <w:ind w:left="316" w:right="169"/>
              <w:rPr>
                <w:b/>
                <w:bCs/>
                <w:noProof/>
                <w:lang w:val="lt-LT"/>
              </w:rPr>
            </w:pPr>
          </w:p>
        </w:tc>
        <w:tc>
          <w:tcPr>
            <w:tcW w:w="710" w:type="dxa"/>
            <w:vMerge/>
          </w:tcPr>
          <w:p w14:paraId="2DED0C61" w14:textId="77777777" w:rsidR="00294D51" w:rsidRPr="00EE5187" w:rsidRDefault="00294D51" w:rsidP="00F46887">
            <w:pPr>
              <w:pStyle w:val="ListParagraph"/>
              <w:numPr>
                <w:ilvl w:val="0"/>
                <w:numId w:val="29"/>
              </w:numPr>
              <w:spacing w:after="60"/>
              <w:ind w:left="1306"/>
              <w:jc w:val="both"/>
              <w:rPr>
                <w:noProof/>
                <w:lang w:val="lt-LT"/>
              </w:rPr>
            </w:pPr>
          </w:p>
        </w:tc>
        <w:tc>
          <w:tcPr>
            <w:tcW w:w="4780" w:type="dxa"/>
            <w:gridSpan w:val="5"/>
            <w:tcMar>
              <w:top w:w="28" w:type="dxa"/>
              <w:bottom w:w="28" w:type="dxa"/>
            </w:tcMar>
          </w:tcPr>
          <w:p w14:paraId="7C38B7DB" w14:textId="174ADC2B" w:rsidR="00294D51" w:rsidRPr="00EE5187" w:rsidRDefault="00294D51" w:rsidP="00864D74">
            <w:pPr>
              <w:pStyle w:val="ListParagraph"/>
              <w:numPr>
                <w:ilvl w:val="0"/>
                <w:numId w:val="55"/>
              </w:numPr>
              <w:spacing w:after="40"/>
              <w:ind w:left="464" w:hanging="283"/>
              <w:contextualSpacing w:val="0"/>
              <w:jc w:val="both"/>
              <w:rPr>
                <w:noProof/>
                <w:lang w:val="lt-LT"/>
              </w:rPr>
            </w:pPr>
            <w:r w:rsidRPr="00EE5187">
              <w:rPr>
                <w:noProof/>
                <w:lang w:val="lt-LT"/>
              </w:rPr>
              <w:t xml:space="preserve">Besąlyginė  </w:t>
            </w:r>
          </w:p>
        </w:tc>
        <w:tc>
          <w:tcPr>
            <w:tcW w:w="283" w:type="dxa"/>
          </w:tcPr>
          <w:p w14:paraId="26F249C4" w14:textId="77777777" w:rsidR="00294D51" w:rsidRPr="00EE5187" w:rsidRDefault="00294D51" w:rsidP="00E066F2">
            <w:pPr>
              <w:spacing w:after="40"/>
              <w:ind w:left="1080"/>
              <w:jc w:val="both"/>
              <w:rPr>
                <w:noProof/>
                <w:lang w:val="lt-LT"/>
              </w:rPr>
            </w:pPr>
          </w:p>
        </w:tc>
        <w:tc>
          <w:tcPr>
            <w:tcW w:w="1742" w:type="dxa"/>
            <w:vMerge/>
          </w:tcPr>
          <w:p w14:paraId="3804ABC3" w14:textId="77777777" w:rsidR="00294D51" w:rsidRPr="00EE5187" w:rsidRDefault="00294D51" w:rsidP="00E066F2">
            <w:pPr>
              <w:spacing w:after="40" w:line="240" w:lineRule="auto"/>
              <w:ind w:right="316"/>
              <w:rPr>
                <w:b/>
                <w:bCs/>
                <w:noProof/>
                <w:lang w:val="lt-LT"/>
              </w:rPr>
            </w:pPr>
          </w:p>
        </w:tc>
        <w:tc>
          <w:tcPr>
            <w:tcW w:w="708" w:type="dxa"/>
            <w:vMerge/>
          </w:tcPr>
          <w:p w14:paraId="48B99674" w14:textId="77777777" w:rsidR="00294D51" w:rsidRPr="00EE5187" w:rsidRDefault="00294D51" w:rsidP="00E066F2">
            <w:pPr>
              <w:pStyle w:val="ListParagraph"/>
              <w:widowControl w:val="0"/>
              <w:numPr>
                <w:ilvl w:val="0"/>
                <w:numId w:val="30"/>
              </w:numPr>
              <w:spacing w:after="40" w:line="240" w:lineRule="auto"/>
              <w:ind w:left="1449"/>
              <w:contextualSpacing w:val="0"/>
              <w:jc w:val="both"/>
              <w:rPr>
                <w:noProof/>
                <w:lang w:val="lt-LT"/>
              </w:rPr>
            </w:pPr>
          </w:p>
        </w:tc>
        <w:tc>
          <w:tcPr>
            <w:tcW w:w="5181" w:type="dxa"/>
            <w:gridSpan w:val="5"/>
          </w:tcPr>
          <w:p w14:paraId="263E1D3A" w14:textId="754A916A" w:rsidR="00294D51" w:rsidRPr="00EE5187" w:rsidRDefault="00294D51" w:rsidP="00E066F2">
            <w:pPr>
              <w:pStyle w:val="ListParagraph"/>
              <w:widowControl w:val="0"/>
              <w:numPr>
                <w:ilvl w:val="0"/>
                <w:numId w:val="56"/>
              </w:numPr>
              <w:spacing w:after="40" w:line="240" w:lineRule="auto"/>
              <w:ind w:left="599" w:hanging="284"/>
              <w:contextualSpacing w:val="0"/>
              <w:jc w:val="both"/>
              <w:rPr>
                <w:noProof/>
                <w:color w:val="000000"/>
                <w:lang w:val="lt-LT"/>
              </w:rPr>
            </w:pPr>
            <w:r w:rsidRPr="00EE5187">
              <w:rPr>
                <w:noProof/>
                <w:lang w:val="lt-LT"/>
              </w:rPr>
              <w:t xml:space="preserve">Unconditional  </w:t>
            </w:r>
          </w:p>
        </w:tc>
      </w:tr>
      <w:tr w:rsidR="00294D51" w:rsidRPr="00EE5187" w14:paraId="6524B2F2" w14:textId="77777777" w:rsidTr="003E151D">
        <w:tc>
          <w:tcPr>
            <w:tcW w:w="1699" w:type="dxa"/>
            <w:vMerge/>
            <w:tcMar>
              <w:top w:w="28" w:type="dxa"/>
              <w:bottom w:w="28" w:type="dxa"/>
            </w:tcMar>
          </w:tcPr>
          <w:p w14:paraId="57A78AAC" w14:textId="77777777" w:rsidR="00294D51" w:rsidRPr="00EE5187" w:rsidRDefault="00294D51" w:rsidP="00600399">
            <w:pPr>
              <w:pStyle w:val="ListParagraph"/>
              <w:ind w:left="316" w:right="169"/>
              <w:rPr>
                <w:b/>
                <w:bCs/>
                <w:noProof/>
                <w:lang w:val="lt-LT"/>
              </w:rPr>
            </w:pPr>
          </w:p>
        </w:tc>
        <w:tc>
          <w:tcPr>
            <w:tcW w:w="710" w:type="dxa"/>
            <w:vMerge/>
          </w:tcPr>
          <w:p w14:paraId="66D1129A" w14:textId="77777777" w:rsidR="00294D51" w:rsidRPr="00EE5187" w:rsidRDefault="00294D51" w:rsidP="00F46887">
            <w:pPr>
              <w:pStyle w:val="ListParagraph"/>
              <w:numPr>
                <w:ilvl w:val="0"/>
                <w:numId w:val="29"/>
              </w:numPr>
              <w:spacing w:after="60"/>
              <w:ind w:left="1306"/>
              <w:jc w:val="both"/>
              <w:rPr>
                <w:noProof/>
                <w:lang w:val="lt-LT"/>
              </w:rPr>
            </w:pPr>
          </w:p>
        </w:tc>
        <w:tc>
          <w:tcPr>
            <w:tcW w:w="4780" w:type="dxa"/>
            <w:gridSpan w:val="5"/>
            <w:tcMar>
              <w:top w:w="28" w:type="dxa"/>
              <w:bottom w:w="28" w:type="dxa"/>
            </w:tcMar>
          </w:tcPr>
          <w:p w14:paraId="517FC40C" w14:textId="64FD5C76" w:rsidR="00294D51" w:rsidRPr="00EE5187" w:rsidRDefault="00294D51" w:rsidP="00D36F4D">
            <w:pPr>
              <w:pStyle w:val="ListParagraph"/>
              <w:numPr>
                <w:ilvl w:val="0"/>
                <w:numId w:val="55"/>
              </w:numPr>
              <w:spacing w:after="40"/>
              <w:ind w:left="464" w:right="-110" w:hanging="283"/>
              <w:contextualSpacing w:val="0"/>
              <w:jc w:val="both"/>
              <w:rPr>
                <w:noProof/>
                <w:lang w:val="lt-LT"/>
              </w:rPr>
            </w:pPr>
            <w:r w:rsidRPr="00EE5187">
              <w:rPr>
                <w:noProof/>
                <w:lang w:val="lt-LT"/>
              </w:rPr>
              <w:t xml:space="preserve">Turi būti taikoma Lietuvos Respublikos teisė ir Tarptautinių prekybos rūmų patvirtintos taisyklės (toliau – </w:t>
            </w:r>
            <w:r w:rsidRPr="00EE5187">
              <w:rPr>
                <w:b/>
                <w:bCs/>
                <w:noProof/>
                <w:lang w:val="lt-LT"/>
              </w:rPr>
              <w:t>Taisyklės</w:t>
            </w:r>
            <w:r w:rsidRPr="00EE5187">
              <w:rPr>
                <w:noProof/>
                <w:lang w:val="lt-LT"/>
              </w:rPr>
              <w:t>) – „The ICC Uniform rules for demand guarantees“ (Leidinio Nr. 758). Atsiradus nesutapimams tarp Taisyklių ir Lietuvos Respublikos teisės prioritetas taikomas Taisyklių nuostatoms.</w:t>
            </w:r>
          </w:p>
        </w:tc>
        <w:tc>
          <w:tcPr>
            <w:tcW w:w="283" w:type="dxa"/>
          </w:tcPr>
          <w:p w14:paraId="2D90D8DA" w14:textId="77777777" w:rsidR="00294D51" w:rsidRPr="00EE5187" w:rsidRDefault="00294D51" w:rsidP="00E066F2">
            <w:pPr>
              <w:spacing w:after="40"/>
              <w:ind w:left="1080"/>
              <w:jc w:val="both"/>
              <w:rPr>
                <w:noProof/>
                <w:lang w:val="lt-LT"/>
              </w:rPr>
            </w:pPr>
          </w:p>
        </w:tc>
        <w:tc>
          <w:tcPr>
            <w:tcW w:w="1742" w:type="dxa"/>
            <w:vMerge/>
          </w:tcPr>
          <w:p w14:paraId="28DBEA87" w14:textId="77777777" w:rsidR="00294D51" w:rsidRPr="00EE5187" w:rsidRDefault="00294D51" w:rsidP="00E066F2">
            <w:pPr>
              <w:spacing w:after="40" w:line="240" w:lineRule="auto"/>
              <w:ind w:right="316"/>
              <w:rPr>
                <w:b/>
                <w:bCs/>
                <w:noProof/>
                <w:lang w:val="lt-LT"/>
              </w:rPr>
            </w:pPr>
          </w:p>
        </w:tc>
        <w:tc>
          <w:tcPr>
            <w:tcW w:w="708" w:type="dxa"/>
            <w:vMerge/>
          </w:tcPr>
          <w:p w14:paraId="623CE3C5" w14:textId="77777777" w:rsidR="00294D51" w:rsidRPr="00EE5187" w:rsidRDefault="00294D51" w:rsidP="00E066F2">
            <w:pPr>
              <w:pStyle w:val="ListParagraph"/>
              <w:widowControl w:val="0"/>
              <w:numPr>
                <w:ilvl w:val="0"/>
                <w:numId w:val="30"/>
              </w:numPr>
              <w:spacing w:after="40" w:line="240" w:lineRule="auto"/>
              <w:ind w:left="1449"/>
              <w:contextualSpacing w:val="0"/>
              <w:jc w:val="both"/>
              <w:rPr>
                <w:noProof/>
                <w:lang w:val="lt-LT"/>
              </w:rPr>
            </w:pPr>
          </w:p>
        </w:tc>
        <w:tc>
          <w:tcPr>
            <w:tcW w:w="5181" w:type="dxa"/>
            <w:gridSpan w:val="5"/>
          </w:tcPr>
          <w:p w14:paraId="17C113E3" w14:textId="4C2FD64B" w:rsidR="00294D51" w:rsidRPr="00EE5187" w:rsidRDefault="00294D51" w:rsidP="00E066F2">
            <w:pPr>
              <w:pStyle w:val="ListParagraph"/>
              <w:widowControl w:val="0"/>
              <w:numPr>
                <w:ilvl w:val="0"/>
                <w:numId w:val="56"/>
              </w:numPr>
              <w:spacing w:after="40" w:line="240" w:lineRule="auto"/>
              <w:ind w:left="599" w:hanging="284"/>
              <w:contextualSpacing w:val="0"/>
              <w:jc w:val="both"/>
              <w:rPr>
                <w:noProof/>
                <w:color w:val="000000"/>
                <w:lang w:val="lt-LT"/>
              </w:rPr>
            </w:pPr>
            <w:r w:rsidRPr="00EE5187">
              <w:rPr>
                <w:noProof/>
                <w:lang w:val="lt-LT"/>
              </w:rPr>
              <w:t>The law of the Republic of Lithuania and the rules adopted by the International Chamber of Commerce (hereinafter referred to as the "</w:t>
            </w:r>
            <w:r w:rsidRPr="00EE5187">
              <w:rPr>
                <w:b/>
                <w:bCs/>
                <w:noProof/>
                <w:lang w:val="lt-LT"/>
              </w:rPr>
              <w:t>Rules</w:t>
            </w:r>
            <w:r w:rsidRPr="00EE5187">
              <w:rPr>
                <w:noProof/>
                <w:lang w:val="lt-LT"/>
              </w:rPr>
              <w:t>"), "The ICC Uniform Rules for Demand Guarantees" (Publication No. 758), shall apply. In the event of any inconsistency between the Rules and the law of the Republic of Lithuania, the provisions of the Rules shall prevail.</w:t>
            </w:r>
          </w:p>
        </w:tc>
      </w:tr>
      <w:tr w:rsidR="00294D51" w:rsidRPr="00EE5187" w14:paraId="4B63C705" w14:textId="77777777" w:rsidTr="003E151D">
        <w:tc>
          <w:tcPr>
            <w:tcW w:w="1699" w:type="dxa"/>
            <w:vMerge/>
            <w:tcMar>
              <w:top w:w="28" w:type="dxa"/>
              <w:bottom w:w="28" w:type="dxa"/>
            </w:tcMar>
          </w:tcPr>
          <w:p w14:paraId="4BF1D2B1" w14:textId="77777777" w:rsidR="00294D51" w:rsidRPr="00EE5187" w:rsidRDefault="00294D51" w:rsidP="00600399">
            <w:pPr>
              <w:pStyle w:val="ListParagraph"/>
              <w:ind w:left="316" w:right="169"/>
              <w:rPr>
                <w:b/>
                <w:bCs/>
                <w:noProof/>
                <w:lang w:val="lt-LT"/>
              </w:rPr>
            </w:pPr>
          </w:p>
        </w:tc>
        <w:tc>
          <w:tcPr>
            <w:tcW w:w="710" w:type="dxa"/>
            <w:vMerge/>
          </w:tcPr>
          <w:p w14:paraId="613095B2" w14:textId="77777777" w:rsidR="00294D51" w:rsidRPr="00EE5187" w:rsidRDefault="00294D51" w:rsidP="00F46887">
            <w:pPr>
              <w:pStyle w:val="ListParagraph"/>
              <w:numPr>
                <w:ilvl w:val="0"/>
                <w:numId w:val="29"/>
              </w:numPr>
              <w:spacing w:after="60"/>
              <w:ind w:left="1306"/>
              <w:jc w:val="both"/>
              <w:rPr>
                <w:noProof/>
                <w:lang w:val="lt-LT"/>
              </w:rPr>
            </w:pPr>
          </w:p>
        </w:tc>
        <w:tc>
          <w:tcPr>
            <w:tcW w:w="4780" w:type="dxa"/>
            <w:gridSpan w:val="5"/>
            <w:tcMar>
              <w:top w:w="28" w:type="dxa"/>
              <w:bottom w:w="28" w:type="dxa"/>
            </w:tcMar>
          </w:tcPr>
          <w:p w14:paraId="172CB5E8" w14:textId="688F6C09" w:rsidR="00294D51" w:rsidRPr="00EE5187" w:rsidRDefault="00294D51" w:rsidP="00D36F4D">
            <w:pPr>
              <w:pStyle w:val="ListParagraph"/>
              <w:numPr>
                <w:ilvl w:val="0"/>
                <w:numId w:val="55"/>
              </w:numPr>
              <w:spacing w:after="40"/>
              <w:ind w:left="464" w:right="-110" w:hanging="283"/>
              <w:contextualSpacing w:val="0"/>
              <w:jc w:val="both"/>
              <w:rPr>
                <w:noProof/>
                <w:lang w:val="lt-LT"/>
              </w:rPr>
            </w:pPr>
            <w:r w:rsidRPr="00EE5187">
              <w:rPr>
                <w:noProof/>
                <w:lang w:val="lt-LT"/>
              </w:rPr>
              <w:t>Turi būti pasirašyta ją išdavusio subjekto kvalifikuotu elektroniniu parašu, atitinkančiu VPĮ 22 str. 11 d. 2 ir 3 p., PĮ 34 str. 11 d. 2 ir 3 p. (arba juos pakeisiančiuose) nustatytus reikalavimus. Banko garantija gali būti pateikta autentifikuotu SWIFT pranešimu. </w:t>
            </w:r>
          </w:p>
        </w:tc>
        <w:tc>
          <w:tcPr>
            <w:tcW w:w="283" w:type="dxa"/>
          </w:tcPr>
          <w:p w14:paraId="294B4473" w14:textId="77777777" w:rsidR="00294D51" w:rsidRPr="00EE5187" w:rsidRDefault="00294D51" w:rsidP="00E066F2">
            <w:pPr>
              <w:spacing w:after="40"/>
              <w:ind w:left="1080"/>
              <w:jc w:val="both"/>
              <w:rPr>
                <w:noProof/>
                <w:lang w:val="lt-LT"/>
              </w:rPr>
            </w:pPr>
          </w:p>
        </w:tc>
        <w:tc>
          <w:tcPr>
            <w:tcW w:w="1742" w:type="dxa"/>
            <w:vMerge/>
          </w:tcPr>
          <w:p w14:paraId="478DA7F9" w14:textId="77777777" w:rsidR="00294D51" w:rsidRPr="00EE5187" w:rsidRDefault="00294D51" w:rsidP="00E066F2">
            <w:pPr>
              <w:spacing w:after="40" w:line="240" w:lineRule="auto"/>
              <w:ind w:right="316"/>
              <w:rPr>
                <w:b/>
                <w:bCs/>
                <w:noProof/>
                <w:lang w:val="lt-LT"/>
              </w:rPr>
            </w:pPr>
          </w:p>
        </w:tc>
        <w:tc>
          <w:tcPr>
            <w:tcW w:w="708" w:type="dxa"/>
            <w:vMerge/>
          </w:tcPr>
          <w:p w14:paraId="1E9F03FC" w14:textId="77777777" w:rsidR="00294D51" w:rsidRPr="00EE5187" w:rsidRDefault="00294D51" w:rsidP="00E066F2">
            <w:pPr>
              <w:pStyle w:val="ListParagraph"/>
              <w:widowControl w:val="0"/>
              <w:numPr>
                <w:ilvl w:val="0"/>
                <w:numId w:val="30"/>
              </w:numPr>
              <w:spacing w:after="40" w:line="240" w:lineRule="auto"/>
              <w:ind w:left="1449"/>
              <w:contextualSpacing w:val="0"/>
              <w:jc w:val="both"/>
              <w:rPr>
                <w:noProof/>
                <w:lang w:val="lt-LT"/>
              </w:rPr>
            </w:pPr>
          </w:p>
        </w:tc>
        <w:tc>
          <w:tcPr>
            <w:tcW w:w="5181" w:type="dxa"/>
            <w:gridSpan w:val="5"/>
          </w:tcPr>
          <w:p w14:paraId="2071DE24" w14:textId="7765FCC5" w:rsidR="00294D51" w:rsidRPr="00EE5187" w:rsidRDefault="00294D51" w:rsidP="00E066F2">
            <w:pPr>
              <w:pStyle w:val="ListParagraph"/>
              <w:widowControl w:val="0"/>
              <w:numPr>
                <w:ilvl w:val="0"/>
                <w:numId w:val="56"/>
              </w:numPr>
              <w:spacing w:after="40" w:line="240" w:lineRule="auto"/>
              <w:ind w:left="599" w:hanging="284"/>
              <w:contextualSpacing w:val="0"/>
              <w:jc w:val="both"/>
              <w:rPr>
                <w:noProof/>
                <w:color w:val="000000"/>
                <w:lang w:val="lt-LT"/>
              </w:rPr>
            </w:pPr>
            <w:r w:rsidRPr="00EE5187">
              <w:rPr>
                <w:noProof/>
                <w:lang w:val="lt-LT"/>
              </w:rPr>
              <w:t>It must be signed with a qualified electronic signature of the issuing entity, meeting the requirements set out in Article 22(11)(2) and (3) of the PPL and Article 34(11)(2) and (3) of the PL (or any replacing clauses thereto). The bank guarantee can be provided by an authenticated SWIFT message. </w:t>
            </w:r>
          </w:p>
        </w:tc>
      </w:tr>
      <w:tr w:rsidR="00294D51" w:rsidRPr="00EE5187" w14:paraId="0F52D592" w14:textId="77777777" w:rsidTr="003E151D">
        <w:tc>
          <w:tcPr>
            <w:tcW w:w="1699" w:type="dxa"/>
            <w:vMerge/>
            <w:tcMar>
              <w:top w:w="28" w:type="dxa"/>
              <w:bottom w:w="28" w:type="dxa"/>
            </w:tcMar>
          </w:tcPr>
          <w:p w14:paraId="4DD6F0A5" w14:textId="77777777" w:rsidR="00294D51" w:rsidRPr="00EE5187" w:rsidRDefault="00294D51" w:rsidP="00600399">
            <w:pPr>
              <w:pStyle w:val="ListParagraph"/>
              <w:ind w:left="316" w:right="169"/>
              <w:rPr>
                <w:b/>
                <w:bCs/>
                <w:noProof/>
                <w:lang w:val="lt-LT"/>
              </w:rPr>
            </w:pPr>
          </w:p>
        </w:tc>
        <w:tc>
          <w:tcPr>
            <w:tcW w:w="710" w:type="dxa"/>
            <w:vMerge/>
          </w:tcPr>
          <w:p w14:paraId="5CA48B97" w14:textId="77777777" w:rsidR="00294D51" w:rsidRPr="00EE5187" w:rsidRDefault="00294D51" w:rsidP="00F46887">
            <w:pPr>
              <w:pStyle w:val="ListParagraph"/>
              <w:numPr>
                <w:ilvl w:val="0"/>
                <w:numId w:val="29"/>
              </w:numPr>
              <w:spacing w:after="60"/>
              <w:ind w:left="1306"/>
              <w:jc w:val="both"/>
              <w:rPr>
                <w:noProof/>
                <w:lang w:val="lt-LT"/>
              </w:rPr>
            </w:pPr>
          </w:p>
        </w:tc>
        <w:tc>
          <w:tcPr>
            <w:tcW w:w="4780" w:type="dxa"/>
            <w:gridSpan w:val="5"/>
            <w:tcMar>
              <w:top w:w="28" w:type="dxa"/>
              <w:bottom w:w="28" w:type="dxa"/>
            </w:tcMar>
          </w:tcPr>
          <w:p w14:paraId="49DABE03" w14:textId="19869F93" w:rsidR="00294D51" w:rsidRPr="00EE5187" w:rsidRDefault="00294D51" w:rsidP="00D36F4D">
            <w:pPr>
              <w:pStyle w:val="ListParagraph"/>
              <w:numPr>
                <w:ilvl w:val="0"/>
                <w:numId w:val="55"/>
              </w:numPr>
              <w:spacing w:after="40"/>
              <w:ind w:left="464" w:right="-110" w:hanging="283"/>
              <w:contextualSpacing w:val="0"/>
              <w:jc w:val="both"/>
              <w:rPr>
                <w:noProof/>
                <w:lang w:val="lt-LT"/>
              </w:rPr>
            </w:pPr>
            <w:r w:rsidRPr="00EE5187">
              <w:rPr>
                <w:noProof/>
                <w:lang w:val="lt-LT"/>
              </w:rPr>
              <w:t>Jei garantiją pasirašo ne vadovas, kartu turi būti pateikiamas įgaliojimas suteikiantis parašo teisę. </w:t>
            </w:r>
          </w:p>
        </w:tc>
        <w:tc>
          <w:tcPr>
            <w:tcW w:w="283" w:type="dxa"/>
          </w:tcPr>
          <w:p w14:paraId="67B84B49" w14:textId="77777777" w:rsidR="00294D51" w:rsidRPr="00EE5187" w:rsidRDefault="00294D51" w:rsidP="00E066F2">
            <w:pPr>
              <w:spacing w:after="40"/>
              <w:ind w:left="1080"/>
              <w:jc w:val="both"/>
              <w:rPr>
                <w:noProof/>
                <w:lang w:val="lt-LT"/>
              </w:rPr>
            </w:pPr>
          </w:p>
        </w:tc>
        <w:tc>
          <w:tcPr>
            <w:tcW w:w="1742" w:type="dxa"/>
            <w:vMerge/>
          </w:tcPr>
          <w:p w14:paraId="242D1353" w14:textId="77777777" w:rsidR="00294D51" w:rsidRPr="00EE5187" w:rsidRDefault="00294D51" w:rsidP="00E066F2">
            <w:pPr>
              <w:spacing w:after="40" w:line="240" w:lineRule="auto"/>
              <w:ind w:right="316"/>
              <w:rPr>
                <w:b/>
                <w:bCs/>
                <w:noProof/>
                <w:lang w:val="lt-LT"/>
              </w:rPr>
            </w:pPr>
          </w:p>
        </w:tc>
        <w:tc>
          <w:tcPr>
            <w:tcW w:w="708" w:type="dxa"/>
            <w:vMerge/>
          </w:tcPr>
          <w:p w14:paraId="732997D6" w14:textId="77777777" w:rsidR="00294D51" w:rsidRPr="00EE5187" w:rsidRDefault="00294D51" w:rsidP="00E066F2">
            <w:pPr>
              <w:pStyle w:val="ListParagraph"/>
              <w:widowControl w:val="0"/>
              <w:numPr>
                <w:ilvl w:val="0"/>
                <w:numId w:val="30"/>
              </w:numPr>
              <w:spacing w:after="40" w:line="240" w:lineRule="auto"/>
              <w:ind w:left="1449"/>
              <w:contextualSpacing w:val="0"/>
              <w:jc w:val="both"/>
              <w:rPr>
                <w:noProof/>
                <w:lang w:val="lt-LT"/>
              </w:rPr>
            </w:pPr>
          </w:p>
        </w:tc>
        <w:tc>
          <w:tcPr>
            <w:tcW w:w="5181" w:type="dxa"/>
            <w:gridSpan w:val="5"/>
          </w:tcPr>
          <w:p w14:paraId="704B2EE4" w14:textId="25F64108" w:rsidR="00294D51" w:rsidRPr="00EE5187" w:rsidRDefault="00294D51" w:rsidP="00E066F2">
            <w:pPr>
              <w:pStyle w:val="ListParagraph"/>
              <w:widowControl w:val="0"/>
              <w:numPr>
                <w:ilvl w:val="0"/>
                <w:numId w:val="56"/>
              </w:numPr>
              <w:spacing w:after="40" w:line="240" w:lineRule="auto"/>
              <w:ind w:left="599" w:hanging="284"/>
              <w:contextualSpacing w:val="0"/>
              <w:jc w:val="both"/>
              <w:rPr>
                <w:noProof/>
                <w:color w:val="000000"/>
                <w:lang w:val="lt-LT"/>
              </w:rPr>
            </w:pPr>
            <w:r w:rsidRPr="00EE5187">
              <w:rPr>
                <w:noProof/>
                <w:lang w:val="lt-LT"/>
              </w:rPr>
              <w:t>If the guarantee is signed by a person other than the manager, it must be accompanied by a power of attorney granting the right to the signature. </w:t>
            </w:r>
          </w:p>
        </w:tc>
      </w:tr>
      <w:tr w:rsidR="00294D51" w:rsidRPr="00EE5187" w14:paraId="52E7D0B0" w14:textId="77777777" w:rsidTr="003E151D">
        <w:tc>
          <w:tcPr>
            <w:tcW w:w="1699" w:type="dxa"/>
            <w:vMerge/>
            <w:tcMar>
              <w:top w:w="28" w:type="dxa"/>
              <w:bottom w:w="28" w:type="dxa"/>
            </w:tcMar>
          </w:tcPr>
          <w:p w14:paraId="77D7F583" w14:textId="77777777" w:rsidR="00294D51" w:rsidRPr="00EE5187" w:rsidRDefault="00294D51" w:rsidP="00600399">
            <w:pPr>
              <w:pStyle w:val="ListParagraph"/>
              <w:ind w:left="316" w:right="169"/>
              <w:rPr>
                <w:b/>
                <w:bCs/>
                <w:noProof/>
                <w:lang w:val="lt-LT"/>
              </w:rPr>
            </w:pPr>
          </w:p>
        </w:tc>
        <w:tc>
          <w:tcPr>
            <w:tcW w:w="710" w:type="dxa"/>
            <w:vMerge/>
          </w:tcPr>
          <w:p w14:paraId="72DE8EEA" w14:textId="77777777" w:rsidR="00294D51" w:rsidRPr="00EE5187" w:rsidRDefault="00294D51" w:rsidP="00F46887">
            <w:pPr>
              <w:pStyle w:val="ListParagraph"/>
              <w:numPr>
                <w:ilvl w:val="0"/>
                <w:numId w:val="29"/>
              </w:numPr>
              <w:spacing w:after="60"/>
              <w:ind w:left="1306"/>
              <w:jc w:val="both"/>
              <w:rPr>
                <w:noProof/>
                <w:lang w:val="lt-LT"/>
              </w:rPr>
            </w:pPr>
          </w:p>
        </w:tc>
        <w:tc>
          <w:tcPr>
            <w:tcW w:w="4780" w:type="dxa"/>
            <w:gridSpan w:val="5"/>
            <w:tcMar>
              <w:top w:w="28" w:type="dxa"/>
              <w:bottom w:w="28" w:type="dxa"/>
            </w:tcMar>
          </w:tcPr>
          <w:p w14:paraId="32F29AA0" w14:textId="4FBBCE1A" w:rsidR="00294D51" w:rsidRPr="00EE5187" w:rsidRDefault="00294D51" w:rsidP="00D36F4D">
            <w:pPr>
              <w:pStyle w:val="ListParagraph"/>
              <w:numPr>
                <w:ilvl w:val="0"/>
                <w:numId w:val="55"/>
              </w:numPr>
              <w:spacing w:after="40"/>
              <w:ind w:left="464" w:right="-110" w:hanging="283"/>
              <w:contextualSpacing w:val="0"/>
              <w:jc w:val="both"/>
              <w:rPr>
                <w:noProof/>
                <w:lang w:val="lt-LT"/>
              </w:rPr>
            </w:pPr>
            <w:r w:rsidRPr="00EE5187">
              <w:rPr>
                <w:noProof/>
                <w:lang w:val="lt-LT"/>
              </w:rPr>
              <w:t xml:space="preserve">Banko garantija turi  būti išduota Lietuvos Respublikoje ar kitoje Europos Sąjungos valstybėje narėje ar Europos Ekonominės Erdvės (EEE) valstybėje registruoto banko, kuriam yra suteiktas ne žemesnis, nei 30.6. punkto lentelėje nurodytas tarptautinės reitingų agentūros patvirtintas investicinio lygio reitingas. </w:t>
            </w:r>
          </w:p>
        </w:tc>
        <w:tc>
          <w:tcPr>
            <w:tcW w:w="283" w:type="dxa"/>
          </w:tcPr>
          <w:p w14:paraId="2022C5AB" w14:textId="77777777" w:rsidR="00294D51" w:rsidRPr="00EE5187" w:rsidRDefault="00294D51" w:rsidP="00E066F2">
            <w:pPr>
              <w:spacing w:after="40"/>
              <w:ind w:left="1080"/>
              <w:jc w:val="both"/>
              <w:rPr>
                <w:noProof/>
                <w:lang w:val="lt-LT"/>
              </w:rPr>
            </w:pPr>
          </w:p>
        </w:tc>
        <w:tc>
          <w:tcPr>
            <w:tcW w:w="1742" w:type="dxa"/>
            <w:vMerge/>
          </w:tcPr>
          <w:p w14:paraId="7105E6EB" w14:textId="77777777" w:rsidR="00294D51" w:rsidRPr="00EE5187" w:rsidRDefault="00294D51" w:rsidP="00E066F2">
            <w:pPr>
              <w:spacing w:after="40" w:line="240" w:lineRule="auto"/>
              <w:ind w:right="316"/>
              <w:rPr>
                <w:b/>
                <w:bCs/>
                <w:noProof/>
                <w:lang w:val="lt-LT"/>
              </w:rPr>
            </w:pPr>
          </w:p>
        </w:tc>
        <w:tc>
          <w:tcPr>
            <w:tcW w:w="708" w:type="dxa"/>
            <w:vMerge/>
          </w:tcPr>
          <w:p w14:paraId="2621157C" w14:textId="77777777" w:rsidR="00294D51" w:rsidRPr="00EE5187" w:rsidRDefault="00294D51" w:rsidP="00E066F2">
            <w:pPr>
              <w:pStyle w:val="ListParagraph"/>
              <w:widowControl w:val="0"/>
              <w:numPr>
                <w:ilvl w:val="0"/>
                <w:numId w:val="30"/>
              </w:numPr>
              <w:spacing w:after="40" w:line="240" w:lineRule="auto"/>
              <w:ind w:left="1449"/>
              <w:contextualSpacing w:val="0"/>
              <w:jc w:val="both"/>
              <w:rPr>
                <w:noProof/>
                <w:lang w:val="lt-LT"/>
              </w:rPr>
            </w:pPr>
          </w:p>
        </w:tc>
        <w:tc>
          <w:tcPr>
            <w:tcW w:w="5181" w:type="dxa"/>
            <w:gridSpan w:val="5"/>
          </w:tcPr>
          <w:p w14:paraId="0A78AF40" w14:textId="6ACBC3BD" w:rsidR="00294D51" w:rsidRPr="00EE5187" w:rsidRDefault="00294D51" w:rsidP="00E066F2">
            <w:pPr>
              <w:pStyle w:val="ListParagraph"/>
              <w:widowControl w:val="0"/>
              <w:numPr>
                <w:ilvl w:val="0"/>
                <w:numId w:val="56"/>
              </w:numPr>
              <w:spacing w:after="40" w:line="240" w:lineRule="auto"/>
              <w:ind w:left="599" w:hanging="284"/>
              <w:contextualSpacing w:val="0"/>
              <w:jc w:val="both"/>
              <w:rPr>
                <w:noProof/>
                <w:color w:val="000000"/>
                <w:lang w:val="lt-LT"/>
              </w:rPr>
            </w:pPr>
            <w:r w:rsidRPr="00EE5187">
              <w:rPr>
                <w:noProof/>
                <w:lang w:val="lt-LT"/>
              </w:rPr>
              <w:t xml:space="preserve">The bank guarantee must be issued by a bank registered in the Republic of Lithuania or in another Member State of the European Union or in a State of the European Economic Area (EEA), which has an investment grade rating no lower than the investment grade rating approved by an international rating agency, as indicated in the table in point 30.6. </w:t>
            </w:r>
          </w:p>
        </w:tc>
      </w:tr>
      <w:tr w:rsidR="00294D51" w:rsidRPr="00EE5187" w14:paraId="6A263488" w14:textId="77777777" w:rsidTr="003E151D">
        <w:tc>
          <w:tcPr>
            <w:tcW w:w="1699" w:type="dxa"/>
            <w:vMerge/>
            <w:tcMar>
              <w:top w:w="28" w:type="dxa"/>
              <w:bottom w:w="28" w:type="dxa"/>
            </w:tcMar>
          </w:tcPr>
          <w:p w14:paraId="223DD0BF" w14:textId="77777777" w:rsidR="00294D51" w:rsidRPr="00EE5187" w:rsidRDefault="00294D51" w:rsidP="00600399">
            <w:pPr>
              <w:pStyle w:val="ListParagraph"/>
              <w:ind w:left="316" w:right="169"/>
              <w:rPr>
                <w:b/>
                <w:bCs/>
                <w:noProof/>
                <w:lang w:val="lt-LT"/>
              </w:rPr>
            </w:pPr>
          </w:p>
        </w:tc>
        <w:tc>
          <w:tcPr>
            <w:tcW w:w="710" w:type="dxa"/>
            <w:vMerge/>
          </w:tcPr>
          <w:p w14:paraId="569B75D2" w14:textId="77777777" w:rsidR="00294D51" w:rsidRPr="00EE5187" w:rsidRDefault="00294D51" w:rsidP="00F46887">
            <w:pPr>
              <w:pStyle w:val="ListParagraph"/>
              <w:numPr>
                <w:ilvl w:val="0"/>
                <w:numId w:val="29"/>
              </w:numPr>
              <w:spacing w:after="60"/>
              <w:ind w:left="1306"/>
              <w:jc w:val="both"/>
              <w:rPr>
                <w:noProof/>
                <w:lang w:val="lt-LT"/>
              </w:rPr>
            </w:pPr>
          </w:p>
        </w:tc>
        <w:tc>
          <w:tcPr>
            <w:tcW w:w="4780" w:type="dxa"/>
            <w:gridSpan w:val="5"/>
            <w:tcMar>
              <w:top w:w="28" w:type="dxa"/>
              <w:bottom w:w="28" w:type="dxa"/>
            </w:tcMar>
          </w:tcPr>
          <w:p w14:paraId="387DFCF0" w14:textId="57FE6CA9" w:rsidR="00294D51" w:rsidRPr="00EE5187" w:rsidRDefault="00294D51" w:rsidP="00D36F4D">
            <w:pPr>
              <w:pStyle w:val="ListParagraph"/>
              <w:numPr>
                <w:ilvl w:val="0"/>
                <w:numId w:val="55"/>
              </w:numPr>
              <w:spacing w:after="40"/>
              <w:ind w:left="464" w:right="-110" w:hanging="283"/>
              <w:contextualSpacing w:val="0"/>
              <w:jc w:val="both"/>
              <w:rPr>
                <w:noProof/>
                <w:lang w:val="lt-LT"/>
              </w:rPr>
            </w:pPr>
            <w:r w:rsidRPr="00EE5187">
              <w:rPr>
                <w:noProof/>
                <w:lang w:val="lt-LT"/>
              </w:rPr>
              <w:t>Jeigu teikiama Lietuvos Respublikoje ar kitoje Europos Sąjungos valstybėje narėje ar Europos Ekonominės Erdvės (EEE) valstybėje neregistruoto tarptautinio banko</w:t>
            </w:r>
            <w:r w:rsidRPr="00EE5187">
              <w:rPr>
                <w:b/>
                <w:noProof/>
                <w:lang w:val="lt-LT"/>
              </w:rPr>
              <w:t xml:space="preserve"> </w:t>
            </w:r>
            <w:r w:rsidRPr="00EE5187">
              <w:rPr>
                <w:noProof/>
                <w:lang w:val="lt-LT"/>
              </w:rPr>
              <w:t xml:space="preserve">garantija, toks tarptautinis bankas turi turėti ne žemesnį, nei 30.6. punkto lentelėje nurodytą tarptautinės reitingų agentūros patvirtintą investicinio lygio reitingą. </w:t>
            </w:r>
          </w:p>
        </w:tc>
        <w:tc>
          <w:tcPr>
            <w:tcW w:w="283" w:type="dxa"/>
          </w:tcPr>
          <w:p w14:paraId="545D5CF3" w14:textId="77777777" w:rsidR="00294D51" w:rsidRPr="00EE5187" w:rsidRDefault="00294D51" w:rsidP="00E066F2">
            <w:pPr>
              <w:spacing w:after="40"/>
              <w:ind w:left="1080"/>
              <w:jc w:val="both"/>
              <w:rPr>
                <w:noProof/>
                <w:lang w:val="lt-LT"/>
              </w:rPr>
            </w:pPr>
          </w:p>
        </w:tc>
        <w:tc>
          <w:tcPr>
            <w:tcW w:w="1742" w:type="dxa"/>
            <w:vMerge/>
          </w:tcPr>
          <w:p w14:paraId="1CC3C759" w14:textId="77777777" w:rsidR="00294D51" w:rsidRPr="00EE5187" w:rsidRDefault="00294D51" w:rsidP="00E066F2">
            <w:pPr>
              <w:spacing w:after="40" w:line="240" w:lineRule="auto"/>
              <w:ind w:right="316"/>
              <w:rPr>
                <w:b/>
                <w:bCs/>
                <w:noProof/>
                <w:lang w:val="lt-LT"/>
              </w:rPr>
            </w:pPr>
          </w:p>
        </w:tc>
        <w:tc>
          <w:tcPr>
            <w:tcW w:w="708" w:type="dxa"/>
            <w:vMerge/>
          </w:tcPr>
          <w:p w14:paraId="73C6E2F5" w14:textId="77777777" w:rsidR="00294D51" w:rsidRPr="00EE5187" w:rsidRDefault="00294D51" w:rsidP="00E066F2">
            <w:pPr>
              <w:pStyle w:val="ListParagraph"/>
              <w:widowControl w:val="0"/>
              <w:numPr>
                <w:ilvl w:val="0"/>
                <w:numId w:val="30"/>
              </w:numPr>
              <w:spacing w:after="40" w:line="240" w:lineRule="auto"/>
              <w:ind w:left="1449"/>
              <w:contextualSpacing w:val="0"/>
              <w:jc w:val="both"/>
              <w:rPr>
                <w:noProof/>
                <w:lang w:val="lt-LT"/>
              </w:rPr>
            </w:pPr>
          </w:p>
        </w:tc>
        <w:tc>
          <w:tcPr>
            <w:tcW w:w="5181" w:type="dxa"/>
            <w:gridSpan w:val="5"/>
          </w:tcPr>
          <w:p w14:paraId="1DC3587B" w14:textId="47DFE7A8" w:rsidR="00294D51" w:rsidRPr="00EE5187" w:rsidRDefault="00294D51" w:rsidP="00E066F2">
            <w:pPr>
              <w:pStyle w:val="ListParagraph"/>
              <w:widowControl w:val="0"/>
              <w:numPr>
                <w:ilvl w:val="0"/>
                <w:numId w:val="56"/>
              </w:numPr>
              <w:spacing w:after="40" w:line="240" w:lineRule="auto"/>
              <w:ind w:left="599" w:hanging="284"/>
              <w:contextualSpacing w:val="0"/>
              <w:jc w:val="both"/>
              <w:rPr>
                <w:noProof/>
                <w:color w:val="000000"/>
                <w:lang w:val="lt-LT"/>
              </w:rPr>
            </w:pPr>
            <w:r w:rsidRPr="00EE5187">
              <w:rPr>
                <w:noProof/>
                <w:lang w:val="lt-LT"/>
              </w:rPr>
              <w:t xml:space="preserve">If the guarantee is provided by an international bank not established in the Republic of Lithuania or in another Member State of the European Union or in a State of the European Economic Area (EEA), the international bank must have an investment grade rating not lower than that approved by an international rating agency, as indicated in the table in point 30.6. </w:t>
            </w:r>
          </w:p>
        </w:tc>
      </w:tr>
      <w:tr w:rsidR="00294D51" w:rsidRPr="00EE5187" w14:paraId="7EA21CC4" w14:textId="77777777" w:rsidTr="003E151D">
        <w:tc>
          <w:tcPr>
            <w:tcW w:w="1699" w:type="dxa"/>
            <w:vMerge/>
            <w:tcMar>
              <w:top w:w="28" w:type="dxa"/>
              <w:bottom w:w="28" w:type="dxa"/>
            </w:tcMar>
          </w:tcPr>
          <w:p w14:paraId="56BA3B0B" w14:textId="77777777" w:rsidR="00294D51" w:rsidRPr="00EE5187" w:rsidRDefault="00294D51" w:rsidP="00600399">
            <w:pPr>
              <w:pStyle w:val="ListParagraph"/>
              <w:ind w:left="316" w:right="169"/>
              <w:rPr>
                <w:b/>
                <w:bCs/>
                <w:noProof/>
                <w:lang w:val="lt-LT"/>
              </w:rPr>
            </w:pPr>
          </w:p>
        </w:tc>
        <w:tc>
          <w:tcPr>
            <w:tcW w:w="710" w:type="dxa"/>
            <w:vMerge/>
          </w:tcPr>
          <w:p w14:paraId="1B99B2AD" w14:textId="77777777" w:rsidR="00294D51" w:rsidRPr="00EE5187" w:rsidRDefault="00294D51" w:rsidP="00F46887">
            <w:pPr>
              <w:pStyle w:val="ListParagraph"/>
              <w:numPr>
                <w:ilvl w:val="0"/>
                <w:numId w:val="29"/>
              </w:numPr>
              <w:spacing w:after="60"/>
              <w:ind w:left="1306"/>
              <w:jc w:val="both"/>
              <w:rPr>
                <w:noProof/>
                <w:lang w:val="lt-LT"/>
              </w:rPr>
            </w:pPr>
          </w:p>
        </w:tc>
        <w:tc>
          <w:tcPr>
            <w:tcW w:w="4780" w:type="dxa"/>
            <w:gridSpan w:val="5"/>
            <w:tcMar>
              <w:top w:w="28" w:type="dxa"/>
              <w:bottom w:w="28" w:type="dxa"/>
            </w:tcMar>
          </w:tcPr>
          <w:p w14:paraId="4177F594" w14:textId="27F5CBD7" w:rsidR="00294D51" w:rsidRPr="00EE5187" w:rsidRDefault="00294D51" w:rsidP="00D36F4D">
            <w:pPr>
              <w:pStyle w:val="ListParagraph"/>
              <w:numPr>
                <w:ilvl w:val="0"/>
                <w:numId w:val="55"/>
              </w:numPr>
              <w:spacing w:after="40"/>
              <w:ind w:left="464" w:right="-110" w:hanging="283"/>
              <w:contextualSpacing w:val="0"/>
              <w:jc w:val="both"/>
              <w:rPr>
                <w:noProof/>
                <w:lang w:val="lt-LT"/>
              </w:rPr>
            </w:pPr>
            <w:r w:rsidRPr="00EE5187">
              <w:rPr>
                <w:noProof/>
                <w:lang w:val="lt-LT"/>
              </w:rPr>
              <w:t xml:space="preserve">Nurodytą reitingą turi atitikti  pats bankas, kuris išdavė garantiją. </w:t>
            </w:r>
          </w:p>
        </w:tc>
        <w:tc>
          <w:tcPr>
            <w:tcW w:w="283" w:type="dxa"/>
          </w:tcPr>
          <w:p w14:paraId="32150DC7" w14:textId="77777777" w:rsidR="00294D51" w:rsidRPr="00EE5187" w:rsidRDefault="00294D51" w:rsidP="00E066F2">
            <w:pPr>
              <w:spacing w:after="40"/>
              <w:ind w:left="1080"/>
              <w:jc w:val="both"/>
              <w:rPr>
                <w:noProof/>
                <w:lang w:val="lt-LT"/>
              </w:rPr>
            </w:pPr>
          </w:p>
        </w:tc>
        <w:tc>
          <w:tcPr>
            <w:tcW w:w="1742" w:type="dxa"/>
            <w:vMerge/>
          </w:tcPr>
          <w:p w14:paraId="6CBE4B0E" w14:textId="77777777" w:rsidR="00294D51" w:rsidRPr="00EE5187" w:rsidRDefault="00294D51" w:rsidP="00E066F2">
            <w:pPr>
              <w:spacing w:after="40" w:line="240" w:lineRule="auto"/>
              <w:ind w:right="316"/>
              <w:rPr>
                <w:b/>
                <w:bCs/>
                <w:noProof/>
                <w:lang w:val="lt-LT"/>
              </w:rPr>
            </w:pPr>
          </w:p>
        </w:tc>
        <w:tc>
          <w:tcPr>
            <w:tcW w:w="708" w:type="dxa"/>
            <w:vMerge/>
          </w:tcPr>
          <w:p w14:paraId="0BAF7E38" w14:textId="77777777" w:rsidR="00294D51" w:rsidRPr="00EE5187" w:rsidRDefault="00294D51" w:rsidP="00E066F2">
            <w:pPr>
              <w:pStyle w:val="ListParagraph"/>
              <w:widowControl w:val="0"/>
              <w:numPr>
                <w:ilvl w:val="0"/>
                <w:numId w:val="30"/>
              </w:numPr>
              <w:spacing w:after="40" w:line="240" w:lineRule="auto"/>
              <w:ind w:left="1449"/>
              <w:contextualSpacing w:val="0"/>
              <w:jc w:val="both"/>
              <w:rPr>
                <w:noProof/>
                <w:lang w:val="lt-LT"/>
              </w:rPr>
            </w:pPr>
          </w:p>
        </w:tc>
        <w:tc>
          <w:tcPr>
            <w:tcW w:w="5181" w:type="dxa"/>
            <w:gridSpan w:val="5"/>
          </w:tcPr>
          <w:p w14:paraId="5B524807" w14:textId="4483B47A" w:rsidR="00294D51" w:rsidRPr="00EE5187" w:rsidRDefault="00294D51" w:rsidP="00E066F2">
            <w:pPr>
              <w:pStyle w:val="ListParagraph"/>
              <w:widowControl w:val="0"/>
              <w:numPr>
                <w:ilvl w:val="0"/>
                <w:numId w:val="56"/>
              </w:numPr>
              <w:spacing w:after="40" w:line="240" w:lineRule="auto"/>
              <w:ind w:left="599" w:hanging="284"/>
              <w:contextualSpacing w:val="0"/>
              <w:jc w:val="both"/>
              <w:rPr>
                <w:noProof/>
                <w:color w:val="000000"/>
                <w:lang w:val="lt-LT"/>
              </w:rPr>
            </w:pPr>
            <w:r w:rsidRPr="00EE5187">
              <w:rPr>
                <w:noProof/>
                <w:lang w:val="lt-LT"/>
              </w:rPr>
              <w:t xml:space="preserve">The rating shall be met by the bank that issued the guarantee. </w:t>
            </w:r>
          </w:p>
        </w:tc>
      </w:tr>
      <w:tr w:rsidR="00294D51" w:rsidRPr="00EE5187" w14:paraId="2311DC36" w14:textId="77777777" w:rsidTr="003E151D">
        <w:tc>
          <w:tcPr>
            <w:tcW w:w="1699" w:type="dxa"/>
            <w:vMerge/>
            <w:tcMar>
              <w:top w:w="28" w:type="dxa"/>
              <w:bottom w:w="28" w:type="dxa"/>
            </w:tcMar>
          </w:tcPr>
          <w:p w14:paraId="2C367E72" w14:textId="77777777" w:rsidR="00294D51" w:rsidRPr="00EE5187" w:rsidRDefault="00294D51" w:rsidP="00600399">
            <w:pPr>
              <w:pStyle w:val="ListParagraph"/>
              <w:ind w:left="316" w:right="169"/>
              <w:rPr>
                <w:b/>
                <w:bCs/>
                <w:noProof/>
                <w:lang w:val="lt-LT"/>
              </w:rPr>
            </w:pPr>
          </w:p>
        </w:tc>
        <w:tc>
          <w:tcPr>
            <w:tcW w:w="710" w:type="dxa"/>
            <w:vMerge/>
          </w:tcPr>
          <w:p w14:paraId="5D684110" w14:textId="77777777" w:rsidR="00294D51" w:rsidRPr="00EE5187" w:rsidRDefault="00294D51" w:rsidP="00F46887">
            <w:pPr>
              <w:pStyle w:val="ListParagraph"/>
              <w:numPr>
                <w:ilvl w:val="0"/>
                <w:numId w:val="29"/>
              </w:numPr>
              <w:spacing w:after="60"/>
              <w:ind w:left="1306"/>
              <w:jc w:val="both"/>
              <w:rPr>
                <w:noProof/>
                <w:lang w:val="lt-LT"/>
              </w:rPr>
            </w:pPr>
          </w:p>
        </w:tc>
        <w:tc>
          <w:tcPr>
            <w:tcW w:w="4780" w:type="dxa"/>
            <w:gridSpan w:val="5"/>
            <w:tcMar>
              <w:top w:w="28" w:type="dxa"/>
              <w:bottom w:w="28" w:type="dxa"/>
            </w:tcMar>
          </w:tcPr>
          <w:p w14:paraId="419D9CFA" w14:textId="2E990EF3" w:rsidR="00864D74" w:rsidRPr="00EE5187" w:rsidRDefault="00294D51" w:rsidP="00D36F4D">
            <w:pPr>
              <w:pStyle w:val="ListParagraph"/>
              <w:numPr>
                <w:ilvl w:val="0"/>
                <w:numId w:val="55"/>
              </w:numPr>
              <w:spacing w:after="120"/>
              <w:ind w:left="464" w:right="-110" w:hanging="283"/>
              <w:contextualSpacing w:val="0"/>
              <w:jc w:val="both"/>
              <w:rPr>
                <w:noProof/>
                <w:lang w:val="lt-LT"/>
              </w:rPr>
            </w:pPr>
            <w:r w:rsidRPr="00EE5187">
              <w:rPr>
                <w:noProof/>
                <w:lang w:val="lt-LT"/>
              </w:rPr>
              <w:t>Jeigu dėl šalies rizikos specifikos tarptautinės reitingų agentūros tiekėjo šalies institucijoms nesuteikia tarptautinio kredito reitingo, tačiau suteikia nacionalinį kredito reitingą (angl. national scale credit rating), tiekėjas gali pateikti garantiją iš kredito institucijos, turinčios ne žemesnį nei A klasės nacionalinį kredito reitingą pagal „Standart &amp; Poor‘s“, „Moody’s“ ar „Fitch Ratings“ agentūras</w:t>
            </w:r>
            <w:r w:rsidRPr="00EE5187">
              <w:rPr>
                <w:rFonts w:eastAsia="Segoe UI"/>
                <w:noProof/>
                <w:color w:val="242424"/>
                <w:lang w:val="lt-LT"/>
              </w:rPr>
              <w:t>.</w:t>
            </w:r>
          </w:p>
        </w:tc>
        <w:tc>
          <w:tcPr>
            <w:tcW w:w="283" w:type="dxa"/>
          </w:tcPr>
          <w:p w14:paraId="569BFA30" w14:textId="77777777" w:rsidR="00294D51" w:rsidRPr="00EE5187" w:rsidRDefault="00294D51" w:rsidP="00600399">
            <w:pPr>
              <w:spacing w:after="60"/>
              <w:ind w:left="1080"/>
              <w:jc w:val="both"/>
              <w:rPr>
                <w:noProof/>
                <w:lang w:val="lt-LT"/>
              </w:rPr>
            </w:pPr>
          </w:p>
        </w:tc>
        <w:tc>
          <w:tcPr>
            <w:tcW w:w="1742" w:type="dxa"/>
            <w:vMerge/>
          </w:tcPr>
          <w:p w14:paraId="38D9D556" w14:textId="77777777" w:rsidR="00294D51" w:rsidRPr="00EE5187" w:rsidRDefault="00294D51" w:rsidP="00600399">
            <w:pPr>
              <w:spacing w:line="240" w:lineRule="auto"/>
              <w:ind w:right="316"/>
              <w:rPr>
                <w:b/>
                <w:bCs/>
                <w:noProof/>
                <w:lang w:val="lt-LT"/>
              </w:rPr>
            </w:pPr>
          </w:p>
        </w:tc>
        <w:tc>
          <w:tcPr>
            <w:tcW w:w="708" w:type="dxa"/>
            <w:vMerge/>
          </w:tcPr>
          <w:p w14:paraId="3CA2280F" w14:textId="77777777" w:rsidR="00294D51" w:rsidRPr="00EE5187" w:rsidRDefault="00294D51" w:rsidP="00F46887">
            <w:pPr>
              <w:pStyle w:val="ListParagraph"/>
              <w:widowControl w:val="0"/>
              <w:numPr>
                <w:ilvl w:val="0"/>
                <w:numId w:val="30"/>
              </w:numPr>
              <w:spacing w:after="60" w:line="240" w:lineRule="auto"/>
              <w:ind w:left="1449"/>
              <w:jc w:val="both"/>
              <w:rPr>
                <w:noProof/>
                <w:lang w:val="lt-LT"/>
              </w:rPr>
            </w:pPr>
          </w:p>
        </w:tc>
        <w:tc>
          <w:tcPr>
            <w:tcW w:w="5181" w:type="dxa"/>
            <w:gridSpan w:val="5"/>
          </w:tcPr>
          <w:p w14:paraId="17DA0C2D" w14:textId="539CACE8" w:rsidR="00294D51" w:rsidRPr="00EE5187" w:rsidRDefault="00294D51" w:rsidP="00F46887">
            <w:pPr>
              <w:pStyle w:val="ListParagraph"/>
              <w:widowControl w:val="0"/>
              <w:numPr>
                <w:ilvl w:val="0"/>
                <w:numId w:val="56"/>
              </w:numPr>
              <w:spacing w:after="60" w:line="240" w:lineRule="auto"/>
              <w:ind w:left="599" w:hanging="284"/>
              <w:jc w:val="both"/>
              <w:rPr>
                <w:noProof/>
                <w:color w:val="000000"/>
                <w:lang w:val="lt-LT"/>
              </w:rPr>
            </w:pPr>
            <w:r w:rsidRPr="00EE5187">
              <w:rPr>
                <w:noProof/>
                <w:lang w:val="lt-LT"/>
              </w:rPr>
              <w:t>Where, due to the specificity of the country risk, international rating agencies do not provide an international credit rating for the supplier's domestic institutions but provide a national scale credit rating, the supplier may provide a guarantee from a credit institution with a national scale credit rating of at least Class A by Standard &amp; Poor's, Moody's or Fitch Ratings</w:t>
            </w:r>
            <w:r w:rsidRPr="00EE5187">
              <w:rPr>
                <w:noProof/>
                <w:color w:val="242424"/>
                <w:lang w:val="lt-LT"/>
              </w:rPr>
              <w:t>.</w:t>
            </w:r>
          </w:p>
        </w:tc>
      </w:tr>
      <w:tr w:rsidR="00294D51" w:rsidRPr="00EE5187" w14:paraId="7546FFB5" w14:textId="77777777" w:rsidTr="003E151D">
        <w:tc>
          <w:tcPr>
            <w:tcW w:w="1699" w:type="dxa"/>
            <w:vMerge/>
            <w:tcMar>
              <w:top w:w="28" w:type="dxa"/>
              <w:bottom w:w="28" w:type="dxa"/>
            </w:tcMar>
          </w:tcPr>
          <w:p w14:paraId="7F39D07D" w14:textId="77777777" w:rsidR="00294D51" w:rsidRPr="00EE5187" w:rsidRDefault="00294D51" w:rsidP="000D5D7B">
            <w:pPr>
              <w:pStyle w:val="ListParagraph"/>
              <w:ind w:left="316" w:right="169"/>
              <w:rPr>
                <w:b/>
                <w:bCs/>
                <w:noProof/>
                <w:lang w:val="lt-LT"/>
              </w:rPr>
            </w:pPr>
          </w:p>
        </w:tc>
        <w:tc>
          <w:tcPr>
            <w:tcW w:w="710" w:type="dxa"/>
            <w:vMerge/>
          </w:tcPr>
          <w:p w14:paraId="5A00F934" w14:textId="77777777" w:rsidR="00294D51" w:rsidRPr="00EE5187" w:rsidRDefault="00294D51" w:rsidP="001A0B19">
            <w:pPr>
              <w:pStyle w:val="ListParagraph"/>
              <w:spacing w:after="60"/>
              <w:ind w:left="1164" w:hanging="370"/>
              <w:contextualSpacing w:val="0"/>
              <w:jc w:val="both"/>
              <w:rPr>
                <w:b/>
                <w:bCs/>
                <w:noProof/>
                <w:lang w:val="lt-LT"/>
              </w:rPr>
            </w:pPr>
          </w:p>
        </w:tc>
        <w:tc>
          <w:tcPr>
            <w:tcW w:w="4780" w:type="dxa"/>
            <w:gridSpan w:val="5"/>
            <w:tcMar>
              <w:top w:w="28" w:type="dxa"/>
              <w:bottom w:w="28" w:type="dxa"/>
            </w:tcMar>
          </w:tcPr>
          <w:p w14:paraId="6800598C" w14:textId="61ECF1B1" w:rsidR="00294D51" w:rsidRPr="00EE5187" w:rsidRDefault="00294D51" w:rsidP="00D36F4D">
            <w:pPr>
              <w:pStyle w:val="ListParagraph"/>
              <w:spacing w:after="60"/>
              <w:ind w:left="29" w:right="-110"/>
              <w:contextualSpacing w:val="0"/>
              <w:jc w:val="both"/>
              <w:rPr>
                <w:noProof/>
                <w:lang w:val="lt-LT"/>
              </w:rPr>
            </w:pPr>
            <w:r w:rsidRPr="00EE5187">
              <w:rPr>
                <w:b/>
                <w:bCs/>
                <w:noProof/>
                <w:lang w:val="lt-LT"/>
              </w:rPr>
              <w:t>b)  Draudimo bendrovės arba kredito unijos laidavimo raštas:</w:t>
            </w:r>
          </w:p>
        </w:tc>
        <w:tc>
          <w:tcPr>
            <w:tcW w:w="283" w:type="dxa"/>
          </w:tcPr>
          <w:p w14:paraId="70783FBA" w14:textId="77777777" w:rsidR="00294D51" w:rsidRPr="00EE5187" w:rsidRDefault="00294D51" w:rsidP="000D5D7B">
            <w:pPr>
              <w:spacing w:after="60"/>
              <w:ind w:left="1080"/>
              <w:jc w:val="both"/>
              <w:rPr>
                <w:noProof/>
                <w:lang w:val="lt-LT"/>
              </w:rPr>
            </w:pPr>
          </w:p>
        </w:tc>
        <w:tc>
          <w:tcPr>
            <w:tcW w:w="1742" w:type="dxa"/>
            <w:vMerge/>
          </w:tcPr>
          <w:p w14:paraId="5031A3AD" w14:textId="77777777" w:rsidR="00294D51" w:rsidRPr="00EE5187" w:rsidRDefault="00294D51" w:rsidP="000D5D7B">
            <w:pPr>
              <w:spacing w:line="240" w:lineRule="auto"/>
              <w:ind w:right="316"/>
              <w:rPr>
                <w:b/>
                <w:bCs/>
                <w:noProof/>
                <w:lang w:val="lt-LT"/>
              </w:rPr>
            </w:pPr>
          </w:p>
        </w:tc>
        <w:tc>
          <w:tcPr>
            <w:tcW w:w="708" w:type="dxa"/>
            <w:vMerge/>
          </w:tcPr>
          <w:p w14:paraId="656A95A3" w14:textId="77777777" w:rsidR="00294D51" w:rsidRPr="00EE5187" w:rsidRDefault="00294D51" w:rsidP="003759F8">
            <w:pPr>
              <w:pStyle w:val="ListParagraph"/>
              <w:widowControl w:val="0"/>
              <w:spacing w:after="60" w:line="240" w:lineRule="auto"/>
              <w:ind w:left="1165" w:hanging="373"/>
              <w:contextualSpacing w:val="0"/>
              <w:rPr>
                <w:b/>
                <w:bCs/>
                <w:noProof/>
                <w:lang w:val="lt-LT"/>
              </w:rPr>
            </w:pPr>
          </w:p>
        </w:tc>
        <w:tc>
          <w:tcPr>
            <w:tcW w:w="5181" w:type="dxa"/>
            <w:gridSpan w:val="5"/>
          </w:tcPr>
          <w:p w14:paraId="1B610D46" w14:textId="0ABF3BEC" w:rsidR="00294D51" w:rsidRPr="00EE5187" w:rsidRDefault="00294D51" w:rsidP="00A83F32">
            <w:pPr>
              <w:pStyle w:val="ListParagraph"/>
              <w:widowControl w:val="0"/>
              <w:spacing w:after="60" w:line="240" w:lineRule="auto"/>
              <w:ind w:left="32"/>
              <w:contextualSpacing w:val="0"/>
              <w:jc w:val="both"/>
              <w:rPr>
                <w:noProof/>
                <w:color w:val="000000"/>
                <w:lang w:val="lt-LT"/>
              </w:rPr>
            </w:pPr>
            <w:r w:rsidRPr="00EE5187">
              <w:rPr>
                <w:b/>
                <w:bCs/>
                <w:noProof/>
                <w:lang w:val="lt-LT"/>
              </w:rPr>
              <w:t xml:space="preserve">(b)   Surety bond from an insurance company or </w:t>
            </w:r>
            <w:del w:id="23" w:author="Paulė Strakšaitė" w:date="2025-12-15T18:22:00Z" w16du:dateUtc="2025-12-15T16:22:00Z">
              <w:r w:rsidRPr="00EE5187" w:rsidDel="00644C97">
                <w:rPr>
                  <w:b/>
                  <w:bCs/>
                  <w:noProof/>
                  <w:lang w:val="lt-LT"/>
                </w:rPr>
                <w:delText xml:space="preserve"> </w:delText>
              </w:r>
              <w:r w:rsidRPr="00EE5187" w:rsidDel="002409D2">
                <w:rPr>
                  <w:b/>
                  <w:bCs/>
                  <w:noProof/>
                  <w:lang w:val="lt-LT"/>
                </w:rPr>
                <w:delText xml:space="preserve"> </w:delText>
              </w:r>
            </w:del>
            <w:r w:rsidRPr="00EE5187">
              <w:rPr>
                <w:b/>
                <w:bCs/>
                <w:noProof/>
                <w:lang w:val="lt-LT"/>
              </w:rPr>
              <w:t>credit union:</w:t>
            </w:r>
          </w:p>
        </w:tc>
      </w:tr>
      <w:tr w:rsidR="00294D51" w:rsidRPr="00EE5187" w14:paraId="0B4E51F4" w14:textId="77777777" w:rsidTr="003E151D">
        <w:tc>
          <w:tcPr>
            <w:tcW w:w="1699" w:type="dxa"/>
            <w:vMerge/>
            <w:tcMar>
              <w:top w:w="28" w:type="dxa"/>
              <w:bottom w:w="28" w:type="dxa"/>
            </w:tcMar>
          </w:tcPr>
          <w:p w14:paraId="128E8417" w14:textId="77777777" w:rsidR="00294D51" w:rsidRPr="00EE5187" w:rsidRDefault="00294D51" w:rsidP="003759F8">
            <w:pPr>
              <w:pStyle w:val="ListParagraph"/>
              <w:ind w:left="316" w:right="169"/>
              <w:rPr>
                <w:b/>
                <w:bCs/>
                <w:noProof/>
                <w:lang w:val="lt-LT"/>
              </w:rPr>
            </w:pPr>
          </w:p>
        </w:tc>
        <w:tc>
          <w:tcPr>
            <w:tcW w:w="710" w:type="dxa"/>
            <w:vMerge/>
          </w:tcPr>
          <w:p w14:paraId="3C2C973D" w14:textId="77777777" w:rsidR="00294D51" w:rsidRPr="00EE5187" w:rsidRDefault="00294D51" w:rsidP="00F46887">
            <w:pPr>
              <w:pStyle w:val="ListParagraph"/>
              <w:numPr>
                <w:ilvl w:val="0"/>
                <w:numId w:val="31"/>
              </w:numPr>
              <w:spacing w:after="60"/>
              <w:ind w:left="1448"/>
              <w:jc w:val="both"/>
              <w:rPr>
                <w:noProof/>
                <w:lang w:val="lt-LT"/>
              </w:rPr>
            </w:pPr>
          </w:p>
        </w:tc>
        <w:tc>
          <w:tcPr>
            <w:tcW w:w="4780" w:type="dxa"/>
            <w:gridSpan w:val="5"/>
            <w:tcMar>
              <w:top w:w="28" w:type="dxa"/>
              <w:bottom w:w="28" w:type="dxa"/>
            </w:tcMar>
          </w:tcPr>
          <w:p w14:paraId="006E32DD" w14:textId="09206E1A" w:rsidR="00294D51" w:rsidRPr="00EE5187" w:rsidRDefault="00294D51" w:rsidP="00D36F4D">
            <w:pPr>
              <w:pStyle w:val="ListParagraph"/>
              <w:numPr>
                <w:ilvl w:val="0"/>
                <w:numId w:val="57"/>
              </w:numPr>
              <w:spacing w:after="20"/>
              <w:ind w:left="596" w:right="-110" w:hanging="284"/>
              <w:contextualSpacing w:val="0"/>
              <w:jc w:val="both"/>
              <w:rPr>
                <w:noProof/>
                <w:lang w:val="lt-LT"/>
              </w:rPr>
            </w:pPr>
            <w:r w:rsidRPr="00EE5187">
              <w:rPr>
                <w:noProof/>
                <w:lang w:val="lt-LT"/>
              </w:rPr>
              <w:t>Turi būti neatšaukiamas</w:t>
            </w:r>
          </w:p>
        </w:tc>
        <w:tc>
          <w:tcPr>
            <w:tcW w:w="283" w:type="dxa"/>
          </w:tcPr>
          <w:p w14:paraId="1EA1E6DC" w14:textId="77777777" w:rsidR="00294D51" w:rsidRPr="00EE5187" w:rsidRDefault="00294D51" w:rsidP="00864D74">
            <w:pPr>
              <w:spacing w:after="20"/>
              <w:ind w:left="1080"/>
              <w:jc w:val="both"/>
              <w:rPr>
                <w:noProof/>
                <w:lang w:val="lt-LT"/>
              </w:rPr>
            </w:pPr>
          </w:p>
        </w:tc>
        <w:tc>
          <w:tcPr>
            <w:tcW w:w="1742" w:type="dxa"/>
            <w:vMerge/>
          </w:tcPr>
          <w:p w14:paraId="44223D98" w14:textId="77777777" w:rsidR="00294D51" w:rsidRPr="00EE5187" w:rsidRDefault="00294D51" w:rsidP="00864D74">
            <w:pPr>
              <w:spacing w:after="20" w:line="240" w:lineRule="auto"/>
              <w:ind w:right="316"/>
              <w:rPr>
                <w:b/>
                <w:bCs/>
                <w:noProof/>
                <w:lang w:val="lt-LT"/>
              </w:rPr>
            </w:pPr>
          </w:p>
        </w:tc>
        <w:tc>
          <w:tcPr>
            <w:tcW w:w="708" w:type="dxa"/>
            <w:vMerge/>
          </w:tcPr>
          <w:p w14:paraId="5F4D5051" w14:textId="77777777" w:rsidR="00294D51" w:rsidRPr="00EE5187" w:rsidRDefault="00294D51" w:rsidP="00864D74">
            <w:pPr>
              <w:pStyle w:val="ListParagraph"/>
              <w:widowControl w:val="0"/>
              <w:numPr>
                <w:ilvl w:val="0"/>
                <w:numId w:val="32"/>
              </w:numPr>
              <w:spacing w:after="20" w:line="240" w:lineRule="auto"/>
              <w:ind w:left="1449"/>
              <w:contextualSpacing w:val="0"/>
              <w:jc w:val="both"/>
              <w:rPr>
                <w:noProof/>
                <w:lang w:val="lt-LT"/>
              </w:rPr>
            </w:pPr>
          </w:p>
        </w:tc>
        <w:tc>
          <w:tcPr>
            <w:tcW w:w="5181" w:type="dxa"/>
            <w:gridSpan w:val="5"/>
          </w:tcPr>
          <w:p w14:paraId="70A1D3FC" w14:textId="692F86A5" w:rsidR="00294D51" w:rsidRPr="00EE5187" w:rsidRDefault="00294D51" w:rsidP="00864D74">
            <w:pPr>
              <w:pStyle w:val="ListParagraph"/>
              <w:widowControl w:val="0"/>
              <w:numPr>
                <w:ilvl w:val="0"/>
                <w:numId w:val="58"/>
              </w:numPr>
              <w:spacing w:after="20" w:line="240" w:lineRule="auto"/>
              <w:ind w:left="599" w:hanging="284"/>
              <w:contextualSpacing w:val="0"/>
              <w:jc w:val="both"/>
              <w:rPr>
                <w:noProof/>
                <w:color w:val="000000"/>
                <w:lang w:val="lt-LT"/>
              </w:rPr>
            </w:pPr>
            <w:r w:rsidRPr="00EE5187">
              <w:rPr>
                <w:noProof/>
                <w:lang w:val="lt-LT"/>
              </w:rPr>
              <w:t>Must be irrevocable</w:t>
            </w:r>
          </w:p>
        </w:tc>
      </w:tr>
      <w:tr w:rsidR="00294D51" w:rsidRPr="00EE5187" w14:paraId="3D696BC3" w14:textId="77777777" w:rsidTr="003E151D">
        <w:tc>
          <w:tcPr>
            <w:tcW w:w="1699" w:type="dxa"/>
            <w:vMerge/>
            <w:tcMar>
              <w:top w:w="28" w:type="dxa"/>
              <w:bottom w:w="28" w:type="dxa"/>
            </w:tcMar>
          </w:tcPr>
          <w:p w14:paraId="56AAA43A" w14:textId="77777777" w:rsidR="00294D51" w:rsidRPr="00EE5187" w:rsidRDefault="00294D51" w:rsidP="003759F8">
            <w:pPr>
              <w:pStyle w:val="ListParagraph"/>
              <w:ind w:left="316" w:right="169"/>
              <w:rPr>
                <w:b/>
                <w:bCs/>
                <w:noProof/>
                <w:lang w:val="lt-LT"/>
              </w:rPr>
            </w:pPr>
          </w:p>
        </w:tc>
        <w:tc>
          <w:tcPr>
            <w:tcW w:w="710" w:type="dxa"/>
            <w:vMerge/>
          </w:tcPr>
          <w:p w14:paraId="01735355" w14:textId="77777777" w:rsidR="00294D51" w:rsidRPr="00EE5187" w:rsidRDefault="00294D51" w:rsidP="00F46887">
            <w:pPr>
              <w:pStyle w:val="ListParagraph"/>
              <w:numPr>
                <w:ilvl w:val="0"/>
                <w:numId w:val="31"/>
              </w:numPr>
              <w:spacing w:after="60"/>
              <w:ind w:left="1448"/>
              <w:jc w:val="both"/>
              <w:rPr>
                <w:noProof/>
                <w:lang w:val="lt-LT"/>
              </w:rPr>
            </w:pPr>
          </w:p>
        </w:tc>
        <w:tc>
          <w:tcPr>
            <w:tcW w:w="4780" w:type="dxa"/>
            <w:gridSpan w:val="5"/>
            <w:tcMar>
              <w:top w:w="28" w:type="dxa"/>
              <w:bottom w:w="28" w:type="dxa"/>
            </w:tcMar>
          </w:tcPr>
          <w:p w14:paraId="6B6B33D0" w14:textId="1D4F2CB8" w:rsidR="00294D51" w:rsidRPr="00EE5187" w:rsidRDefault="00294D51" w:rsidP="00D36F4D">
            <w:pPr>
              <w:pStyle w:val="ListParagraph"/>
              <w:numPr>
                <w:ilvl w:val="0"/>
                <w:numId w:val="57"/>
              </w:numPr>
              <w:spacing w:after="20"/>
              <w:ind w:left="596" w:right="-110" w:hanging="284"/>
              <w:contextualSpacing w:val="0"/>
              <w:jc w:val="both"/>
              <w:rPr>
                <w:noProof/>
                <w:lang w:val="lt-LT"/>
              </w:rPr>
            </w:pPr>
            <w:r w:rsidRPr="00EE5187">
              <w:rPr>
                <w:noProof/>
                <w:lang w:val="lt-LT"/>
              </w:rPr>
              <w:t>Besąlyginis</w:t>
            </w:r>
          </w:p>
        </w:tc>
        <w:tc>
          <w:tcPr>
            <w:tcW w:w="283" w:type="dxa"/>
          </w:tcPr>
          <w:p w14:paraId="0AAF9E3D" w14:textId="77777777" w:rsidR="00294D51" w:rsidRPr="00EE5187" w:rsidRDefault="00294D51" w:rsidP="00864D74">
            <w:pPr>
              <w:spacing w:after="20"/>
              <w:ind w:left="1080"/>
              <w:jc w:val="both"/>
              <w:rPr>
                <w:noProof/>
                <w:lang w:val="lt-LT"/>
              </w:rPr>
            </w:pPr>
          </w:p>
        </w:tc>
        <w:tc>
          <w:tcPr>
            <w:tcW w:w="1742" w:type="dxa"/>
            <w:vMerge/>
          </w:tcPr>
          <w:p w14:paraId="0E563E63" w14:textId="77777777" w:rsidR="00294D51" w:rsidRPr="00EE5187" w:rsidRDefault="00294D51" w:rsidP="00864D74">
            <w:pPr>
              <w:spacing w:after="20" w:line="240" w:lineRule="auto"/>
              <w:ind w:right="316"/>
              <w:rPr>
                <w:b/>
                <w:bCs/>
                <w:noProof/>
                <w:lang w:val="lt-LT"/>
              </w:rPr>
            </w:pPr>
          </w:p>
        </w:tc>
        <w:tc>
          <w:tcPr>
            <w:tcW w:w="708" w:type="dxa"/>
            <w:vMerge/>
          </w:tcPr>
          <w:p w14:paraId="3F02B578" w14:textId="77777777" w:rsidR="00294D51" w:rsidRPr="00EE5187" w:rsidRDefault="00294D51" w:rsidP="00864D74">
            <w:pPr>
              <w:pStyle w:val="ListParagraph"/>
              <w:widowControl w:val="0"/>
              <w:numPr>
                <w:ilvl w:val="0"/>
                <w:numId w:val="32"/>
              </w:numPr>
              <w:spacing w:after="20" w:line="240" w:lineRule="auto"/>
              <w:ind w:left="1449"/>
              <w:contextualSpacing w:val="0"/>
              <w:jc w:val="both"/>
              <w:rPr>
                <w:noProof/>
                <w:lang w:val="lt-LT"/>
              </w:rPr>
            </w:pPr>
          </w:p>
        </w:tc>
        <w:tc>
          <w:tcPr>
            <w:tcW w:w="5181" w:type="dxa"/>
            <w:gridSpan w:val="5"/>
          </w:tcPr>
          <w:p w14:paraId="1DA42699" w14:textId="0BCFD3F3" w:rsidR="00294D51" w:rsidRPr="00EE5187" w:rsidRDefault="00294D51" w:rsidP="00864D74">
            <w:pPr>
              <w:pStyle w:val="ListParagraph"/>
              <w:widowControl w:val="0"/>
              <w:numPr>
                <w:ilvl w:val="0"/>
                <w:numId w:val="58"/>
              </w:numPr>
              <w:spacing w:after="20" w:line="240" w:lineRule="auto"/>
              <w:ind w:left="599" w:hanging="284"/>
              <w:contextualSpacing w:val="0"/>
              <w:jc w:val="both"/>
              <w:rPr>
                <w:noProof/>
                <w:color w:val="000000"/>
                <w:lang w:val="lt-LT"/>
              </w:rPr>
            </w:pPr>
            <w:r w:rsidRPr="00EE5187">
              <w:rPr>
                <w:noProof/>
                <w:lang w:val="lt-LT"/>
              </w:rPr>
              <w:t>Unconditional</w:t>
            </w:r>
          </w:p>
        </w:tc>
      </w:tr>
      <w:tr w:rsidR="00294D51" w:rsidRPr="00EE5187" w14:paraId="549509EA" w14:textId="77777777" w:rsidTr="003E151D">
        <w:tc>
          <w:tcPr>
            <w:tcW w:w="1699" w:type="dxa"/>
            <w:vMerge/>
            <w:tcMar>
              <w:top w:w="28" w:type="dxa"/>
              <w:bottom w:w="28" w:type="dxa"/>
            </w:tcMar>
          </w:tcPr>
          <w:p w14:paraId="1057E9D1" w14:textId="77777777" w:rsidR="00294D51" w:rsidRPr="00EE5187" w:rsidRDefault="00294D51" w:rsidP="003759F8">
            <w:pPr>
              <w:pStyle w:val="ListParagraph"/>
              <w:ind w:left="316" w:right="169"/>
              <w:rPr>
                <w:b/>
                <w:bCs/>
                <w:noProof/>
                <w:lang w:val="lt-LT"/>
              </w:rPr>
            </w:pPr>
          </w:p>
        </w:tc>
        <w:tc>
          <w:tcPr>
            <w:tcW w:w="710" w:type="dxa"/>
            <w:vMerge/>
          </w:tcPr>
          <w:p w14:paraId="34B3369F" w14:textId="77777777" w:rsidR="00294D51" w:rsidRPr="00EE5187" w:rsidRDefault="00294D51" w:rsidP="00F46887">
            <w:pPr>
              <w:pStyle w:val="ListParagraph"/>
              <w:numPr>
                <w:ilvl w:val="0"/>
                <w:numId w:val="31"/>
              </w:numPr>
              <w:spacing w:after="60"/>
              <w:ind w:left="1448"/>
              <w:jc w:val="both"/>
              <w:rPr>
                <w:noProof/>
                <w:lang w:val="lt-LT"/>
              </w:rPr>
            </w:pPr>
          </w:p>
        </w:tc>
        <w:tc>
          <w:tcPr>
            <w:tcW w:w="4780" w:type="dxa"/>
            <w:gridSpan w:val="5"/>
            <w:tcMar>
              <w:top w:w="28" w:type="dxa"/>
              <w:bottom w:w="28" w:type="dxa"/>
            </w:tcMar>
          </w:tcPr>
          <w:p w14:paraId="17B19F77" w14:textId="577EC0B1" w:rsidR="00294D51" w:rsidRPr="00EE5187" w:rsidRDefault="00294D51" w:rsidP="00D36F4D">
            <w:pPr>
              <w:pStyle w:val="ListParagraph"/>
              <w:numPr>
                <w:ilvl w:val="0"/>
                <w:numId w:val="57"/>
              </w:numPr>
              <w:spacing w:after="20"/>
              <w:ind w:left="596" w:right="-110" w:hanging="284"/>
              <w:contextualSpacing w:val="0"/>
              <w:jc w:val="both"/>
              <w:rPr>
                <w:noProof/>
                <w:lang w:val="lt-LT"/>
              </w:rPr>
            </w:pPr>
            <w:r w:rsidRPr="00EE5187">
              <w:rPr>
                <w:noProof/>
                <w:lang w:val="lt-LT"/>
              </w:rPr>
              <w:t>Išduotam laidavimo draudimo raštui turi būti taikoma Lietuvos Respublikos teisė.</w:t>
            </w:r>
          </w:p>
        </w:tc>
        <w:tc>
          <w:tcPr>
            <w:tcW w:w="283" w:type="dxa"/>
          </w:tcPr>
          <w:p w14:paraId="143F55F9" w14:textId="77777777" w:rsidR="00294D51" w:rsidRPr="00EE5187" w:rsidRDefault="00294D51" w:rsidP="00864D74">
            <w:pPr>
              <w:spacing w:after="20"/>
              <w:ind w:left="1080"/>
              <w:jc w:val="both"/>
              <w:rPr>
                <w:noProof/>
                <w:lang w:val="lt-LT"/>
              </w:rPr>
            </w:pPr>
          </w:p>
        </w:tc>
        <w:tc>
          <w:tcPr>
            <w:tcW w:w="1742" w:type="dxa"/>
            <w:vMerge/>
          </w:tcPr>
          <w:p w14:paraId="5CD1FEB5" w14:textId="77777777" w:rsidR="00294D51" w:rsidRPr="00EE5187" w:rsidRDefault="00294D51" w:rsidP="00864D74">
            <w:pPr>
              <w:spacing w:after="20" w:line="240" w:lineRule="auto"/>
              <w:ind w:right="316"/>
              <w:rPr>
                <w:b/>
                <w:bCs/>
                <w:noProof/>
                <w:lang w:val="lt-LT"/>
              </w:rPr>
            </w:pPr>
          </w:p>
        </w:tc>
        <w:tc>
          <w:tcPr>
            <w:tcW w:w="708" w:type="dxa"/>
            <w:vMerge/>
          </w:tcPr>
          <w:p w14:paraId="7734F7FC" w14:textId="77777777" w:rsidR="00294D51" w:rsidRPr="00EE5187" w:rsidRDefault="00294D51" w:rsidP="00864D74">
            <w:pPr>
              <w:pStyle w:val="ListParagraph"/>
              <w:widowControl w:val="0"/>
              <w:numPr>
                <w:ilvl w:val="0"/>
                <w:numId w:val="32"/>
              </w:numPr>
              <w:spacing w:after="20" w:line="240" w:lineRule="auto"/>
              <w:ind w:left="1449"/>
              <w:contextualSpacing w:val="0"/>
              <w:jc w:val="both"/>
              <w:rPr>
                <w:noProof/>
                <w:lang w:val="lt-LT"/>
              </w:rPr>
            </w:pPr>
          </w:p>
        </w:tc>
        <w:tc>
          <w:tcPr>
            <w:tcW w:w="5181" w:type="dxa"/>
            <w:gridSpan w:val="5"/>
          </w:tcPr>
          <w:p w14:paraId="7F254A01" w14:textId="5134F201" w:rsidR="00294D51" w:rsidRPr="00EE5187" w:rsidRDefault="00294D51" w:rsidP="00864D74">
            <w:pPr>
              <w:pStyle w:val="ListParagraph"/>
              <w:widowControl w:val="0"/>
              <w:numPr>
                <w:ilvl w:val="0"/>
                <w:numId w:val="58"/>
              </w:numPr>
              <w:spacing w:after="20" w:line="240" w:lineRule="auto"/>
              <w:ind w:left="599" w:hanging="284"/>
              <w:contextualSpacing w:val="0"/>
              <w:jc w:val="both"/>
              <w:rPr>
                <w:noProof/>
                <w:color w:val="000000"/>
                <w:lang w:val="lt-LT"/>
              </w:rPr>
            </w:pPr>
            <w:r w:rsidRPr="00EE5187">
              <w:rPr>
                <w:noProof/>
                <w:lang w:val="lt-LT"/>
              </w:rPr>
              <w:t>The surety bond issued shall be governed by the law of the Republic of Lithuania.</w:t>
            </w:r>
          </w:p>
        </w:tc>
      </w:tr>
      <w:tr w:rsidR="00294D51" w:rsidRPr="00EE5187" w14:paraId="748D33D5" w14:textId="77777777" w:rsidTr="003E151D">
        <w:tc>
          <w:tcPr>
            <w:tcW w:w="1699" w:type="dxa"/>
            <w:vMerge/>
            <w:tcMar>
              <w:top w:w="28" w:type="dxa"/>
              <w:bottom w:w="28" w:type="dxa"/>
            </w:tcMar>
          </w:tcPr>
          <w:p w14:paraId="74AA3217" w14:textId="77777777" w:rsidR="00294D51" w:rsidRPr="00EE5187" w:rsidRDefault="00294D51" w:rsidP="003759F8">
            <w:pPr>
              <w:pStyle w:val="ListParagraph"/>
              <w:ind w:left="316" w:right="169"/>
              <w:rPr>
                <w:b/>
                <w:bCs/>
                <w:noProof/>
                <w:lang w:val="lt-LT"/>
              </w:rPr>
            </w:pPr>
          </w:p>
        </w:tc>
        <w:tc>
          <w:tcPr>
            <w:tcW w:w="710" w:type="dxa"/>
            <w:vMerge/>
          </w:tcPr>
          <w:p w14:paraId="737C6AC9" w14:textId="77777777" w:rsidR="00294D51" w:rsidRPr="00EE5187" w:rsidRDefault="00294D51" w:rsidP="00F46887">
            <w:pPr>
              <w:pStyle w:val="ListParagraph"/>
              <w:numPr>
                <w:ilvl w:val="0"/>
                <w:numId w:val="31"/>
              </w:numPr>
              <w:spacing w:after="60"/>
              <w:ind w:left="1448"/>
              <w:jc w:val="both"/>
              <w:rPr>
                <w:noProof/>
                <w:lang w:val="lt-LT"/>
              </w:rPr>
            </w:pPr>
          </w:p>
        </w:tc>
        <w:tc>
          <w:tcPr>
            <w:tcW w:w="4780" w:type="dxa"/>
            <w:gridSpan w:val="5"/>
            <w:tcMar>
              <w:top w:w="28" w:type="dxa"/>
              <w:bottom w:w="28" w:type="dxa"/>
            </w:tcMar>
          </w:tcPr>
          <w:p w14:paraId="4050A5A0" w14:textId="59E2F922" w:rsidR="00294D51" w:rsidRPr="00EE5187" w:rsidRDefault="00294D51" w:rsidP="00D36F4D">
            <w:pPr>
              <w:pStyle w:val="ListParagraph"/>
              <w:numPr>
                <w:ilvl w:val="0"/>
                <w:numId w:val="57"/>
              </w:numPr>
              <w:spacing w:after="20"/>
              <w:ind w:left="596" w:right="-110" w:hanging="284"/>
              <w:contextualSpacing w:val="0"/>
              <w:jc w:val="both"/>
              <w:rPr>
                <w:noProof/>
                <w:lang w:val="lt-LT"/>
              </w:rPr>
            </w:pPr>
            <w:r w:rsidRPr="00EE5187">
              <w:rPr>
                <w:noProof/>
                <w:lang w:val="lt-LT"/>
              </w:rPr>
              <w:t xml:space="preserve">Turi būti pasirašytas jį išdavusio subjekto kvalifikuotu elektroniniu parašu, atitinkančiu VPĮ 22 str. 11 d. 2 ir 3 p., PĮ 34 str. 11 d. 2 ir 3 p. (arba juos pakeisiančiuose) nustatytus reikalavimus. </w:t>
            </w:r>
          </w:p>
        </w:tc>
        <w:tc>
          <w:tcPr>
            <w:tcW w:w="283" w:type="dxa"/>
          </w:tcPr>
          <w:p w14:paraId="70EEBBF8" w14:textId="77777777" w:rsidR="00294D51" w:rsidRPr="00EE5187" w:rsidRDefault="00294D51" w:rsidP="00864D74">
            <w:pPr>
              <w:spacing w:after="20"/>
              <w:ind w:left="1080"/>
              <w:jc w:val="both"/>
              <w:rPr>
                <w:noProof/>
                <w:lang w:val="lt-LT"/>
              </w:rPr>
            </w:pPr>
          </w:p>
        </w:tc>
        <w:tc>
          <w:tcPr>
            <w:tcW w:w="1742" w:type="dxa"/>
            <w:vMerge/>
          </w:tcPr>
          <w:p w14:paraId="11AE18ED" w14:textId="77777777" w:rsidR="00294D51" w:rsidRPr="00EE5187" w:rsidRDefault="00294D51" w:rsidP="00864D74">
            <w:pPr>
              <w:spacing w:after="20" w:line="240" w:lineRule="auto"/>
              <w:ind w:right="316"/>
              <w:rPr>
                <w:b/>
                <w:bCs/>
                <w:noProof/>
                <w:lang w:val="lt-LT"/>
              </w:rPr>
            </w:pPr>
          </w:p>
        </w:tc>
        <w:tc>
          <w:tcPr>
            <w:tcW w:w="708" w:type="dxa"/>
            <w:vMerge/>
          </w:tcPr>
          <w:p w14:paraId="1D6A0ED5" w14:textId="77777777" w:rsidR="00294D51" w:rsidRPr="00EE5187" w:rsidRDefault="00294D51" w:rsidP="00864D74">
            <w:pPr>
              <w:pStyle w:val="ListParagraph"/>
              <w:widowControl w:val="0"/>
              <w:numPr>
                <w:ilvl w:val="0"/>
                <w:numId w:val="32"/>
              </w:numPr>
              <w:spacing w:after="20" w:line="240" w:lineRule="auto"/>
              <w:ind w:left="1449"/>
              <w:contextualSpacing w:val="0"/>
              <w:jc w:val="both"/>
              <w:rPr>
                <w:noProof/>
                <w:lang w:val="lt-LT"/>
              </w:rPr>
            </w:pPr>
          </w:p>
        </w:tc>
        <w:tc>
          <w:tcPr>
            <w:tcW w:w="5181" w:type="dxa"/>
            <w:gridSpan w:val="5"/>
          </w:tcPr>
          <w:p w14:paraId="5EFEEB13" w14:textId="58E9D3AA" w:rsidR="00294D51" w:rsidRPr="00EE5187" w:rsidRDefault="00294D51" w:rsidP="00864D74">
            <w:pPr>
              <w:pStyle w:val="ListParagraph"/>
              <w:widowControl w:val="0"/>
              <w:numPr>
                <w:ilvl w:val="0"/>
                <w:numId w:val="58"/>
              </w:numPr>
              <w:spacing w:after="20" w:line="240" w:lineRule="auto"/>
              <w:ind w:left="599" w:hanging="284"/>
              <w:contextualSpacing w:val="0"/>
              <w:jc w:val="both"/>
              <w:rPr>
                <w:noProof/>
                <w:color w:val="000000"/>
                <w:lang w:val="lt-LT"/>
              </w:rPr>
            </w:pPr>
            <w:r w:rsidRPr="00EE5187">
              <w:rPr>
                <w:noProof/>
                <w:lang w:val="lt-LT"/>
              </w:rPr>
              <w:t xml:space="preserve">It must be signed with a qualified electronic signature of the issuing entity, meeting the requirements set out in Article 22(11)(2) and (3) of the PPL and Article 34(11)(2) and (3) of the PL (or any replacing clauses thereto). </w:t>
            </w:r>
          </w:p>
        </w:tc>
      </w:tr>
      <w:tr w:rsidR="00294D51" w:rsidRPr="00EE5187" w14:paraId="143C8173" w14:textId="77777777" w:rsidTr="003E151D">
        <w:tc>
          <w:tcPr>
            <w:tcW w:w="1699" w:type="dxa"/>
            <w:vMerge/>
            <w:tcMar>
              <w:top w:w="28" w:type="dxa"/>
              <w:bottom w:w="28" w:type="dxa"/>
            </w:tcMar>
          </w:tcPr>
          <w:p w14:paraId="680A5CDA" w14:textId="77777777" w:rsidR="00294D51" w:rsidRPr="00EE5187" w:rsidRDefault="00294D51" w:rsidP="003759F8">
            <w:pPr>
              <w:pStyle w:val="ListParagraph"/>
              <w:ind w:left="316" w:right="169"/>
              <w:rPr>
                <w:b/>
                <w:bCs/>
                <w:noProof/>
                <w:lang w:val="lt-LT"/>
              </w:rPr>
            </w:pPr>
          </w:p>
        </w:tc>
        <w:tc>
          <w:tcPr>
            <w:tcW w:w="710" w:type="dxa"/>
            <w:vMerge/>
          </w:tcPr>
          <w:p w14:paraId="27BE7A59" w14:textId="77777777" w:rsidR="00294D51" w:rsidRPr="00EE5187" w:rsidRDefault="00294D51" w:rsidP="00F46887">
            <w:pPr>
              <w:pStyle w:val="ListParagraph"/>
              <w:numPr>
                <w:ilvl w:val="0"/>
                <w:numId w:val="31"/>
              </w:numPr>
              <w:spacing w:after="60"/>
              <w:ind w:left="1448"/>
              <w:jc w:val="both"/>
              <w:rPr>
                <w:noProof/>
                <w:lang w:val="lt-LT"/>
              </w:rPr>
            </w:pPr>
          </w:p>
        </w:tc>
        <w:tc>
          <w:tcPr>
            <w:tcW w:w="4780" w:type="dxa"/>
            <w:gridSpan w:val="5"/>
            <w:tcMar>
              <w:top w:w="28" w:type="dxa"/>
              <w:bottom w:w="28" w:type="dxa"/>
            </w:tcMar>
          </w:tcPr>
          <w:p w14:paraId="7098F561" w14:textId="3FF15108" w:rsidR="00294D51" w:rsidRPr="00EE5187" w:rsidRDefault="00294D51" w:rsidP="00D36F4D">
            <w:pPr>
              <w:pStyle w:val="ListParagraph"/>
              <w:numPr>
                <w:ilvl w:val="0"/>
                <w:numId w:val="57"/>
              </w:numPr>
              <w:spacing w:after="20"/>
              <w:ind w:left="596" w:right="-110" w:hanging="284"/>
              <w:contextualSpacing w:val="0"/>
              <w:jc w:val="both"/>
              <w:rPr>
                <w:noProof/>
                <w:lang w:val="lt-LT"/>
              </w:rPr>
            </w:pPr>
            <w:r w:rsidRPr="00EE5187">
              <w:rPr>
                <w:noProof/>
                <w:lang w:val="lt-LT"/>
              </w:rPr>
              <w:t xml:space="preserve">Jei laidavimo raštą pasirašo ne vadovas, kartu turi būti pateikiamas įgaliojimas suteikiantis parašo teisę. </w:t>
            </w:r>
          </w:p>
        </w:tc>
        <w:tc>
          <w:tcPr>
            <w:tcW w:w="283" w:type="dxa"/>
          </w:tcPr>
          <w:p w14:paraId="370A7071" w14:textId="77777777" w:rsidR="00294D51" w:rsidRPr="00EE5187" w:rsidRDefault="00294D51" w:rsidP="00864D74">
            <w:pPr>
              <w:spacing w:after="20"/>
              <w:ind w:left="1080"/>
              <w:jc w:val="both"/>
              <w:rPr>
                <w:noProof/>
                <w:lang w:val="lt-LT"/>
              </w:rPr>
            </w:pPr>
          </w:p>
        </w:tc>
        <w:tc>
          <w:tcPr>
            <w:tcW w:w="1742" w:type="dxa"/>
            <w:vMerge/>
          </w:tcPr>
          <w:p w14:paraId="26886F9A" w14:textId="77777777" w:rsidR="00294D51" w:rsidRPr="00EE5187" w:rsidRDefault="00294D51" w:rsidP="00864D74">
            <w:pPr>
              <w:spacing w:after="20" w:line="240" w:lineRule="auto"/>
              <w:ind w:right="316"/>
              <w:rPr>
                <w:b/>
                <w:bCs/>
                <w:noProof/>
                <w:lang w:val="lt-LT"/>
              </w:rPr>
            </w:pPr>
          </w:p>
        </w:tc>
        <w:tc>
          <w:tcPr>
            <w:tcW w:w="708" w:type="dxa"/>
            <w:vMerge/>
          </w:tcPr>
          <w:p w14:paraId="3174C890" w14:textId="77777777" w:rsidR="00294D51" w:rsidRPr="00EE5187" w:rsidRDefault="00294D51" w:rsidP="00864D74">
            <w:pPr>
              <w:pStyle w:val="ListParagraph"/>
              <w:widowControl w:val="0"/>
              <w:numPr>
                <w:ilvl w:val="0"/>
                <w:numId w:val="32"/>
              </w:numPr>
              <w:spacing w:after="20" w:line="240" w:lineRule="auto"/>
              <w:ind w:left="1449"/>
              <w:contextualSpacing w:val="0"/>
              <w:jc w:val="both"/>
              <w:rPr>
                <w:noProof/>
                <w:lang w:val="lt-LT"/>
              </w:rPr>
            </w:pPr>
          </w:p>
        </w:tc>
        <w:tc>
          <w:tcPr>
            <w:tcW w:w="5181" w:type="dxa"/>
            <w:gridSpan w:val="5"/>
          </w:tcPr>
          <w:p w14:paraId="5B2E2489" w14:textId="260F3BC5" w:rsidR="00294D51" w:rsidRPr="00EE5187" w:rsidRDefault="00294D51" w:rsidP="00864D74">
            <w:pPr>
              <w:pStyle w:val="ListParagraph"/>
              <w:widowControl w:val="0"/>
              <w:numPr>
                <w:ilvl w:val="0"/>
                <w:numId w:val="58"/>
              </w:numPr>
              <w:spacing w:after="20" w:line="240" w:lineRule="auto"/>
              <w:ind w:left="599" w:hanging="284"/>
              <w:contextualSpacing w:val="0"/>
              <w:jc w:val="both"/>
              <w:rPr>
                <w:noProof/>
                <w:color w:val="000000"/>
                <w:lang w:val="lt-LT"/>
              </w:rPr>
            </w:pPr>
            <w:r w:rsidRPr="00EE5187">
              <w:rPr>
                <w:noProof/>
                <w:lang w:val="lt-LT"/>
              </w:rPr>
              <w:t xml:space="preserve">If the surety bond is signed by a person other than the manager, it must be accompanied by a power of attorney granting the right to the signature. </w:t>
            </w:r>
          </w:p>
        </w:tc>
      </w:tr>
      <w:tr w:rsidR="00294D51" w:rsidRPr="00EE5187" w14:paraId="29702D17" w14:textId="77777777" w:rsidTr="003E151D">
        <w:tc>
          <w:tcPr>
            <w:tcW w:w="1699" w:type="dxa"/>
            <w:vMerge/>
            <w:tcMar>
              <w:top w:w="28" w:type="dxa"/>
              <w:bottom w:w="28" w:type="dxa"/>
            </w:tcMar>
          </w:tcPr>
          <w:p w14:paraId="703EDEE8" w14:textId="77777777" w:rsidR="00294D51" w:rsidRPr="00EE5187" w:rsidRDefault="00294D51" w:rsidP="003759F8">
            <w:pPr>
              <w:pStyle w:val="ListParagraph"/>
              <w:ind w:left="316" w:right="169"/>
              <w:rPr>
                <w:b/>
                <w:bCs/>
                <w:noProof/>
                <w:lang w:val="lt-LT"/>
              </w:rPr>
            </w:pPr>
          </w:p>
        </w:tc>
        <w:tc>
          <w:tcPr>
            <w:tcW w:w="710" w:type="dxa"/>
            <w:vMerge/>
          </w:tcPr>
          <w:p w14:paraId="6A384795" w14:textId="77777777" w:rsidR="00294D51" w:rsidRPr="00EE5187" w:rsidRDefault="00294D51" w:rsidP="00F46887">
            <w:pPr>
              <w:pStyle w:val="ListParagraph"/>
              <w:numPr>
                <w:ilvl w:val="0"/>
                <w:numId w:val="31"/>
              </w:numPr>
              <w:spacing w:after="60"/>
              <w:ind w:left="1448"/>
              <w:jc w:val="both"/>
              <w:rPr>
                <w:noProof/>
                <w:lang w:val="lt-LT"/>
              </w:rPr>
            </w:pPr>
          </w:p>
        </w:tc>
        <w:tc>
          <w:tcPr>
            <w:tcW w:w="4780" w:type="dxa"/>
            <w:gridSpan w:val="5"/>
            <w:tcMar>
              <w:top w:w="28" w:type="dxa"/>
              <w:bottom w:w="28" w:type="dxa"/>
            </w:tcMar>
          </w:tcPr>
          <w:p w14:paraId="36FA6B15" w14:textId="52D255F4" w:rsidR="00294D51" w:rsidRPr="00EE5187" w:rsidRDefault="00294D51" w:rsidP="00D36F4D">
            <w:pPr>
              <w:pStyle w:val="ListParagraph"/>
              <w:numPr>
                <w:ilvl w:val="0"/>
                <w:numId w:val="57"/>
              </w:numPr>
              <w:spacing w:after="20"/>
              <w:ind w:left="596" w:right="-110" w:hanging="284"/>
              <w:contextualSpacing w:val="0"/>
              <w:jc w:val="both"/>
              <w:rPr>
                <w:noProof/>
                <w:lang w:val="lt-LT"/>
              </w:rPr>
            </w:pPr>
            <w:r w:rsidRPr="00EE5187">
              <w:rPr>
                <w:noProof/>
                <w:lang w:val="lt-LT"/>
              </w:rPr>
              <w:t>Kartu pateikiama apmokėjimą patvirtinančio dokumento, įrodančio, kad įmoka už išduotą laidavimo draudimo raštą yra sumokėta, kopija.</w:t>
            </w:r>
          </w:p>
        </w:tc>
        <w:tc>
          <w:tcPr>
            <w:tcW w:w="283" w:type="dxa"/>
          </w:tcPr>
          <w:p w14:paraId="3FEAE7C2" w14:textId="77777777" w:rsidR="00294D51" w:rsidRPr="00EE5187" w:rsidRDefault="00294D51" w:rsidP="00864D74">
            <w:pPr>
              <w:spacing w:after="20"/>
              <w:ind w:left="1080"/>
              <w:jc w:val="both"/>
              <w:rPr>
                <w:noProof/>
                <w:lang w:val="lt-LT"/>
              </w:rPr>
            </w:pPr>
          </w:p>
        </w:tc>
        <w:tc>
          <w:tcPr>
            <w:tcW w:w="1742" w:type="dxa"/>
            <w:vMerge/>
          </w:tcPr>
          <w:p w14:paraId="31C9E33B" w14:textId="77777777" w:rsidR="00294D51" w:rsidRPr="00EE5187" w:rsidRDefault="00294D51" w:rsidP="00864D74">
            <w:pPr>
              <w:spacing w:after="20" w:line="240" w:lineRule="auto"/>
              <w:ind w:right="316"/>
              <w:rPr>
                <w:b/>
                <w:bCs/>
                <w:noProof/>
                <w:lang w:val="lt-LT"/>
              </w:rPr>
            </w:pPr>
          </w:p>
        </w:tc>
        <w:tc>
          <w:tcPr>
            <w:tcW w:w="708" w:type="dxa"/>
            <w:vMerge/>
          </w:tcPr>
          <w:p w14:paraId="3BBB0AD3" w14:textId="77777777" w:rsidR="00294D51" w:rsidRPr="00EE5187" w:rsidRDefault="00294D51" w:rsidP="00864D74">
            <w:pPr>
              <w:pStyle w:val="ListParagraph"/>
              <w:widowControl w:val="0"/>
              <w:numPr>
                <w:ilvl w:val="0"/>
                <w:numId w:val="32"/>
              </w:numPr>
              <w:spacing w:after="20" w:line="240" w:lineRule="auto"/>
              <w:ind w:left="1449"/>
              <w:contextualSpacing w:val="0"/>
              <w:jc w:val="both"/>
              <w:rPr>
                <w:noProof/>
                <w:lang w:val="lt-LT"/>
              </w:rPr>
            </w:pPr>
          </w:p>
        </w:tc>
        <w:tc>
          <w:tcPr>
            <w:tcW w:w="5181" w:type="dxa"/>
            <w:gridSpan w:val="5"/>
          </w:tcPr>
          <w:p w14:paraId="291F1B89" w14:textId="0D2E13D2" w:rsidR="00294D51" w:rsidRPr="00EE5187" w:rsidRDefault="00294D51" w:rsidP="00864D74">
            <w:pPr>
              <w:pStyle w:val="ListParagraph"/>
              <w:widowControl w:val="0"/>
              <w:numPr>
                <w:ilvl w:val="0"/>
                <w:numId w:val="58"/>
              </w:numPr>
              <w:spacing w:after="20" w:line="240" w:lineRule="auto"/>
              <w:ind w:left="599" w:hanging="284"/>
              <w:contextualSpacing w:val="0"/>
              <w:jc w:val="both"/>
              <w:rPr>
                <w:noProof/>
                <w:color w:val="000000"/>
                <w:lang w:val="lt-LT"/>
              </w:rPr>
            </w:pPr>
            <w:r w:rsidRPr="00EE5187">
              <w:rPr>
                <w:noProof/>
                <w:lang w:val="lt-LT"/>
              </w:rPr>
              <w:t>It shall be accompanied by a copy of the proof of payment proving that payment for the surety bond issued has been made.</w:t>
            </w:r>
          </w:p>
        </w:tc>
      </w:tr>
      <w:tr w:rsidR="00294D51" w:rsidRPr="00EE5187" w14:paraId="57834038" w14:textId="77777777" w:rsidTr="003E151D">
        <w:tc>
          <w:tcPr>
            <w:tcW w:w="1699" w:type="dxa"/>
            <w:vMerge/>
            <w:tcMar>
              <w:top w:w="28" w:type="dxa"/>
              <w:bottom w:w="28" w:type="dxa"/>
            </w:tcMar>
          </w:tcPr>
          <w:p w14:paraId="4F7E886C" w14:textId="77777777" w:rsidR="00294D51" w:rsidRPr="00EE5187" w:rsidRDefault="00294D51" w:rsidP="003759F8">
            <w:pPr>
              <w:pStyle w:val="ListParagraph"/>
              <w:ind w:left="316" w:right="169"/>
              <w:rPr>
                <w:b/>
                <w:bCs/>
                <w:noProof/>
                <w:lang w:val="lt-LT"/>
              </w:rPr>
            </w:pPr>
          </w:p>
        </w:tc>
        <w:tc>
          <w:tcPr>
            <w:tcW w:w="710" w:type="dxa"/>
            <w:vMerge/>
          </w:tcPr>
          <w:p w14:paraId="5ADCABED" w14:textId="77777777" w:rsidR="00294D51" w:rsidRPr="00EE5187" w:rsidRDefault="00294D51" w:rsidP="00F46887">
            <w:pPr>
              <w:pStyle w:val="ListParagraph"/>
              <w:numPr>
                <w:ilvl w:val="0"/>
                <w:numId w:val="31"/>
              </w:numPr>
              <w:spacing w:after="60"/>
              <w:ind w:left="1448"/>
              <w:jc w:val="both"/>
              <w:rPr>
                <w:noProof/>
                <w:lang w:val="lt-LT"/>
              </w:rPr>
            </w:pPr>
          </w:p>
        </w:tc>
        <w:tc>
          <w:tcPr>
            <w:tcW w:w="4780" w:type="dxa"/>
            <w:gridSpan w:val="5"/>
            <w:tcMar>
              <w:top w:w="28" w:type="dxa"/>
              <w:bottom w:w="28" w:type="dxa"/>
            </w:tcMar>
          </w:tcPr>
          <w:p w14:paraId="4444727F" w14:textId="331F8276" w:rsidR="00294D51" w:rsidRPr="00EE5187" w:rsidRDefault="00294D51" w:rsidP="00D36F4D">
            <w:pPr>
              <w:pStyle w:val="ListParagraph"/>
              <w:numPr>
                <w:ilvl w:val="0"/>
                <w:numId w:val="57"/>
              </w:numPr>
              <w:spacing w:after="20"/>
              <w:ind w:left="596" w:right="-110" w:hanging="284"/>
              <w:contextualSpacing w:val="0"/>
              <w:jc w:val="both"/>
              <w:rPr>
                <w:noProof/>
                <w:lang w:val="lt-LT"/>
              </w:rPr>
            </w:pPr>
            <w:r w:rsidRPr="00EE5187">
              <w:rPr>
                <w:noProof/>
                <w:lang w:val="lt-LT"/>
              </w:rPr>
              <w:t>Draudimo bendrovei arba kredito unijai turi būti suteiktas ne žemesnis, nei 30.6. p. lentelėje nurodytas tarptautinės reitingų agentūros patvirtintas investicinio lygio reitingas.</w:t>
            </w:r>
          </w:p>
        </w:tc>
        <w:tc>
          <w:tcPr>
            <w:tcW w:w="283" w:type="dxa"/>
          </w:tcPr>
          <w:p w14:paraId="10E9551F" w14:textId="77777777" w:rsidR="00294D51" w:rsidRPr="00EE5187" w:rsidRDefault="00294D51" w:rsidP="00864D74">
            <w:pPr>
              <w:spacing w:after="20"/>
              <w:ind w:left="1080"/>
              <w:jc w:val="both"/>
              <w:rPr>
                <w:noProof/>
                <w:lang w:val="lt-LT"/>
              </w:rPr>
            </w:pPr>
          </w:p>
        </w:tc>
        <w:tc>
          <w:tcPr>
            <w:tcW w:w="1742" w:type="dxa"/>
            <w:vMerge/>
          </w:tcPr>
          <w:p w14:paraId="627337B6" w14:textId="77777777" w:rsidR="00294D51" w:rsidRPr="00EE5187" w:rsidRDefault="00294D51" w:rsidP="00864D74">
            <w:pPr>
              <w:spacing w:after="20" w:line="240" w:lineRule="auto"/>
              <w:ind w:right="316"/>
              <w:rPr>
                <w:b/>
                <w:bCs/>
                <w:noProof/>
                <w:lang w:val="lt-LT"/>
              </w:rPr>
            </w:pPr>
          </w:p>
        </w:tc>
        <w:tc>
          <w:tcPr>
            <w:tcW w:w="708" w:type="dxa"/>
            <w:vMerge/>
          </w:tcPr>
          <w:p w14:paraId="04824F9B" w14:textId="77777777" w:rsidR="00294D51" w:rsidRPr="00EE5187" w:rsidRDefault="00294D51" w:rsidP="00864D74">
            <w:pPr>
              <w:pStyle w:val="ListParagraph"/>
              <w:widowControl w:val="0"/>
              <w:numPr>
                <w:ilvl w:val="0"/>
                <w:numId w:val="32"/>
              </w:numPr>
              <w:spacing w:after="20" w:line="240" w:lineRule="auto"/>
              <w:ind w:left="1449"/>
              <w:contextualSpacing w:val="0"/>
              <w:jc w:val="both"/>
              <w:rPr>
                <w:noProof/>
                <w:lang w:val="lt-LT"/>
              </w:rPr>
            </w:pPr>
          </w:p>
        </w:tc>
        <w:tc>
          <w:tcPr>
            <w:tcW w:w="5181" w:type="dxa"/>
            <w:gridSpan w:val="5"/>
          </w:tcPr>
          <w:p w14:paraId="792D3CD2" w14:textId="717083EF" w:rsidR="00294D51" w:rsidRPr="00EE5187" w:rsidRDefault="00294D51" w:rsidP="00864D74">
            <w:pPr>
              <w:pStyle w:val="ListParagraph"/>
              <w:widowControl w:val="0"/>
              <w:numPr>
                <w:ilvl w:val="0"/>
                <w:numId w:val="58"/>
              </w:numPr>
              <w:spacing w:after="20" w:line="240" w:lineRule="auto"/>
              <w:ind w:left="599" w:hanging="284"/>
              <w:contextualSpacing w:val="0"/>
              <w:jc w:val="both"/>
              <w:rPr>
                <w:noProof/>
                <w:color w:val="000000"/>
                <w:lang w:val="lt-LT"/>
              </w:rPr>
            </w:pPr>
            <w:r w:rsidRPr="00EE5187">
              <w:rPr>
                <w:noProof/>
                <w:lang w:val="lt-LT"/>
              </w:rPr>
              <w:t>The insurance company or credit union must be rated at least equal to the investment grade rating approved by an international rating agency as set out in the table in point 30.6.</w:t>
            </w:r>
          </w:p>
        </w:tc>
      </w:tr>
      <w:tr w:rsidR="00294D51" w:rsidRPr="00EE5187" w14:paraId="74353F72" w14:textId="77777777" w:rsidTr="003E151D">
        <w:tc>
          <w:tcPr>
            <w:tcW w:w="1699" w:type="dxa"/>
            <w:vMerge/>
            <w:tcMar>
              <w:top w:w="28" w:type="dxa"/>
              <w:bottom w:w="28" w:type="dxa"/>
            </w:tcMar>
          </w:tcPr>
          <w:p w14:paraId="61438EF7" w14:textId="77777777" w:rsidR="00294D51" w:rsidRPr="00EE5187" w:rsidRDefault="00294D51" w:rsidP="003759F8">
            <w:pPr>
              <w:pStyle w:val="ListParagraph"/>
              <w:ind w:left="316" w:right="169"/>
              <w:rPr>
                <w:b/>
                <w:bCs/>
                <w:noProof/>
                <w:lang w:val="lt-LT"/>
              </w:rPr>
            </w:pPr>
          </w:p>
        </w:tc>
        <w:tc>
          <w:tcPr>
            <w:tcW w:w="710" w:type="dxa"/>
            <w:vMerge/>
          </w:tcPr>
          <w:p w14:paraId="6B06574A" w14:textId="77777777" w:rsidR="00294D51" w:rsidRPr="00EE5187" w:rsidRDefault="00294D51" w:rsidP="00F46887">
            <w:pPr>
              <w:pStyle w:val="ListParagraph"/>
              <w:numPr>
                <w:ilvl w:val="0"/>
                <w:numId w:val="31"/>
              </w:numPr>
              <w:spacing w:after="60"/>
              <w:ind w:left="1448"/>
              <w:jc w:val="both"/>
              <w:rPr>
                <w:noProof/>
                <w:lang w:val="lt-LT"/>
              </w:rPr>
            </w:pPr>
          </w:p>
        </w:tc>
        <w:tc>
          <w:tcPr>
            <w:tcW w:w="4780" w:type="dxa"/>
            <w:gridSpan w:val="5"/>
            <w:tcMar>
              <w:top w:w="28" w:type="dxa"/>
              <w:bottom w:w="28" w:type="dxa"/>
            </w:tcMar>
          </w:tcPr>
          <w:p w14:paraId="77D085C6" w14:textId="332E0764" w:rsidR="00864D74" w:rsidRPr="00EE5187" w:rsidRDefault="00294D51" w:rsidP="00124013">
            <w:pPr>
              <w:pStyle w:val="ListParagraph"/>
              <w:numPr>
                <w:ilvl w:val="0"/>
                <w:numId w:val="57"/>
              </w:numPr>
              <w:spacing w:after="60"/>
              <w:ind w:left="596" w:right="-110" w:hanging="284"/>
              <w:jc w:val="both"/>
              <w:rPr>
                <w:noProof/>
                <w:lang w:val="lt-LT"/>
              </w:rPr>
            </w:pPr>
            <w:r w:rsidRPr="00EE5187">
              <w:rPr>
                <w:noProof/>
                <w:lang w:val="lt-LT"/>
              </w:rPr>
              <w:t>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tc>
        <w:tc>
          <w:tcPr>
            <w:tcW w:w="283" w:type="dxa"/>
          </w:tcPr>
          <w:p w14:paraId="15A8FA4A" w14:textId="77777777" w:rsidR="00294D51" w:rsidRPr="00EE5187" w:rsidRDefault="00294D51" w:rsidP="003759F8">
            <w:pPr>
              <w:spacing w:after="60"/>
              <w:ind w:left="1080"/>
              <w:jc w:val="both"/>
              <w:rPr>
                <w:noProof/>
                <w:lang w:val="lt-LT"/>
              </w:rPr>
            </w:pPr>
          </w:p>
        </w:tc>
        <w:tc>
          <w:tcPr>
            <w:tcW w:w="1742" w:type="dxa"/>
            <w:vMerge/>
          </w:tcPr>
          <w:p w14:paraId="0E969804" w14:textId="77777777" w:rsidR="00294D51" w:rsidRPr="00EE5187" w:rsidRDefault="00294D51" w:rsidP="003759F8">
            <w:pPr>
              <w:spacing w:line="240" w:lineRule="auto"/>
              <w:ind w:right="316"/>
              <w:rPr>
                <w:b/>
                <w:bCs/>
                <w:noProof/>
                <w:lang w:val="lt-LT"/>
              </w:rPr>
            </w:pPr>
          </w:p>
        </w:tc>
        <w:tc>
          <w:tcPr>
            <w:tcW w:w="708" w:type="dxa"/>
            <w:vMerge/>
          </w:tcPr>
          <w:p w14:paraId="05801B67" w14:textId="77777777" w:rsidR="00294D51" w:rsidRPr="00EE5187" w:rsidRDefault="00294D51" w:rsidP="00F46887">
            <w:pPr>
              <w:pStyle w:val="ListParagraph"/>
              <w:widowControl w:val="0"/>
              <w:numPr>
                <w:ilvl w:val="0"/>
                <w:numId w:val="32"/>
              </w:numPr>
              <w:spacing w:after="60" w:line="240" w:lineRule="auto"/>
              <w:ind w:left="1449"/>
              <w:jc w:val="both"/>
              <w:rPr>
                <w:noProof/>
                <w:lang w:val="lt-LT"/>
              </w:rPr>
            </w:pPr>
          </w:p>
        </w:tc>
        <w:tc>
          <w:tcPr>
            <w:tcW w:w="5181" w:type="dxa"/>
            <w:gridSpan w:val="5"/>
          </w:tcPr>
          <w:p w14:paraId="42528E98" w14:textId="1ADC0387" w:rsidR="00294D51" w:rsidRPr="00EE5187" w:rsidRDefault="00294D51" w:rsidP="00F46887">
            <w:pPr>
              <w:pStyle w:val="ListParagraph"/>
              <w:widowControl w:val="0"/>
              <w:numPr>
                <w:ilvl w:val="0"/>
                <w:numId w:val="58"/>
              </w:numPr>
              <w:spacing w:after="60" w:line="240" w:lineRule="auto"/>
              <w:ind w:left="599" w:hanging="284"/>
              <w:jc w:val="both"/>
              <w:rPr>
                <w:noProof/>
                <w:color w:val="000000"/>
                <w:lang w:val="lt-LT"/>
              </w:rPr>
            </w:pPr>
            <w:r w:rsidRPr="00EE5187">
              <w:rPr>
                <w:noProof/>
                <w:lang w:val="lt-LT"/>
              </w:rPr>
              <w:t>If an insurance company is not rated, it will be considered acceptable if the above ratings have been given to the insurance company's major shareholder, who owns at least 50 per cent of the shares in the insurance company. This does not apply to credit unions.</w:t>
            </w:r>
          </w:p>
        </w:tc>
      </w:tr>
      <w:tr w:rsidR="00294D51" w:rsidRPr="00EE5187" w14:paraId="136F2CAF" w14:textId="77777777" w:rsidTr="003E151D">
        <w:tc>
          <w:tcPr>
            <w:tcW w:w="1699" w:type="dxa"/>
            <w:vMerge/>
            <w:tcMar>
              <w:top w:w="28" w:type="dxa"/>
              <w:bottom w:w="28" w:type="dxa"/>
            </w:tcMar>
          </w:tcPr>
          <w:p w14:paraId="39CFFDA3" w14:textId="77777777" w:rsidR="00294D51" w:rsidRPr="00EE5187" w:rsidRDefault="00294D51" w:rsidP="000D5D7B">
            <w:pPr>
              <w:pStyle w:val="ListParagraph"/>
              <w:ind w:left="316" w:right="169"/>
              <w:rPr>
                <w:b/>
                <w:bCs/>
                <w:noProof/>
                <w:lang w:val="lt-LT"/>
              </w:rPr>
            </w:pPr>
          </w:p>
        </w:tc>
        <w:tc>
          <w:tcPr>
            <w:tcW w:w="710" w:type="dxa"/>
            <w:vMerge/>
          </w:tcPr>
          <w:p w14:paraId="6155C15E" w14:textId="77777777" w:rsidR="00294D51" w:rsidRPr="00EE5187" w:rsidRDefault="00294D51" w:rsidP="00B32F39">
            <w:pPr>
              <w:pStyle w:val="ListParagraph"/>
              <w:spacing w:after="60"/>
              <w:ind w:left="1164" w:hanging="370"/>
              <w:contextualSpacing w:val="0"/>
              <w:jc w:val="both"/>
              <w:rPr>
                <w:b/>
                <w:bCs/>
                <w:noProof/>
                <w:lang w:val="lt-LT"/>
              </w:rPr>
            </w:pPr>
          </w:p>
        </w:tc>
        <w:tc>
          <w:tcPr>
            <w:tcW w:w="4780" w:type="dxa"/>
            <w:gridSpan w:val="5"/>
            <w:tcMar>
              <w:top w:w="28" w:type="dxa"/>
              <w:bottom w:w="28" w:type="dxa"/>
            </w:tcMar>
          </w:tcPr>
          <w:p w14:paraId="7B422E8D" w14:textId="230A6873" w:rsidR="00294D51" w:rsidRPr="00EE5187" w:rsidRDefault="00294D51" w:rsidP="00A83F32">
            <w:pPr>
              <w:pStyle w:val="ListParagraph"/>
              <w:spacing w:after="60"/>
              <w:ind w:left="29"/>
              <w:contextualSpacing w:val="0"/>
              <w:jc w:val="both"/>
              <w:rPr>
                <w:noProof/>
                <w:lang w:val="lt-LT"/>
              </w:rPr>
            </w:pPr>
            <w:r w:rsidRPr="00EE5187">
              <w:rPr>
                <w:b/>
                <w:bCs/>
                <w:noProof/>
                <w:lang w:val="lt-LT"/>
              </w:rPr>
              <w:t>c)   Bauda:</w:t>
            </w:r>
          </w:p>
        </w:tc>
        <w:tc>
          <w:tcPr>
            <w:tcW w:w="283" w:type="dxa"/>
          </w:tcPr>
          <w:p w14:paraId="3500DD58" w14:textId="77777777" w:rsidR="00294D51" w:rsidRPr="00EE5187" w:rsidRDefault="00294D51" w:rsidP="000D5D7B">
            <w:pPr>
              <w:spacing w:after="60"/>
              <w:ind w:left="1080"/>
              <w:jc w:val="both"/>
              <w:rPr>
                <w:noProof/>
                <w:lang w:val="lt-LT"/>
              </w:rPr>
            </w:pPr>
          </w:p>
        </w:tc>
        <w:tc>
          <w:tcPr>
            <w:tcW w:w="1742" w:type="dxa"/>
            <w:vMerge/>
          </w:tcPr>
          <w:p w14:paraId="7D385833" w14:textId="77777777" w:rsidR="00294D51" w:rsidRPr="00EE5187" w:rsidRDefault="00294D51" w:rsidP="000D5D7B">
            <w:pPr>
              <w:spacing w:line="240" w:lineRule="auto"/>
              <w:ind w:right="316"/>
              <w:rPr>
                <w:b/>
                <w:bCs/>
                <w:noProof/>
                <w:lang w:val="lt-LT"/>
              </w:rPr>
            </w:pPr>
          </w:p>
        </w:tc>
        <w:tc>
          <w:tcPr>
            <w:tcW w:w="708" w:type="dxa"/>
            <w:vMerge/>
          </w:tcPr>
          <w:p w14:paraId="1AA6FB07" w14:textId="77777777" w:rsidR="00294D51" w:rsidRPr="00EE5187" w:rsidRDefault="00294D51" w:rsidP="002A6CF5">
            <w:pPr>
              <w:pStyle w:val="ListParagraph"/>
              <w:widowControl w:val="0"/>
              <w:spacing w:after="60" w:line="240" w:lineRule="auto"/>
              <w:ind w:left="1165" w:hanging="373"/>
              <w:contextualSpacing w:val="0"/>
              <w:rPr>
                <w:b/>
                <w:bCs/>
                <w:noProof/>
                <w:lang w:val="lt-LT"/>
              </w:rPr>
            </w:pPr>
          </w:p>
        </w:tc>
        <w:tc>
          <w:tcPr>
            <w:tcW w:w="5181" w:type="dxa"/>
            <w:gridSpan w:val="5"/>
          </w:tcPr>
          <w:p w14:paraId="759C978F" w14:textId="01A7BA69" w:rsidR="00294D51" w:rsidRPr="00EE5187" w:rsidRDefault="00294D51" w:rsidP="00A83F32">
            <w:pPr>
              <w:pStyle w:val="ListParagraph"/>
              <w:widowControl w:val="0"/>
              <w:spacing w:after="60" w:line="240" w:lineRule="auto"/>
              <w:ind w:left="32"/>
              <w:contextualSpacing w:val="0"/>
              <w:jc w:val="both"/>
              <w:rPr>
                <w:noProof/>
                <w:color w:val="000000"/>
                <w:lang w:val="lt-LT"/>
              </w:rPr>
            </w:pPr>
            <w:r w:rsidRPr="00EE5187">
              <w:rPr>
                <w:b/>
                <w:bCs/>
                <w:noProof/>
                <w:lang w:val="lt-LT"/>
              </w:rPr>
              <w:t>(c)   Fine:</w:t>
            </w:r>
          </w:p>
        </w:tc>
      </w:tr>
      <w:tr w:rsidR="00294D51" w:rsidRPr="00EE5187" w14:paraId="27FCE545" w14:textId="77777777" w:rsidTr="003E151D">
        <w:tc>
          <w:tcPr>
            <w:tcW w:w="1699" w:type="dxa"/>
            <w:vMerge/>
            <w:tcMar>
              <w:top w:w="28" w:type="dxa"/>
              <w:bottom w:w="28" w:type="dxa"/>
            </w:tcMar>
          </w:tcPr>
          <w:p w14:paraId="2B11E00F" w14:textId="77777777" w:rsidR="00294D51" w:rsidRPr="00EE5187" w:rsidRDefault="00294D51" w:rsidP="00284F13">
            <w:pPr>
              <w:pStyle w:val="ListParagraph"/>
              <w:ind w:left="316" w:right="169"/>
              <w:rPr>
                <w:b/>
                <w:bCs/>
                <w:noProof/>
                <w:lang w:val="lt-LT"/>
              </w:rPr>
            </w:pPr>
          </w:p>
        </w:tc>
        <w:tc>
          <w:tcPr>
            <w:tcW w:w="710" w:type="dxa"/>
            <w:vMerge/>
          </w:tcPr>
          <w:p w14:paraId="337BA494" w14:textId="77777777" w:rsidR="00294D51" w:rsidRPr="00EE5187" w:rsidRDefault="00294D51" w:rsidP="00F46887">
            <w:pPr>
              <w:pStyle w:val="ListParagraph"/>
              <w:numPr>
                <w:ilvl w:val="0"/>
                <w:numId w:val="33"/>
              </w:numPr>
              <w:spacing w:after="60"/>
              <w:ind w:left="1448"/>
              <w:jc w:val="both"/>
              <w:rPr>
                <w:noProof/>
                <w:lang w:val="lt-LT"/>
              </w:rPr>
            </w:pPr>
          </w:p>
        </w:tc>
        <w:tc>
          <w:tcPr>
            <w:tcW w:w="4780" w:type="dxa"/>
            <w:gridSpan w:val="5"/>
            <w:tcMar>
              <w:top w:w="28" w:type="dxa"/>
              <w:bottom w:w="28" w:type="dxa"/>
            </w:tcMar>
          </w:tcPr>
          <w:p w14:paraId="67CD78E9" w14:textId="07D5E33F" w:rsidR="00294D51" w:rsidRPr="00EE5187" w:rsidRDefault="00294D51" w:rsidP="00D36F4D">
            <w:pPr>
              <w:pStyle w:val="ListParagraph"/>
              <w:numPr>
                <w:ilvl w:val="0"/>
                <w:numId w:val="59"/>
              </w:numPr>
              <w:spacing w:after="60"/>
              <w:ind w:left="596" w:right="-110" w:hanging="284"/>
              <w:jc w:val="both"/>
              <w:rPr>
                <w:noProof/>
                <w:lang w:val="lt-LT"/>
              </w:rPr>
            </w:pPr>
            <w:r w:rsidRPr="00EE5187">
              <w:rPr>
                <w:noProof/>
                <w:lang w:val="lt-LT"/>
              </w:rPr>
              <w:t>Jei tekėjas, kuris bus kviečiamas sudaryti sutartį, atsisakys ją sudaryti, jis, KC pareikalavus, turės sumokėti SPS nustatytą baudą.</w:t>
            </w:r>
          </w:p>
        </w:tc>
        <w:tc>
          <w:tcPr>
            <w:tcW w:w="283" w:type="dxa"/>
          </w:tcPr>
          <w:p w14:paraId="50A47E33" w14:textId="77777777" w:rsidR="00294D51" w:rsidRPr="00EE5187" w:rsidRDefault="00294D51" w:rsidP="00284F13">
            <w:pPr>
              <w:spacing w:after="60"/>
              <w:ind w:left="1080"/>
              <w:jc w:val="both"/>
              <w:rPr>
                <w:noProof/>
                <w:lang w:val="lt-LT"/>
              </w:rPr>
            </w:pPr>
          </w:p>
        </w:tc>
        <w:tc>
          <w:tcPr>
            <w:tcW w:w="1742" w:type="dxa"/>
            <w:vMerge/>
          </w:tcPr>
          <w:p w14:paraId="518A5885" w14:textId="77777777" w:rsidR="00294D51" w:rsidRPr="00EE5187" w:rsidRDefault="00294D51" w:rsidP="00284F13">
            <w:pPr>
              <w:spacing w:line="240" w:lineRule="auto"/>
              <w:ind w:right="316"/>
              <w:rPr>
                <w:b/>
                <w:bCs/>
                <w:noProof/>
                <w:lang w:val="lt-LT"/>
              </w:rPr>
            </w:pPr>
          </w:p>
        </w:tc>
        <w:tc>
          <w:tcPr>
            <w:tcW w:w="708" w:type="dxa"/>
            <w:vMerge/>
          </w:tcPr>
          <w:p w14:paraId="57A2104A" w14:textId="77777777" w:rsidR="00294D51" w:rsidRPr="00EE5187" w:rsidRDefault="00294D51" w:rsidP="00F46887">
            <w:pPr>
              <w:pStyle w:val="ListParagraph"/>
              <w:widowControl w:val="0"/>
              <w:numPr>
                <w:ilvl w:val="0"/>
                <w:numId w:val="34"/>
              </w:numPr>
              <w:spacing w:after="60" w:line="240" w:lineRule="auto"/>
              <w:ind w:left="1449"/>
              <w:jc w:val="both"/>
              <w:rPr>
                <w:noProof/>
                <w:lang w:val="lt-LT"/>
              </w:rPr>
            </w:pPr>
          </w:p>
        </w:tc>
        <w:tc>
          <w:tcPr>
            <w:tcW w:w="5181" w:type="dxa"/>
            <w:gridSpan w:val="5"/>
          </w:tcPr>
          <w:p w14:paraId="4372D908" w14:textId="7E3F2602" w:rsidR="00294D51" w:rsidRPr="00EE5187" w:rsidRDefault="00294D51" w:rsidP="00F46887">
            <w:pPr>
              <w:pStyle w:val="ListParagraph"/>
              <w:widowControl w:val="0"/>
              <w:numPr>
                <w:ilvl w:val="0"/>
                <w:numId w:val="60"/>
              </w:numPr>
              <w:spacing w:after="60" w:line="240" w:lineRule="auto"/>
              <w:ind w:left="599" w:hanging="284"/>
              <w:jc w:val="both"/>
              <w:rPr>
                <w:noProof/>
                <w:color w:val="000000"/>
                <w:lang w:val="lt-LT"/>
              </w:rPr>
            </w:pPr>
            <w:r w:rsidRPr="00EE5187">
              <w:rPr>
                <w:noProof/>
                <w:lang w:val="lt-LT"/>
              </w:rPr>
              <w:t>If a supplier invited to conclude the contract refuses to do so, it will be liable, at the request of the KC, to pay a fine as set out in the SPC.</w:t>
            </w:r>
          </w:p>
        </w:tc>
      </w:tr>
      <w:tr w:rsidR="00294D51" w:rsidRPr="00EE5187" w14:paraId="1FFA8B29" w14:textId="77777777" w:rsidTr="003E151D">
        <w:tc>
          <w:tcPr>
            <w:tcW w:w="1699" w:type="dxa"/>
            <w:vMerge/>
            <w:tcMar>
              <w:top w:w="28" w:type="dxa"/>
              <w:bottom w:w="28" w:type="dxa"/>
            </w:tcMar>
          </w:tcPr>
          <w:p w14:paraId="2BF447FB" w14:textId="77777777" w:rsidR="00294D51" w:rsidRPr="00EE5187" w:rsidRDefault="00294D51" w:rsidP="00284F13">
            <w:pPr>
              <w:pStyle w:val="ListParagraph"/>
              <w:ind w:left="316" w:right="169"/>
              <w:rPr>
                <w:b/>
                <w:bCs/>
                <w:noProof/>
                <w:lang w:val="lt-LT"/>
              </w:rPr>
            </w:pPr>
          </w:p>
        </w:tc>
        <w:tc>
          <w:tcPr>
            <w:tcW w:w="710" w:type="dxa"/>
            <w:vMerge/>
          </w:tcPr>
          <w:p w14:paraId="65280B02" w14:textId="77777777" w:rsidR="00294D51" w:rsidRPr="00EE5187" w:rsidRDefault="00294D51" w:rsidP="00F46887">
            <w:pPr>
              <w:pStyle w:val="ListParagraph"/>
              <w:numPr>
                <w:ilvl w:val="0"/>
                <w:numId w:val="33"/>
              </w:numPr>
              <w:spacing w:after="60"/>
              <w:ind w:left="1448"/>
              <w:jc w:val="both"/>
              <w:rPr>
                <w:noProof/>
                <w:lang w:val="lt-LT"/>
              </w:rPr>
            </w:pPr>
          </w:p>
        </w:tc>
        <w:tc>
          <w:tcPr>
            <w:tcW w:w="4780" w:type="dxa"/>
            <w:gridSpan w:val="5"/>
            <w:tcMar>
              <w:top w:w="28" w:type="dxa"/>
              <w:bottom w:w="28" w:type="dxa"/>
            </w:tcMar>
          </w:tcPr>
          <w:p w14:paraId="557A3FB3" w14:textId="32FC2A49" w:rsidR="00294D51" w:rsidRPr="00EE5187" w:rsidRDefault="00294D51" w:rsidP="00D36F4D">
            <w:pPr>
              <w:pStyle w:val="ListParagraph"/>
              <w:numPr>
                <w:ilvl w:val="0"/>
                <w:numId w:val="59"/>
              </w:numPr>
              <w:spacing w:after="60"/>
              <w:ind w:left="596" w:right="-110" w:hanging="284"/>
              <w:jc w:val="both"/>
              <w:rPr>
                <w:noProof/>
                <w:lang w:val="lt-LT"/>
              </w:rPr>
            </w:pPr>
            <w:r w:rsidRPr="00EE5187">
              <w:rPr>
                <w:noProof/>
                <w:lang w:val="lt-LT"/>
              </w:rPr>
              <w:t>Bauda turės būti sumoka</w:t>
            </w:r>
            <w:ins w:id="24" w:author="Paulė Strakšaitė" w:date="2025-12-15T18:25:00Z" w16du:dateUtc="2025-12-15T16:25:00Z">
              <w:r w:rsidR="001320D8">
                <w:rPr>
                  <w:noProof/>
                  <w:lang w:val="lt-LT"/>
                </w:rPr>
                <w:t>ma</w:t>
              </w:r>
            </w:ins>
            <w:r w:rsidRPr="00EE5187">
              <w:rPr>
                <w:noProof/>
                <w:lang w:val="lt-LT"/>
              </w:rPr>
              <w:t xml:space="preserve"> į  KC nurodytą sąskaitą per 5 (penkias) darbo dienas nuo  atskiro  KC pareikalavimo. Bauda turi būti sumokėta visa apimtimi vienu mokėjimu.</w:t>
            </w:r>
          </w:p>
        </w:tc>
        <w:tc>
          <w:tcPr>
            <w:tcW w:w="283" w:type="dxa"/>
          </w:tcPr>
          <w:p w14:paraId="4DEA95DC" w14:textId="77777777" w:rsidR="00294D51" w:rsidRPr="00EE5187" w:rsidRDefault="00294D51" w:rsidP="00284F13">
            <w:pPr>
              <w:spacing w:after="60"/>
              <w:ind w:left="1080"/>
              <w:jc w:val="both"/>
              <w:rPr>
                <w:noProof/>
                <w:lang w:val="lt-LT"/>
              </w:rPr>
            </w:pPr>
          </w:p>
        </w:tc>
        <w:tc>
          <w:tcPr>
            <w:tcW w:w="1742" w:type="dxa"/>
            <w:vMerge/>
          </w:tcPr>
          <w:p w14:paraId="3B83FEFA" w14:textId="77777777" w:rsidR="00294D51" w:rsidRPr="00EE5187" w:rsidRDefault="00294D51" w:rsidP="00284F13">
            <w:pPr>
              <w:spacing w:line="240" w:lineRule="auto"/>
              <w:ind w:right="316"/>
              <w:rPr>
                <w:b/>
                <w:bCs/>
                <w:noProof/>
                <w:lang w:val="lt-LT"/>
              </w:rPr>
            </w:pPr>
          </w:p>
        </w:tc>
        <w:tc>
          <w:tcPr>
            <w:tcW w:w="708" w:type="dxa"/>
            <w:vMerge/>
          </w:tcPr>
          <w:p w14:paraId="5F56E6CE" w14:textId="77777777" w:rsidR="00294D51" w:rsidRPr="00EE5187" w:rsidRDefault="00294D51" w:rsidP="00F46887">
            <w:pPr>
              <w:pStyle w:val="ListParagraph"/>
              <w:widowControl w:val="0"/>
              <w:numPr>
                <w:ilvl w:val="0"/>
                <w:numId w:val="34"/>
              </w:numPr>
              <w:spacing w:after="60" w:line="240" w:lineRule="auto"/>
              <w:ind w:left="1449"/>
              <w:jc w:val="both"/>
              <w:rPr>
                <w:noProof/>
                <w:lang w:val="lt-LT"/>
              </w:rPr>
            </w:pPr>
          </w:p>
        </w:tc>
        <w:tc>
          <w:tcPr>
            <w:tcW w:w="5181" w:type="dxa"/>
            <w:gridSpan w:val="5"/>
          </w:tcPr>
          <w:p w14:paraId="51D97F6E" w14:textId="257D9F59" w:rsidR="00294D51" w:rsidRPr="00EE5187" w:rsidRDefault="00294D51" w:rsidP="00F46887">
            <w:pPr>
              <w:pStyle w:val="ListParagraph"/>
              <w:widowControl w:val="0"/>
              <w:numPr>
                <w:ilvl w:val="0"/>
                <w:numId w:val="60"/>
              </w:numPr>
              <w:spacing w:after="60" w:line="240" w:lineRule="auto"/>
              <w:ind w:left="599" w:hanging="284"/>
              <w:jc w:val="both"/>
              <w:rPr>
                <w:noProof/>
                <w:color w:val="000000"/>
                <w:lang w:val="lt-LT"/>
              </w:rPr>
            </w:pPr>
            <w:r w:rsidRPr="00EE5187">
              <w:rPr>
                <w:noProof/>
                <w:lang w:val="lt-LT"/>
              </w:rPr>
              <w:t>The fine shall be paid into the account specified by the KC within 5 (five) working days of the KC's individual request. The fine must be paid in full in one payment.</w:t>
            </w:r>
          </w:p>
        </w:tc>
      </w:tr>
      <w:tr w:rsidR="000F42FA" w:rsidRPr="00EE5187" w14:paraId="36CC4A1C" w14:textId="77777777" w:rsidTr="003E151D">
        <w:tc>
          <w:tcPr>
            <w:tcW w:w="1699" w:type="dxa"/>
            <w:vMerge/>
            <w:tcMar>
              <w:top w:w="28" w:type="dxa"/>
              <w:bottom w:w="28" w:type="dxa"/>
            </w:tcMar>
          </w:tcPr>
          <w:p w14:paraId="69B96275" w14:textId="77777777" w:rsidR="000F42FA" w:rsidRPr="00EE5187" w:rsidRDefault="000F42FA" w:rsidP="000D5D7B">
            <w:pPr>
              <w:pStyle w:val="ListParagraph"/>
              <w:ind w:left="316" w:right="169"/>
              <w:rPr>
                <w:b/>
                <w:bCs/>
                <w:noProof/>
                <w:lang w:val="lt-LT"/>
              </w:rPr>
            </w:pPr>
          </w:p>
        </w:tc>
        <w:tc>
          <w:tcPr>
            <w:tcW w:w="710" w:type="dxa"/>
            <w:vMerge w:val="restart"/>
          </w:tcPr>
          <w:p w14:paraId="14D55B0C" w14:textId="77777777" w:rsidR="000F42FA" w:rsidRPr="00EE5187" w:rsidRDefault="000F42FA" w:rsidP="00284F13">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803160C" w14:textId="5C0DB493" w:rsidR="000F42FA" w:rsidRPr="00EE5187" w:rsidRDefault="000F42FA" w:rsidP="00D36F4D">
            <w:pPr>
              <w:spacing w:after="60"/>
              <w:ind w:left="34" w:right="-110"/>
              <w:jc w:val="both"/>
              <w:rPr>
                <w:noProof/>
                <w:lang w:val="lt-LT"/>
              </w:rPr>
            </w:pPr>
            <w:r w:rsidRPr="00EE5187">
              <w:rPr>
                <w:noProof/>
                <w:lang w:val="lt-LT"/>
              </w:rPr>
              <w:t>Bankas, draudimo bendrovė ar kredito unija, išduodanti garantiją ar laidavimo draudimo raštą, atitinkamo dokumento išdavimo dieną turi turėti ne žemesnį nei nurodytą bent vienos iš šių tarptautinių reitingų agentūrų patvirtintą ilgalaikio investicinio lygio reitingą:</w:t>
            </w:r>
          </w:p>
        </w:tc>
        <w:tc>
          <w:tcPr>
            <w:tcW w:w="283" w:type="dxa"/>
          </w:tcPr>
          <w:p w14:paraId="79718147" w14:textId="77777777" w:rsidR="000F42FA" w:rsidRPr="00EE5187" w:rsidRDefault="000F42FA" w:rsidP="000D5D7B">
            <w:pPr>
              <w:spacing w:after="60"/>
              <w:ind w:left="1080"/>
              <w:jc w:val="both"/>
              <w:rPr>
                <w:noProof/>
                <w:lang w:val="lt-LT"/>
              </w:rPr>
            </w:pPr>
          </w:p>
        </w:tc>
        <w:tc>
          <w:tcPr>
            <w:tcW w:w="1742" w:type="dxa"/>
            <w:vMerge/>
          </w:tcPr>
          <w:p w14:paraId="12798678" w14:textId="77777777" w:rsidR="000F42FA" w:rsidRPr="00EE5187" w:rsidRDefault="000F42FA" w:rsidP="000D5D7B">
            <w:pPr>
              <w:spacing w:line="240" w:lineRule="auto"/>
              <w:ind w:right="316"/>
              <w:rPr>
                <w:b/>
                <w:bCs/>
                <w:noProof/>
                <w:lang w:val="lt-LT"/>
              </w:rPr>
            </w:pPr>
          </w:p>
        </w:tc>
        <w:tc>
          <w:tcPr>
            <w:tcW w:w="708" w:type="dxa"/>
            <w:vMerge w:val="restart"/>
          </w:tcPr>
          <w:p w14:paraId="47FCB9BC" w14:textId="77777777" w:rsidR="000F42FA" w:rsidRPr="00EE5187" w:rsidRDefault="000F42FA"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5B285EDE" w14:textId="7DEEAA00" w:rsidR="000F42FA" w:rsidRPr="00EE5187" w:rsidRDefault="000F42FA" w:rsidP="00A83F32">
            <w:pPr>
              <w:widowControl w:val="0"/>
              <w:spacing w:after="60" w:line="240" w:lineRule="auto"/>
              <w:ind w:left="31"/>
              <w:jc w:val="both"/>
              <w:rPr>
                <w:noProof/>
                <w:color w:val="000000"/>
                <w:lang w:val="lt-LT"/>
              </w:rPr>
            </w:pPr>
            <w:r w:rsidRPr="00EE5187">
              <w:rPr>
                <w:noProof/>
                <w:lang w:val="lt-LT"/>
              </w:rPr>
              <w:t>The bank, insurance company or credit union issuing the guarantee or surety bond must have, at the date of issue of the relevant document, a long-term investment grade rating of at least one of the following international rating agencies:</w:t>
            </w:r>
          </w:p>
        </w:tc>
      </w:tr>
      <w:tr w:rsidR="000F42FA" w:rsidRPr="00EE5187" w14:paraId="3D70940A" w14:textId="77777777" w:rsidTr="003E151D">
        <w:tc>
          <w:tcPr>
            <w:tcW w:w="1699" w:type="dxa"/>
            <w:vMerge/>
            <w:tcMar>
              <w:top w:w="28" w:type="dxa"/>
              <w:bottom w:w="28" w:type="dxa"/>
            </w:tcMar>
          </w:tcPr>
          <w:p w14:paraId="5643D762" w14:textId="77777777" w:rsidR="000F42FA" w:rsidRPr="00EE5187" w:rsidRDefault="000F42FA" w:rsidP="00BB25AF">
            <w:pPr>
              <w:pStyle w:val="ListParagraph"/>
              <w:ind w:left="316" w:right="169"/>
              <w:rPr>
                <w:b/>
                <w:bCs/>
                <w:noProof/>
                <w:lang w:val="lt-LT"/>
              </w:rPr>
            </w:pPr>
          </w:p>
        </w:tc>
        <w:tc>
          <w:tcPr>
            <w:tcW w:w="710" w:type="dxa"/>
            <w:vMerge/>
          </w:tcPr>
          <w:p w14:paraId="10E298B2" w14:textId="77777777" w:rsidR="000F42FA" w:rsidRPr="00EE5187" w:rsidRDefault="000F42FA" w:rsidP="00BB25AF">
            <w:pPr>
              <w:spacing w:after="60"/>
              <w:ind w:left="34"/>
              <w:jc w:val="both"/>
              <w:rPr>
                <w:noProof/>
                <w:lang w:val="lt-LT"/>
              </w:rPr>
            </w:pPr>
          </w:p>
        </w:tc>
        <w:tc>
          <w:tcPr>
            <w:tcW w:w="962" w:type="dxa"/>
            <w:shd w:val="clear" w:color="auto" w:fill="D9D9D9" w:themeFill="background1" w:themeFillShade="D9"/>
            <w:tcMar>
              <w:top w:w="28" w:type="dxa"/>
              <w:bottom w:w="28" w:type="dxa"/>
            </w:tcMar>
            <w:vAlign w:val="center"/>
          </w:tcPr>
          <w:p w14:paraId="130FBDA2" w14:textId="77777777" w:rsidR="000F42FA" w:rsidRPr="00EE5187" w:rsidRDefault="000F42FA" w:rsidP="00AF7C78">
            <w:pPr>
              <w:ind w:left="34"/>
              <w:jc w:val="center"/>
              <w:rPr>
                <w:b/>
                <w:noProof/>
                <w:sz w:val="16"/>
                <w:szCs w:val="16"/>
                <w:lang w:val="lt-LT"/>
              </w:rPr>
            </w:pPr>
            <w:r w:rsidRPr="00EE5187">
              <w:rPr>
                <w:b/>
                <w:noProof/>
                <w:sz w:val="16"/>
                <w:szCs w:val="16"/>
                <w:lang w:val="lt-LT"/>
              </w:rPr>
              <w:t>Fitch</w:t>
            </w:r>
          </w:p>
          <w:p w14:paraId="05B0295D" w14:textId="5D4DF729" w:rsidR="000F42FA" w:rsidRPr="00EE5187" w:rsidRDefault="000F42FA" w:rsidP="00AF7C78">
            <w:pPr>
              <w:ind w:left="34"/>
              <w:jc w:val="center"/>
              <w:rPr>
                <w:noProof/>
                <w:sz w:val="16"/>
                <w:szCs w:val="16"/>
                <w:lang w:val="lt-LT"/>
              </w:rPr>
            </w:pPr>
            <w:r w:rsidRPr="00EE5187">
              <w:rPr>
                <w:b/>
                <w:noProof/>
                <w:sz w:val="16"/>
                <w:szCs w:val="16"/>
                <w:lang w:val="lt-LT"/>
              </w:rPr>
              <w:t> Ratings</w:t>
            </w:r>
          </w:p>
        </w:tc>
        <w:tc>
          <w:tcPr>
            <w:tcW w:w="956" w:type="dxa"/>
            <w:shd w:val="clear" w:color="auto" w:fill="D9D9D9" w:themeFill="background1" w:themeFillShade="D9"/>
            <w:vAlign w:val="center"/>
          </w:tcPr>
          <w:p w14:paraId="522F836D" w14:textId="66A5E40D" w:rsidR="000F42FA" w:rsidRPr="00EE5187" w:rsidRDefault="000F42FA" w:rsidP="00AF7C78">
            <w:pPr>
              <w:ind w:left="34"/>
              <w:jc w:val="center"/>
              <w:rPr>
                <w:noProof/>
                <w:sz w:val="16"/>
                <w:szCs w:val="16"/>
                <w:lang w:val="lt-LT"/>
              </w:rPr>
            </w:pPr>
            <w:r w:rsidRPr="00EE5187">
              <w:rPr>
                <w:b/>
                <w:noProof/>
                <w:sz w:val="16"/>
                <w:szCs w:val="16"/>
                <w:lang w:val="lt-LT"/>
              </w:rPr>
              <w:t>Standard&amp;Poor’s</w:t>
            </w:r>
          </w:p>
        </w:tc>
        <w:tc>
          <w:tcPr>
            <w:tcW w:w="1906" w:type="dxa"/>
            <w:gridSpan w:val="2"/>
            <w:shd w:val="clear" w:color="auto" w:fill="D9D9D9" w:themeFill="background1" w:themeFillShade="D9"/>
            <w:vAlign w:val="center"/>
          </w:tcPr>
          <w:p w14:paraId="03D1DC5B" w14:textId="052AA42A" w:rsidR="000F42FA" w:rsidRPr="00EE5187" w:rsidRDefault="000F42FA" w:rsidP="00AF7C78">
            <w:pPr>
              <w:ind w:left="34"/>
              <w:jc w:val="center"/>
              <w:rPr>
                <w:noProof/>
                <w:sz w:val="16"/>
                <w:szCs w:val="16"/>
                <w:lang w:val="lt-LT"/>
              </w:rPr>
            </w:pPr>
            <w:r w:rsidRPr="00EE5187">
              <w:rPr>
                <w:b/>
                <w:noProof/>
                <w:sz w:val="16"/>
                <w:szCs w:val="16"/>
                <w:lang w:val="lt-LT"/>
              </w:rPr>
              <w:t>Moody's</w:t>
            </w:r>
          </w:p>
        </w:tc>
        <w:tc>
          <w:tcPr>
            <w:tcW w:w="956" w:type="dxa"/>
            <w:shd w:val="clear" w:color="auto" w:fill="D9D9D9" w:themeFill="background1" w:themeFillShade="D9"/>
            <w:vAlign w:val="center"/>
          </w:tcPr>
          <w:p w14:paraId="03AAA1D2" w14:textId="4FE87FC7" w:rsidR="000F42FA" w:rsidRPr="00EE5187" w:rsidRDefault="000F42FA" w:rsidP="00AF7C78">
            <w:pPr>
              <w:ind w:left="34"/>
              <w:jc w:val="center"/>
              <w:rPr>
                <w:noProof/>
                <w:sz w:val="16"/>
                <w:szCs w:val="16"/>
                <w:lang w:val="lt-LT"/>
              </w:rPr>
            </w:pPr>
            <w:r w:rsidRPr="00EE5187">
              <w:rPr>
                <w:b/>
                <w:noProof/>
                <w:sz w:val="16"/>
                <w:szCs w:val="16"/>
                <w:lang w:val="lt-LT"/>
              </w:rPr>
              <w:t>A.M. Best</w:t>
            </w:r>
          </w:p>
        </w:tc>
        <w:tc>
          <w:tcPr>
            <w:tcW w:w="283" w:type="dxa"/>
          </w:tcPr>
          <w:p w14:paraId="440EB940" w14:textId="77777777" w:rsidR="000F42FA" w:rsidRPr="00EE5187" w:rsidRDefault="000F42FA" w:rsidP="00AF7C78">
            <w:pPr>
              <w:ind w:left="1080"/>
              <w:jc w:val="both"/>
              <w:rPr>
                <w:noProof/>
                <w:sz w:val="16"/>
                <w:szCs w:val="16"/>
                <w:lang w:val="lt-LT"/>
              </w:rPr>
            </w:pPr>
          </w:p>
        </w:tc>
        <w:tc>
          <w:tcPr>
            <w:tcW w:w="1742" w:type="dxa"/>
            <w:vMerge/>
          </w:tcPr>
          <w:p w14:paraId="03E59C6D" w14:textId="77777777" w:rsidR="000F42FA" w:rsidRPr="00EE5187" w:rsidRDefault="000F42FA" w:rsidP="00AF7C78">
            <w:pPr>
              <w:spacing w:line="240" w:lineRule="auto"/>
              <w:ind w:right="316"/>
              <w:rPr>
                <w:b/>
                <w:bCs/>
                <w:noProof/>
                <w:sz w:val="16"/>
                <w:szCs w:val="16"/>
                <w:lang w:val="lt-LT"/>
              </w:rPr>
            </w:pPr>
          </w:p>
        </w:tc>
        <w:tc>
          <w:tcPr>
            <w:tcW w:w="708" w:type="dxa"/>
            <w:vMerge/>
          </w:tcPr>
          <w:p w14:paraId="71EB56DB" w14:textId="77777777" w:rsidR="000F42FA" w:rsidRPr="00EE5187" w:rsidRDefault="000F42FA" w:rsidP="00AF7C78">
            <w:pPr>
              <w:widowControl w:val="0"/>
              <w:spacing w:line="240" w:lineRule="auto"/>
              <w:ind w:left="31"/>
              <w:jc w:val="both"/>
              <w:rPr>
                <w:noProof/>
                <w:color w:val="000000"/>
                <w:sz w:val="16"/>
                <w:szCs w:val="16"/>
                <w:lang w:val="lt-LT"/>
              </w:rPr>
            </w:pPr>
          </w:p>
        </w:tc>
        <w:tc>
          <w:tcPr>
            <w:tcW w:w="1211" w:type="dxa"/>
            <w:shd w:val="clear" w:color="auto" w:fill="D9D9D9" w:themeFill="background1" w:themeFillShade="D9"/>
            <w:vAlign w:val="center"/>
          </w:tcPr>
          <w:p w14:paraId="3FC9E690" w14:textId="77777777" w:rsidR="001D19CB" w:rsidRPr="00EE5187" w:rsidRDefault="000F42FA" w:rsidP="001D19CB">
            <w:pPr>
              <w:widowControl w:val="0"/>
              <w:spacing w:line="240" w:lineRule="auto"/>
              <w:ind w:left="31"/>
              <w:jc w:val="center"/>
              <w:rPr>
                <w:b/>
                <w:bCs/>
                <w:noProof/>
                <w:sz w:val="16"/>
                <w:szCs w:val="16"/>
                <w:lang w:val="lt-LT"/>
              </w:rPr>
            </w:pPr>
            <w:r w:rsidRPr="00EE5187">
              <w:rPr>
                <w:b/>
                <w:bCs/>
                <w:noProof/>
                <w:sz w:val="16"/>
                <w:szCs w:val="16"/>
                <w:lang w:val="lt-LT"/>
              </w:rPr>
              <w:t xml:space="preserve">Fitch </w:t>
            </w:r>
          </w:p>
          <w:p w14:paraId="630C839D" w14:textId="38DADFD6" w:rsidR="000F42FA" w:rsidRPr="00EE5187" w:rsidRDefault="000F42FA" w:rsidP="001D19CB">
            <w:pPr>
              <w:widowControl w:val="0"/>
              <w:spacing w:line="240" w:lineRule="auto"/>
              <w:ind w:left="31"/>
              <w:jc w:val="center"/>
              <w:rPr>
                <w:noProof/>
                <w:color w:val="000000"/>
                <w:sz w:val="16"/>
                <w:szCs w:val="16"/>
                <w:lang w:val="lt-LT"/>
              </w:rPr>
            </w:pPr>
            <w:r w:rsidRPr="00EE5187">
              <w:rPr>
                <w:b/>
                <w:bCs/>
                <w:noProof/>
                <w:sz w:val="16"/>
                <w:szCs w:val="16"/>
                <w:lang w:val="lt-LT"/>
              </w:rPr>
              <w:t>Ratings</w:t>
            </w:r>
          </w:p>
        </w:tc>
        <w:tc>
          <w:tcPr>
            <w:tcW w:w="1899" w:type="dxa"/>
            <w:gridSpan w:val="2"/>
            <w:shd w:val="clear" w:color="auto" w:fill="D9D9D9" w:themeFill="background1" w:themeFillShade="D9"/>
            <w:vAlign w:val="center"/>
          </w:tcPr>
          <w:p w14:paraId="4E612C52" w14:textId="77777777" w:rsidR="00AF7C78" w:rsidRPr="00EE5187" w:rsidRDefault="000F42FA" w:rsidP="001D19CB">
            <w:pPr>
              <w:widowControl w:val="0"/>
              <w:spacing w:line="240" w:lineRule="auto"/>
              <w:ind w:left="31"/>
              <w:jc w:val="center"/>
              <w:rPr>
                <w:b/>
                <w:bCs/>
                <w:noProof/>
                <w:sz w:val="16"/>
                <w:szCs w:val="16"/>
                <w:lang w:val="lt-LT"/>
              </w:rPr>
            </w:pPr>
            <w:r w:rsidRPr="00EE5187">
              <w:rPr>
                <w:b/>
                <w:bCs/>
                <w:noProof/>
                <w:sz w:val="16"/>
                <w:szCs w:val="16"/>
                <w:lang w:val="lt-LT"/>
              </w:rPr>
              <w:t>Standard</w:t>
            </w:r>
          </w:p>
          <w:p w14:paraId="72220E46" w14:textId="49A4B283" w:rsidR="000F42FA" w:rsidRPr="00EE5187" w:rsidRDefault="000F42FA" w:rsidP="001D19CB">
            <w:pPr>
              <w:widowControl w:val="0"/>
              <w:spacing w:line="240" w:lineRule="auto"/>
              <w:ind w:left="31"/>
              <w:jc w:val="center"/>
              <w:rPr>
                <w:noProof/>
                <w:color w:val="000000"/>
                <w:sz w:val="16"/>
                <w:szCs w:val="16"/>
                <w:lang w:val="lt-LT"/>
              </w:rPr>
            </w:pPr>
            <w:r w:rsidRPr="00EE5187">
              <w:rPr>
                <w:b/>
                <w:bCs/>
                <w:noProof/>
                <w:sz w:val="16"/>
                <w:szCs w:val="16"/>
                <w:lang w:val="lt-LT"/>
              </w:rPr>
              <w:t>&amp;Poor's</w:t>
            </w:r>
          </w:p>
        </w:tc>
        <w:tc>
          <w:tcPr>
            <w:tcW w:w="978" w:type="dxa"/>
            <w:shd w:val="clear" w:color="auto" w:fill="D9D9D9" w:themeFill="background1" w:themeFillShade="D9"/>
            <w:vAlign w:val="center"/>
          </w:tcPr>
          <w:p w14:paraId="1F8A9761" w14:textId="5EFAAF9F" w:rsidR="000F42FA" w:rsidRPr="00EE5187" w:rsidRDefault="000F42FA" w:rsidP="001D19CB">
            <w:pPr>
              <w:widowControl w:val="0"/>
              <w:spacing w:line="240" w:lineRule="auto"/>
              <w:ind w:left="31"/>
              <w:jc w:val="center"/>
              <w:rPr>
                <w:noProof/>
                <w:color w:val="000000"/>
                <w:sz w:val="16"/>
                <w:szCs w:val="16"/>
                <w:lang w:val="lt-LT"/>
              </w:rPr>
            </w:pPr>
            <w:r w:rsidRPr="00EE5187">
              <w:rPr>
                <w:b/>
                <w:bCs/>
                <w:noProof/>
                <w:sz w:val="16"/>
                <w:szCs w:val="16"/>
                <w:lang w:val="lt-LT"/>
              </w:rPr>
              <w:t>Moody's</w:t>
            </w:r>
          </w:p>
        </w:tc>
        <w:tc>
          <w:tcPr>
            <w:tcW w:w="1093" w:type="dxa"/>
            <w:shd w:val="clear" w:color="auto" w:fill="D9D9D9" w:themeFill="background1" w:themeFillShade="D9"/>
            <w:vAlign w:val="center"/>
          </w:tcPr>
          <w:p w14:paraId="1AAEC2B7" w14:textId="523060F8" w:rsidR="000F42FA" w:rsidRPr="00EE5187" w:rsidRDefault="000F42FA" w:rsidP="001D19CB">
            <w:pPr>
              <w:widowControl w:val="0"/>
              <w:spacing w:line="240" w:lineRule="auto"/>
              <w:ind w:left="31"/>
              <w:jc w:val="center"/>
              <w:rPr>
                <w:noProof/>
                <w:color w:val="000000"/>
                <w:sz w:val="16"/>
                <w:szCs w:val="16"/>
                <w:lang w:val="lt-LT"/>
              </w:rPr>
            </w:pPr>
            <w:r w:rsidRPr="00EE5187">
              <w:rPr>
                <w:b/>
                <w:bCs/>
                <w:noProof/>
                <w:sz w:val="16"/>
                <w:szCs w:val="16"/>
                <w:lang w:val="lt-LT"/>
              </w:rPr>
              <w:t>A.M. Best</w:t>
            </w:r>
          </w:p>
        </w:tc>
      </w:tr>
      <w:tr w:rsidR="000F42FA" w:rsidRPr="00EE5187" w14:paraId="4E683CD7" w14:textId="77777777" w:rsidTr="003E151D">
        <w:tc>
          <w:tcPr>
            <w:tcW w:w="1699" w:type="dxa"/>
            <w:vMerge/>
            <w:tcMar>
              <w:top w:w="28" w:type="dxa"/>
              <w:bottom w:w="28" w:type="dxa"/>
            </w:tcMar>
          </w:tcPr>
          <w:p w14:paraId="00B12AF5" w14:textId="77777777" w:rsidR="000F42FA" w:rsidRPr="00EE5187" w:rsidRDefault="000F42FA" w:rsidP="00BB25AF">
            <w:pPr>
              <w:pStyle w:val="ListParagraph"/>
              <w:ind w:left="316" w:right="169"/>
              <w:rPr>
                <w:b/>
                <w:bCs/>
                <w:noProof/>
                <w:lang w:val="lt-LT"/>
              </w:rPr>
            </w:pPr>
          </w:p>
        </w:tc>
        <w:tc>
          <w:tcPr>
            <w:tcW w:w="710" w:type="dxa"/>
            <w:vMerge/>
          </w:tcPr>
          <w:p w14:paraId="27C9B21A" w14:textId="77777777" w:rsidR="000F42FA" w:rsidRPr="00EE5187" w:rsidRDefault="000F42FA" w:rsidP="00BB25AF">
            <w:pPr>
              <w:spacing w:after="60"/>
              <w:ind w:left="34"/>
              <w:jc w:val="both"/>
              <w:rPr>
                <w:noProof/>
                <w:lang w:val="lt-LT"/>
              </w:rPr>
            </w:pPr>
          </w:p>
        </w:tc>
        <w:tc>
          <w:tcPr>
            <w:tcW w:w="962" w:type="dxa"/>
            <w:shd w:val="clear" w:color="auto" w:fill="F2F2F2" w:themeFill="background1" w:themeFillShade="F2"/>
            <w:tcMar>
              <w:top w:w="28" w:type="dxa"/>
              <w:bottom w:w="28" w:type="dxa"/>
            </w:tcMar>
            <w:vAlign w:val="center"/>
          </w:tcPr>
          <w:p w14:paraId="7FC252A7" w14:textId="257AC8B1" w:rsidR="000F42FA" w:rsidRPr="00EE5187" w:rsidRDefault="000F42FA" w:rsidP="00BB25AF">
            <w:pPr>
              <w:spacing w:after="60"/>
              <w:ind w:left="34"/>
              <w:jc w:val="center"/>
              <w:rPr>
                <w:noProof/>
                <w:sz w:val="16"/>
                <w:szCs w:val="16"/>
                <w:lang w:val="lt-LT"/>
              </w:rPr>
            </w:pPr>
            <w:r w:rsidRPr="00EE5187">
              <w:rPr>
                <w:noProof/>
                <w:color w:val="000000"/>
                <w:sz w:val="16"/>
                <w:szCs w:val="16"/>
                <w:lang w:val="lt-LT"/>
              </w:rPr>
              <w:t>BBB</w:t>
            </w:r>
          </w:p>
        </w:tc>
        <w:tc>
          <w:tcPr>
            <w:tcW w:w="956" w:type="dxa"/>
            <w:shd w:val="clear" w:color="auto" w:fill="F2F2F2" w:themeFill="background1" w:themeFillShade="F2"/>
            <w:vAlign w:val="center"/>
          </w:tcPr>
          <w:p w14:paraId="5CE9D9BF" w14:textId="7271E825" w:rsidR="000F42FA" w:rsidRPr="00EE5187" w:rsidRDefault="000F42FA" w:rsidP="00BB25AF">
            <w:pPr>
              <w:spacing w:after="60"/>
              <w:ind w:left="34"/>
              <w:jc w:val="center"/>
              <w:rPr>
                <w:noProof/>
                <w:sz w:val="16"/>
                <w:szCs w:val="16"/>
                <w:lang w:val="lt-LT"/>
              </w:rPr>
            </w:pPr>
            <w:r w:rsidRPr="00EE5187">
              <w:rPr>
                <w:noProof/>
                <w:color w:val="000000"/>
                <w:sz w:val="16"/>
                <w:szCs w:val="16"/>
                <w:lang w:val="lt-LT"/>
              </w:rPr>
              <w:t>BBB</w:t>
            </w:r>
          </w:p>
        </w:tc>
        <w:tc>
          <w:tcPr>
            <w:tcW w:w="1906" w:type="dxa"/>
            <w:gridSpan w:val="2"/>
            <w:shd w:val="clear" w:color="auto" w:fill="F2F2F2" w:themeFill="background1" w:themeFillShade="F2"/>
            <w:vAlign w:val="center"/>
          </w:tcPr>
          <w:p w14:paraId="12536D66" w14:textId="16E3B5FA" w:rsidR="000F42FA" w:rsidRPr="00EE5187" w:rsidRDefault="000F42FA" w:rsidP="00BB25AF">
            <w:pPr>
              <w:spacing w:after="60"/>
              <w:ind w:left="34"/>
              <w:jc w:val="center"/>
              <w:rPr>
                <w:noProof/>
                <w:sz w:val="16"/>
                <w:szCs w:val="16"/>
                <w:lang w:val="lt-LT"/>
              </w:rPr>
            </w:pPr>
            <w:r w:rsidRPr="00EE5187">
              <w:rPr>
                <w:noProof/>
                <w:color w:val="000000"/>
                <w:sz w:val="16"/>
                <w:szCs w:val="16"/>
                <w:lang w:val="lt-LT"/>
              </w:rPr>
              <w:t>Baa2</w:t>
            </w:r>
          </w:p>
        </w:tc>
        <w:tc>
          <w:tcPr>
            <w:tcW w:w="956" w:type="dxa"/>
            <w:shd w:val="clear" w:color="auto" w:fill="F2F2F2" w:themeFill="background1" w:themeFillShade="F2"/>
            <w:vAlign w:val="center"/>
          </w:tcPr>
          <w:p w14:paraId="2598A2F2" w14:textId="38C8E5E7" w:rsidR="000F42FA" w:rsidRPr="00EE5187" w:rsidRDefault="000F42FA" w:rsidP="00BB25AF">
            <w:pPr>
              <w:spacing w:after="60"/>
              <w:ind w:left="34"/>
              <w:jc w:val="center"/>
              <w:rPr>
                <w:noProof/>
                <w:sz w:val="16"/>
                <w:szCs w:val="16"/>
                <w:lang w:val="lt-LT"/>
              </w:rPr>
            </w:pPr>
            <w:r w:rsidRPr="00EE5187">
              <w:rPr>
                <w:noProof/>
                <w:color w:val="000000"/>
                <w:sz w:val="16"/>
                <w:szCs w:val="16"/>
                <w:lang w:val="lt-LT"/>
              </w:rPr>
              <w:t>BBB+</w:t>
            </w:r>
          </w:p>
        </w:tc>
        <w:tc>
          <w:tcPr>
            <w:tcW w:w="283" w:type="dxa"/>
          </w:tcPr>
          <w:p w14:paraId="6BAFDCED" w14:textId="77777777" w:rsidR="000F42FA" w:rsidRPr="00EE5187" w:rsidRDefault="000F42FA" w:rsidP="00BB25AF">
            <w:pPr>
              <w:spacing w:after="60"/>
              <w:ind w:left="1080"/>
              <w:jc w:val="both"/>
              <w:rPr>
                <w:noProof/>
                <w:sz w:val="16"/>
                <w:szCs w:val="16"/>
                <w:lang w:val="lt-LT"/>
              </w:rPr>
            </w:pPr>
          </w:p>
        </w:tc>
        <w:tc>
          <w:tcPr>
            <w:tcW w:w="1742" w:type="dxa"/>
            <w:vMerge/>
          </w:tcPr>
          <w:p w14:paraId="54BB6715" w14:textId="77777777" w:rsidR="000F42FA" w:rsidRPr="00EE5187" w:rsidRDefault="000F42FA" w:rsidP="00BB25AF">
            <w:pPr>
              <w:spacing w:line="240" w:lineRule="auto"/>
              <w:ind w:right="316"/>
              <w:rPr>
                <w:b/>
                <w:bCs/>
                <w:noProof/>
                <w:sz w:val="16"/>
                <w:szCs w:val="16"/>
                <w:lang w:val="lt-LT"/>
              </w:rPr>
            </w:pPr>
          </w:p>
        </w:tc>
        <w:tc>
          <w:tcPr>
            <w:tcW w:w="708" w:type="dxa"/>
            <w:vMerge/>
          </w:tcPr>
          <w:p w14:paraId="346E7B8D" w14:textId="77777777" w:rsidR="000F42FA" w:rsidRPr="00EE5187" w:rsidRDefault="000F42FA" w:rsidP="00BB25AF">
            <w:pPr>
              <w:widowControl w:val="0"/>
              <w:spacing w:after="60" w:line="240" w:lineRule="auto"/>
              <w:ind w:left="31"/>
              <w:jc w:val="both"/>
              <w:rPr>
                <w:noProof/>
                <w:color w:val="000000"/>
                <w:sz w:val="16"/>
                <w:szCs w:val="16"/>
                <w:lang w:val="lt-LT"/>
              </w:rPr>
            </w:pPr>
          </w:p>
        </w:tc>
        <w:tc>
          <w:tcPr>
            <w:tcW w:w="1211" w:type="dxa"/>
            <w:shd w:val="clear" w:color="auto" w:fill="F2F2F2" w:themeFill="background1" w:themeFillShade="F2"/>
            <w:vAlign w:val="center"/>
          </w:tcPr>
          <w:p w14:paraId="0D86B1C8" w14:textId="4BB7622E" w:rsidR="000F42FA" w:rsidRPr="00EE5187" w:rsidRDefault="000F42FA" w:rsidP="001D19CB">
            <w:pPr>
              <w:widowControl w:val="0"/>
              <w:spacing w:after="60" w:line="240" w:lineRule="auto"/>
              <w:ind w:left="31"/>
              <w:jc w:val="center"/>
              <w:rPr>
                <w:noProof/>
                <w:color w:val="000000"/>
                <w:sz w:val="16"/>
                <w:szCs w:val="16"/>
                <w:lang w:val="lt-LT"/>
              </w:rPr>
            </w:pPr>
            <w:r w:rsidRPr="00EE5187">
              <w:rPr>
                <w:noProof/>
                <w:color w:val="000000"/>
                <w:sz w:val="16"/>
                <w:szCs w:val="16"/>
                <w:lang w:val="lt-LT"/>
              </w:rPr>
              <w:t>BBB</w:t>
            </w:r>
          </w:p>
        </w:tc>
        <w:tc>
          <w:tcPr>
            <w:tcW w:w="1899" w:type="dxa"/>
            <w:gridSpan w:val="2"/>
            <w:shd w:val="clear" w:color="auto" w:fill="F2F2F2" w:themeFill="background1" w:themeFillShade="F2"/>
            <w:vAlign w:val="center"/>
          </w:tcPr>
          <w:p w14:paraId="035F0C2B" w14:textId="553E6849" w:rsidR="000F42FA" w:rsidRPr="00EE5187" w:rsidRDefault="000F42FA" w:rsidP="001D19CB">
            <w:pPr>
              <w:widowControl w:val="0"/>
              <w:spacing w:after="60" w:line="240" w:lineRule="auto"/>
              <w:ind w:left="31"/>
              <w:jc w:val="center"/>
              <w:rPr>
                <w:noProof/>
                <w:color w:val="000000"/>
                <w:sz w:val="16"/>
                <w:szCs w:val="16"/>
                <w:lang w:val="lt-LT"/>
              </w:rPr>
            </w:pPr>
            <w:r w:rsidRPr="00EE5187">
              <w:rPr>
                <w:noProof/>
                <w:color w:val="000000"/>
                <w:sz w:val="16"/>
                <w:szCs w:val="16"/>
                <w:lang w:val="lt-LT"/>
              </w:rPr>
              <w:t>BBB</w:t>
            </w:r>
          </w:p>
        </w:tc>
        <w:tc>
          <w:tcPr>
            <w:tcW w:w="978" w:type="dxa"/>
            <w:shd w:val="clear" w:color="auto" w:fill="F2F2F2" w:themeFill="background1" w:themeFillShade="F2"/>
            <w:vAlign w:val="center"/>
          </w:tcPr>
          <w:p w14:paraId="70627E2C" w14:textId="56338FBC" w:rsidR="000F42FA" w:rsidRPr="00EE5187" w:rsidRDefault="000F42FA" w:rsidP="001D19CB">
            <w:pPr>
              <w:widowControl w:val="0"/>
              <w:spacing w:after="60" w:line="240" w:lineRule="auto"/>
              <w:ind w:left="31"/>
              <w:jc w:val="center"/>
              <w:rPr>
                <w:noProof/>
                <w:color w:val="000000"/>
                <w:sz w:val="16"/>
                <w:szCs w:val="16"/>
                <w:lang w:val="lt-LT"/>
              </w:rPr>
            </w:pPr>
            <w:r w:rsidRPr="00EE5187">
              <w:rPr>
                <w:noProof/>
                <w:color w:val="000000"/>
                <w:sz w:val="16"/>
                <w:szCs w:val="16"/>
                <w:lang w:val="lt-LT"/>
              </w:rPr>
              <w:t>Baa2</w:t>
            </w:r>
          </w:p>
        </w:tc>
        <w:tc>
          <w:tcPr>
            <w:tcW w:w="1093" w:type="dxa"/>
            <w:shd w:val="clear" w:color="auto" w:fill="F2F2F2" w:themeFill="background1" w:themeFillShade="F2"/>
            <w:vAlign w:val="center"/>
          </w:tcPr>
          <w:p w14:paraId="0D8F52CD" w14:textId="131E09A0" w:rsidR="000F42FA" w:rsidRPr="00EE5187" w:rsidRDefault="000F42FA" w:rsidP="001D19CB">
            <w:pPr>
              <w:widowControl w:val="0"/>
              <w:spacing w:after="60" w:line="240" w:lineRule="auto"/>
              <w:ind w:left="31"/>
              <w:jc w:val="center"/>
              <w:rPr>
                <w:noProof/>
                <w:color w:val="000000"/>
                <w:sz w:val="16"/>
                <w:szCs w:val="16"/>
                <w:lang w:val="lt-LT"/>
              </w:rPr>
            </w:pPr>
            <w:r w:rsidRPr="00EE5187">
              <w:rPr>
                <w:noProof/>
                <w:color w:val="000000"/>
                <w:sz w:val="16"/>
                <w:szCs w:val="16"/>
                <w:lang w:val="lt-LT"/>
              </w:rPr>
              <w:t>BBB+</w:t>
            </w:r>
          </w:p>
        </w:tc>
      </w:tr>
      <w:tr w:rsidR="000F42FA" w:rsidRPr="00EE5187" w14:paraId="65CAD4F8" w14:textId="77777777" w:rsidTr="003E151D">
        <w:tc>
          <w:tcPr>
            <w:tcW w:w="1699" w:type="dxa"/>
            <w:vMerge/>
            <w:tcMar>
              <w:top w:w="28" w:type="dxa"/>
              <w:bottom w:w="28" w:type="dxa"/>
            </w:tcMar>
          </w:tcPr>
          <w:p w14:paraId="22EC07E5" w14:textId="77777777" w:rsidR="000F42FA" w:rsidRPr="00EE5187" w:rsidRDefault="000F42FA" w:rsidP="000D5D7B">
            <w:pPr>
              <w:pStyle w:val="ListParagraph"/>
              <w:ind w:left="316" w:right="169"/>
              <w:rPr>
                <w:b/>
                <w:bCs/>
                <w:noProof/>
                <w:lang w:val="lt-LT"/>
              </w:rPr>
            </w:pPr>
          </w:p>
        </w:tc>
        <w:tc>
          <w:tcPr>
            <w:tcW w:w="710" w:type="dxa"/>
            <w:vMerge w:val="restart"/>
          </w:tcPr>
          <w:p w14:paraId="40BED796" w14:textId="77777777" w:rsidR="000F42FA" w:rsidRPr="00EE5187" w:rsidRDefault="000F42FA" w:rsidP="00C432E6">
            <w:pPr>
              <w:pStyle w:val="ListParagraph"/>
              <w:numPr>
                <w:ilvl w:val="1"/>
                <w:numId w:val="1"/>
              </w:numPr>
              <w:spacing w:before="120" w:after="60"/>
              <w:ind w:left="794" w:hanging="760"/>
              <w:contextualSpacing w:val="0"/>
              <w:jc w:val="both"/>
              <w:rPr>
                <w:noProof/>
                <w:lang w:val="lt-LT"/>
              </w:rPr>
            </w:pPr>
          </w:p>
        </w:tc>
        <w:tc>
          <w:tcPr>
            <w:tcW w:w="4780" w:type="dxa"/>
            <w:gridSpan w:val="5"/>
            <w:tcMar>
              <w:top w:w="28" w:type="dxa"/>
              <w:bottom w:w="28" w:type="dxa"/>
            </w:tcMar>
          </w:tcPr>
          <w:p w14:paraId="53F7A1E0" w14:textId="5342B127" w:rsidR="000F42FA" w:rsidRPr="00EE5187" w:rsidRDefault="000F42FA" w:rsidP="00930655">
            <w:pPr>
              <w:spacing w:before="120" w:after="120"/>
              <w:ind w:left="34"/>
              <w:jc w:val="both"/>
              <w:rPr>
                <w:noProof/>
                <w:lang w:val="lt-LT"/>
              </w:rPr>
            </w:pPr>
            <w:r w:rsidRPr="00EE5187">
              <w:rPr>
                <w:b/>
                <w:bCs/>
                <w:noProof/>
                <w:lang w:val="lt-LT"/>
              </w:rPr>
              <w:t>KC įgyja teisę pasinaudoti pasiūlymų galiojimo užtikrinimu, kai:</w:t>
            </w:r>
          </w:p>
        </w:tc>
        <w:tc>
          <w:tcPr>
            <w:tcW w:w="283" w:type="dxa"/>
          </w:tcPr>
          <w:p w14:paraId="5E09E55E" w14:textId="77777777" w:rsidR="000F42FA" w:rsidRPr="00EE5187" w:rsidRDefault="000F42FA" w:rsidP="00930655">
            <w:pPr>
              <w:spacing w:after="120"/>
              <w:ind w:left="1080"/>
              <w:jc w:val="both"/>
              <w:rPr>
                <w:noProof/>
                <w:lang w:val="lt-LT"/>
              </w:rPr>
            </w:pPr>
          </w:p>
        </w:tc>
        <w:tc>
          <w:tcPr>
            <w:tcW w:w="1742" w:type="dxa"/>
            <w:vMerge/>
          </w:tcPr>
          <w:p w14:paraId="3CB11C91" w14:textId="77777777" w:rsidR="000F42FA" w:rsidRPr="00EE5187" w:rsidRDefault="000F42FA" w:rsidP="00930655">
            <w:pPr>
              <w:spacing w:after="120" w:line="240" w:lineRule="auto"/>
              <w:ind w:right="316"/>
              <w:rPr>
                <w:b/>
                <w:bCs/>
                <w:noProof/>
                <w:lang w:val="lt-LT"/>
              </w:rPr>
            </w:pPr>
          </w:p>
        </w:tc>
        <w:tc>
          <w:tcPr>
            <w:tcW w:w="708" w:type="dxa"/>
            <w:vMerge w:val="restart"/>
          </w:tcPr>
          <w:p w14:paraId="0B57FB95" w14:textId="77777777" w:rsidR="000F42FA" w:rsidRPr="00EE5187" w:rsidRDefault="000F42FA" w:rsidP="00930655">
            <w:pPr>
              <w:pStyle w:val="ListParagraph"/>
              <w:widowControl w:val="0"/>
              <w:numPr>
                <w:ilvl w:val="1"/>
                <w:numId w:val="4"/>
              </w:numPr>
              <w:spacing w:after="120" w:line="240" w:lineRule="auto"/>
              <w:ind w:hanging="761"/>
              <w:contextualSpacing w:val="0"/>
              <w:jc w:val="both"/>
              <w:rPr>
                <w:noProof/>
                <w:color w:val="000000"/>
                <w:lang w:val="lt-LT"/>
              </w:rPr>
            </w:pPr>
          </w:p>
        </w:tc>
        <w:tc>
          <w:tcPr>
            <w:tcW w:w="5181" w:type="dxa"/>
            <w:gridSpan w:val="5"/>
          </w:tcPr>
          <w:p w14:paraId="71A1C336" w14:textId="7C590C64" w:rsidR="000F42FA" w:rsidRPr="00EE5187" w:rsidRDefault="000F42FA" w:rsidP="00124013">
            <w:pPr>
              <w:spacing w:after="120"/>
              <w:ind w:left="34"/>
              <w:jc w:val="both"/>
              <w:rPr>
                <w:noProof/>
                <w:color w:val="000000"/>
                <w:lang w:val="lt-LT"/>
              </w:rPr>
            </w:pPr>
            <w:r w:rsidRPr="00EE5187">
              <w:rPr>
                <w:b/>
                <w:bCs/>
                <w:noProof/>
                <w:lang w:val="lt-LT"/>
              </w:rPr>
              <w:t>The KC becomes entitled to invoke the tender security when:</w:t>
            </w:r>
          </w:p>
        </w:tc>
      </w:tr>
      <w:tr w:rsidR="000F42FA" w:rsidRPr="00EE5187" w14:paraId="1B9E8B5B" w14:textId="77777777" w:rsidTr="003E151D">
        <w:tc>
          <w:tcPr>
            <w:tcW w:w="1699" w:type="dxa"/>
            <w:vMerge/>
            <w:tcMar>
              <w:top w:w="28" w:type="dxa"/>
              <w:bottom w:w="28" w:type="dxa"/>
            </w:tcMar>
          </w:tcPr>
          <w:p w14:paraId="31590CBB" w14:textId="77777777" w:rsidR="000F42FA" w:rsidRPr="00EE5187" w:rsidRDefault="000F42FA" w:rsidP="005E5F93">
            <w:pPr>
              <w:pStyle w:val="ListParagraph"/>
              <w:ind w:left="316" w:right="169"/>
              <w:rPr>
                <w:b/>
                <w:bCs/>
                <w:noProof/>
                <w:lang w:val="lt-LT"/>
              </w:rPr>
            </w:pPr>
          </w:p>
        </w:tc>
        <w:tc>
          <w:tcPr>
            <w:tcW w:w="710" w:type="dxa"/>
            <w:vMerge/>
          </w:tcPr>
          <w:p w14:paraId="3C3F4CFB" w14:textId="77777777" w:rsidR="000F42FA" w:rsidRPr="00EE5187" w:rsidRDefault="000F42FA" w:rsidP="005E5F93">
            <w:pPr>
              <w:spacing w:after="60"/>
              <w:ind w:left="34"/>
              <w:jc w:val="both"/>
              <w:rPr>
                <w:noProof/>
                <w:lang w:val="lt-LT"/>
              </w:rPr>
            </w:pPr>
          </w:p>
        </w:tc>
        <w:tc>
          <w:tcPr>
            <w:tcW w:w="4780" w:type="dxa"/>
            <w:gridSpan w:val="5"/>
            <w:tcMar>
              <w:top w:w="28" w:type="dxa"/>
              <w:bottom w:w="28" w:type="dxa"/>
            </w:tcMar>
          </w:tcPr>
          <w:p w14:paraId="404A2538" w14:textId="5C7C47F8" w:rsidR="000F42FA" w:rsidRPr="00EE5187" w:rsidRDefault="000F42FA" w:rsidP="00F46887">
            <w:pPr>
              <w:pStyle w:val="ListParagraph"/>
              <w:numPr>
                <w:ilvl w:val="0"/>
                <w:numId w:val="61"/>
              </w:numPr>
              <w:spacing w:after="60"/>
              <w:ind w:left="312" w:hanging="283"/>
              <w:jc w:val="both"/>
              <w:rPr>
                <w:noProof/>
                <w:lang w:val="lt-LT"/>
              </w:rPr>
            </w:pPr>
            <w:r w:rsidRPr="00EE5187">
              <w:rPr>
                <w:noProof/>
                <w:lang w:val="lt-LT"/>
              </w:rPr>
              <w:t xml:space="preserve">tiekėjas atšaukia arba pakeičia savo Pasiūlymą pasiūlymo galiojimo laikotarpiu, išskyrus, jei </w:t>
            </w:r>
            <w:r w:rsidRPr="00EE5187">
              <w:rPr>
                <w:noProof/>
                <w:lang w:val="lt-LT"/>
              </w:rPr>
              <w:lastRenderedPageBreak/>
              <w:t>Pasiūlymas atšaukiamas arba pakeičiamas iki Galutinių pasiūlymų pateikimo termino pabaigos;</w:t>
            </w:r>
          </w:p>
        </w:tc>
        <w:tc>
          <w:tcPr>
            <w:tcW w:w="283" w:type="dxa"/>
          </w:tcPr>
          <w:p w14:paraId="7782B387" w14:textId="77777777" w:rsidR="000F42FA" w:rsidRPr="00EE5187" w:rsidRDefault="000F42FA" w:rsidP="005E5F93">
            <w:pPr>
              <w:spacing w:after="60"/>
              <w:ind w:left="1080"/>
              <w:jc w:val="both"/>
              <w:rPr>
                <w:noProof/>
                <w:lang w:val="lt-LT"/>
              </w:rPr>
            </w:pPr>
          </w:p>
        </w:tc>
        <w:tc>
          <w:tcPr>
            <w:tcW w:w="1742" w:type="dxa"/>
            <w:vMerge/>
          </w:tcPr>
          <w:p w14:paraId="6C2E283E" w14:textId="77777777" w:rsidR="000F42FA" w:rsidRPr="00EE5187" w:rsidRDefault="000F42FA" w:rsidP="005E5F93">
            <w:pPr>
              <w:spacing w:line="240" w:lineRule="auto"/>
              <w:ind w:right="316"/>
              <w:rPr>
                <w:b/>
                <w:bCs/>
                <w:noProof/>
                <w:lang w:val="lt-LT"/>
              </w:rPr>
            </w:pPr>
          </w:p>
        </w:tc>
        <w:tc>
          <w:tcPr>
            <w:tcW w:w="708" w:type="dxa"/>
            <w:vMerge/>
          </w:tcPr>
          <w:p w14:paraId="7CA0FE9E" w14:textId="77777777" w:rsidR="000F42FA" w:rsidRPr="00EE5187" w:rsidRDefault="000F42FA" w:rsidP="005E5F93">
            <w:pPr>
              <w:widowControl w:val="0"/>
              <w:spacing w:after="60" w:line="240" w:lineRule="auto"/>
              <w:ind w:left="31"/>
              <w:jc w:val="both"/>
              <w:rPr>
                <w:noProof/>
                <w:color w:val="000000"/>
                <w:lang w:val="lt-LT"/>
              </w:rPr>
            </w:pPr>
          </w:p>
        </w:tc>
        <w:tc>
          <w:tcPr>
            <w:tcW w:w="5181" w:type="dxa"/>
            <w:gridSpan w:val="5"/>
          </w:tcPr>
          <w:p w14:paraId="41CAC96F" w14:textId="21DEFA3E" w:rsidR="000F42FA" w:rsidRPr="00EE5187" w:rsidRDefault="000F42FA" w:rsidP="00F46887">
            <w:pPr>
              <w:pStyle w:val="ListParagraph"/>
              <w:widowControl w:val="0"/>
              <w:numPr>
                <w:ilvl w:val="0"/>
                <w:numId w:val="62"/>
              </w:numPr>
              <w:spacing w:after="60" w:line="240" w:lineRule="auto"/>
              <w:ind w:left="315" w:hanging="283"/>
              <w:jc w:val="both"/>
              <w:rPr>
                <w:noProof/>
                <w:color w:val="000000"/>
                <w:lang w:val="lt-LT"/>
              </w:rPr>
            </w:pPr>
            <w:r w:rsidRPr="00EE5187">
              <w:rPr>
                <w:noProof/>
                <w:lang w:val="lt-LT"/>
              </w:rPr>
              <w:t xml:space="preserve">the supplier withdraws or revises its Tender during the period of validity of the Tender, unless the Tender is </w:t>
            </w:r>
            <w:r w:rsidRPr="00EE5187">
              <w:rPr>
                <w:noProof/>
                <w:lang w:val="lt-LT"/>
              </w:rPr>
              <w:lastRenderedPageBreak/>
              <w:t>withdrawn or revised before the deadline for the submission of Final Tenders.</w:t>
            </w:r>
          </w:p>
        </w:tc>
      </w:tr>
      <w:tr w:rsidR="000F42FA" w:rsidRPr="00EE5187" w14:paraId="1D17DA5B" w14:textId="77777777" w:rsidTr="003E151D">
        <w:tc>
          <w:tcPr>
            <w:tcW w:w="1699" w:type="dxa"/>
            <w:vMerge/>
            <w:tcMar>
              <w:top w:w="28" w:type="dxa"/>
              <w:bottom w:w="28" w:type="dxa"/>
            </w:tcMar>
          </w:tcPr>
          <w:p w14:paraId="2C54E858" w14:textId="77777777" w:rsidR="000F42FA" w:rsidRPr="00EE5187" w:rsidRDefault="000F42FA" w:rsidP="005E5F93">
            <w:pPr>
              <w:pStyle w:val="ListParagraph"/>
              <w:ind w:left="316" w:right="169"/>
              <w:rPr>
                <w:b/>
                <w:bCs/>
                <w:noProof/>
                <w:lang w:val="lt-LT"/>
              </w:rPr>
            </w:pPr>
          </w:p>
        </w:tc>
        <w:tc>
          <w:tcPr>
            <w:tcW w:w="710" w:type="dxa"/>
            <w:vMerge/>
          </w:tcPr>
          <w:p w14:paraId="40BAA22A" w14:textId="77777777" w:rsidR="000F42FA" w:rsidRPr="00EE5187" w:rsidRDefault="000F42FA" w:rsidP="005E5F93">
            <w:pPr>
              <w:spacing w:after="60"/>
              <w:ind w:left="34"/>
              <w:jc w:val="both"/>
              <w:rPr>
                <w:noProof/>
                <w:lang w:val="lt-LT"/>
              </w:rPr>
            </w:pPr>
          </w:p>
        </w:tc>
        <w:tc>
          <w:tcPr>
            <w:tcW w:w="4780" w:type="dxa"/>
            <w:gridSpan w:val="5"/>
            <w:tcMar>
              <w:top w:w="28" w:type="dxa"/>
              <w:bottom w:w="28" w:type="dxa"/>
            </w:tcMar>
          </w:tcPr>
          <w:p w14:paraId="506239FB" w14:textId="26E1E317" w:rsidR="000F42FA" w:rsidRPr="00EE5187" w:rsidRDefault="000F42FA" w:rsidP="00F46887">
            <w:pPr>
              <w:pStyle w:val="ListParagraph"/>
              <w:numPr>
                <w:ilvl w:val="0"/>
                <w:numId w:val="61"/>
              </w:numPr>
              <w:spacing w:after="60"/>
              <w:ind w:left="312" w:hanging="283"/>
              <w:jc w:val="both"/>
              <w:rPr>
                <w:noProof/>
                <w:lang w:val="lt-LT"/>
              </w:rPr>
            </w:pPr>
            <w:r w:rsidRPr="00EE5187">
              <w:rPr>
                <w:noProof/>
                <w:color w:val="000000"/>
                <w:lang w:val="lt-LT"/>
              </w:rPr>
              <w:t>laimėjęs pirkimą tiekėjas vengia arba atsisako pasirašyti sutartį per KC nurodytą terminą;</w:t>
            </w:r>
          </w:p>
        </w:tc>
        <w:tc>
          <w:tcPr>
            <w:tcW w:w="283" w:type="dxa"/>
          </w:tcPr>
          <w:p w14:paraId="63572CFF" w14:textId="77777777" w:rsidR="000F42FA" w:rsidRPr="00EE5187" w:rsidRDefault="000F42FA" w:rsidP="005E5F93">
            <w:pPr>
              <w:spacing w:after="60"/>
              <w:ind w:left="1080"/>
              <w:jc w:val="both"/>
              <w:rPr>
                <w:noProof/>
                <w:lang w:val="lt-LT"/>
              </w:rPr>
            </w:pPr>
          </w:p>
        </w:tc>
        <w:tc>
          <w:tcPr>
            <w:tcW w:w="1742" w:type="dxa"/>
            <w:vMerge/>
          </w:tcPr>
          <w:p w14:paraId="2266122C" w14:textId="77777777" w:rsidR="000F42FA" w:rsidRPr="00EE5187" w:rsidRDefault="000F42FA" w:rsidP="005E5F93">
            <w:pPr>
              <w:spacing w:line="240" w:lineRule="auto"/>
              <w:ind w:right="316"/>
              <w:rPr>
                <w:b/>
                <w:bCs/>
                <w:noProof/>
                <w:lang w:val="lt-LT"/>
              </w:rPr>
            </w:pPr>
          </w:p>
        </w:tc>
        <w:tc>
          <w:tcPr>
            <w:tcW w:w="708" w:type="dxa"/>
            <w:vMerge/>
          </w:tcPr>
          <w:p w14:paraId="6E8F1704" w14:textId="77777777" w:rsidR="000F42FA" w:rsidRPr="00EE5187" w:rsidRDefault="000F42FA" w:rsidP="005E5F93">
            <w:pPr>
              <w:widowControl w:val="0"/>
              <w:spacing w:after="60" w:line="240" w:lineRule="auto"/>
              <w:ind w:left="31"/>
              <w:jc w:val="both"/>
              <w:rPr>
                <w:noProof/>
                <w:color w:val="000000"/>
                <w:lang w:val="lt-LT"/>
              </w:rPr>
            </w:pPr>
          </w:p>
        </w:tc>
        <w:tc>
          <w:tcPr>
            <w:tcW w:w="5181" w:type="dxa"/>
            <w:gridSpan w:val="5"/>
          </w:tcPr>
          <w:p w14:paraId="40D3EC2A" w14:textId="0232E19D" w:rsidR="000F42FA" w:rsidRPr="00EE5187" w:rsidRDefault="000F42FA" w:rsidP="00F46887">
            <w:pPr>
              <w:pStyle w:val="ListParagraph"/>
              <w:widowControl w:val="0"/>
              <w:numPr>
                <w:ilvl w:val="0"/>
                <w:numId w:val="62"/>
              </w:numPr>
              <w:spacing w:after="60" w:line="240" w:lineRule="auto"/>
              <w:ind w:left="315" w:hanging="283"/>
              <w:jc w:val="both"/>
              <w:rPr>
                <w:noProof/>
                <w:color w:val="000000"/>
                <w:lang w:val="lt-LT"/>
              </w:rPr>
            </w:pPr>
            <w:r w:rsidRPr="00EE5187">
              <w:rPr>
                <w:noProof/>
                <w:color w:val="000000"/>
                <w:lang w:val="lt-LT"/>
              </w:rPr>
              <w:t>the successful supplier evades or refuses to sign the contract within the time limit set by the KC;</w:t>
            </w:r>
          </w:p>
        </w:tc>
      </w:tr>
      <w:tr w:rsidR="000F42FA" w:rsidRPr="00EE5187" w14:paraId="0D0ADE8F" w14:textId="77777777" w:rsidTr="003E151D">
        <w:tc>
          <w:tcPr>
            <w:tcW w:w="1699" w:type="dxa"/>
            <w:vMerge/>
            <w:tcMar>
              <w:top w:w="28" w:type="dxa"/>
              <w:bottom w:w="28" w:type="dxa"/>
            </w:tcMar>
          </w:tcPr>
          <w:p w14:paraId="562BE4E8" w14:textId="77777777" w:rsidR="000F42FA" w:rsidRPr="00EE5187" w:rsidRDefault="000F42FA" w:rsidP="005E5F93">
            <w:pPr>
              <w:pStyle w:val="ListParagraph"/>
              <w:ind w:left="316" w:right="169"/>
              <w:rPr>
                <w:b/>
                <w:bCs/>
                <w:noProof/>
                <w:lang w:val="lt-LT"/>
              </w:rPr>
            </w:pPr>
          </w:p>
        </w:tc>
        <w:tc>
          <w:tcPr>
            <w:tcW w:w="710" w:type="dxa"/>
            <w:vMerge/>
          </w:tcPr>
          <w:p w14:paraId="6CF9811A" w14:textId="77777777" w:rsidR="000F42FA" w:rsidRPr="00EE5187" w:rsidRDefault="000F42FA" w:rsidP="005E5F93">
            <w:pPr>
              <w:spacing w:after="60"/>
              <w:ind w:left="34"/>
              <w:jc w:val="both"/>
              <w:rPr>
                <w:noProof/>
                <w:lang w:val="lt-LT"/>
              </w:rPr>
            </w:pPr>
          </w:p>
        </w:tc>
        <w:tc>
          <w:tcPr>
            <w:tcW w:w="4780" w:type="dxa"/>
            <w:gridSpan w:val="5"/>
            <w:tcMar>
              <w:top w:w="28" w:type="dxa"/>
              <w:bottom w:w="28" w:type="dxa"/>
            </w:tcMar>
          </w:tcPr>
          <w:p w14:paraId="3ADAC712" w14:textId="42D1B5B5" w:rsidR="000F42FA" w:rsidRPr="00EE5187" w:rsidRDefault="000F42FA" w:rsidP="00F46887">
            <w:pPr>
              <w:pStyle w:val="ListParagraph"/>
              <w:numPr>
                <w:ilvl w:val="0"/>
                <w:numId w:val="61"/>
              </w:numPr>
              <w:spacing w:after="60"/>
              <w:ind w:left="312" w:hanging="283"/>
              <w:jc w:val="both"/>
              <w:rPr>
                <w:noProof/>
                <w:lang w:val="lt-LT"/>
              </w:rPr>
            </w:pPr>
            <w:r w:rsidRPr="00EE5187">
              <w:rPr>
                <w:noProof/>
                <w:color w:val="000000"/>
                <w:lang w:val="lt-LT"/>
              </w:rPr>
              <w:t>laimėjęs pirkimą tiekėjas vengia, vėluoja arba atsisako pateikti sutarties įvykdymo užtikrinimą patvirtinantį dokumentą per sutartyje nustatytą terminą.</w:t>
            </w:r>
          </w:p>
        </w:tc>
        <w:tc>
          <w:tcPr>
            <w:tcW w:w="283" w:type="dxa"/>
          </w:tcPr>
          <w:p w14:paraId="7613C47E" w14:textId="77777777" w:rsidR="000F42FA" w:rsidRPr="00EE5187" w:rsidRDefault="000F42FA" w:rsidP="005E5F93">
            <w:pPr>
              <w:spacing w:after="60"/>
              <w:ind w:left="1080"/>
              <w:jc w:val="both"/>
              <w:rPr>
                <w:noProof/>
                <w:lang w:val="lt-LT"/>
              </w:rPr>
            </w:pPr>
          </w:p>
        </w:tc>
        <w:tc>
          <w:tcPr>
            <w:tcW w:w="1742" w:type="dxa"/>
            <w:vMerge/>
          </w:tcPr>
          <w:p w14:paraId="6F66167F" w14:textId="77777777" w:rsidR="000F42FA" w:rsidRPr="00EE5187" w:rsidRDefault="000F42FA" w:rsidP="005E5F93">
            <w:pPr>
              <w:spacing w:line="240" w:lineRule="auto"/>
              <w:ind w:right="316"/>
              <w:rPr>
                <w:b/>
                <w:bCs/>
                <w:noProof/>
                <w:lang w:val="lt-LT"/>
              </w:rPr>
            </w:pPr>
          </w:p>
        </w:tc>
        <w:tc>
          <w:tcPr>
            <w:tcW w:w="708" w:type="dxa"/>
            <w:vMerge/>
          </w:tcPr>
          <w:p w14:paraId="3A7A08BD" w14:textId="77777777" w:rsidR="000F42FA" w:rsidRPr="00EE5187" w:rsidRDefault="000F42FA" w:rsidP="005E5F93">
            <w:pPr>
              <w:widowControl w:val="0"/>
              <w:spacing w:after="60" w:line="240" w:lineRule="auto"/>
              <w:ind w:left="31"/>
              <w:jc w:val="both"/>
              <w:rPr>
                <w:noProof/>
                <w:color w:val="000000"/>
                <w:lang w:val="lt-LT"/>
              </w:rPr>
            </w:pPr>
          </w:p>
        </w:tc>
        <w:tc>
          <w:tcPr>
            <w:tcW w:w="5181" w:type="dxa"/>
            <w:gridSpan w:val="5"/>
          </w:tcPr>
          <w:p w14:paraId="76AE0536" w14:textId="7505E347" w:rsidR="000F42FA" w:rsidRPr="00EE5187" w:rsidRDefault="000F42FA" w:rsidP="00F46887">
            <w:pPr>
              <w:pStyle w:val="ListParagraph"/>
              <w:widowControl w:val="0"/>
              <w:numPr>
                <w:ilvl w:val="0"/>
                <w:numId w:val="62"/>
              </w:numPr>
              <w:spacing w:after="60" w:line="240" w:lineRule="auto"/>
              <w:ind w:left="315" w:hanging="283"/>
              <w:jc w:val="both"/>
              <w:rPr>
                <w:noProof/>
                <w:color w:val="000000"/>
                <w:lang w:val="lt-LT"/>
              </w:rPr>
            </w:pPr>
            <w:r w:rsidRPr="00EE5187">
              <w:rPr>
                <w:noProof/>
                <w:color w:val="000000"/>
                <w:lang w:val="lt-LT"/>
              </w:rPr>
              <w:t>the successful supplier evades, delays or refuses to provide the documentary evidence of the performance of the contract within the time limit laid down in the contract.</w:t>
            </w:r>
          </w:p>
        </w:tc>
      </w:tr>
      <w:tr w:rsidR="000F42FA" w:rsidRPr="00EE5187" w14:paraId="5C7C6D6C" w14:textId="77777777" w:rsidTr="003E151D">
        <w:tc>
          <w:tcPr>
            <w:tcW w:w="1699" w:type="dxa"/>
            <w:vMerge/>
            <w:tcMar>
              <w:top w:w="28" w:type="dxa"/>
              <w:bottom w:w="28" w:type="dxa"/>
            </w:tcMar>
          </w:tcPr>
          <w:p w14:paraId="7508C3D3" w14:textId="77777777" w:rsidR="000F42FA" w:rsidRPr="00EE5187" w:rsidRDefault="000F42FA" w:rsidP="005E5F93">
            <w:pPr>
              <w:pStyle w:val="ListParagraph"/>
              <w:ind w:left="316" w:right="169"/>
              <w:rPr>
                <w:b/>
                <w:bCs/>
                <w:noProof/>
                <w:lang w:val="lt-LT"/>
              </w:rPr>
            </w:pPr>
          </w:p>
        </w:tc>
        <w:tc>
          <w:tcPr>
            <w:tcW w:w="710" w:type="dxa"/>
            <w:vMerge/>
          </w:tcPr>
          <w:p w14:paraId="6C4D787A" w14:textId="77777777" w:rsidR="000F42FA" w:rsidRPr="00EE5187" w:rsidRDefault="000F42FA" w:rsidP="005E5F93">
            <w:pPr>
              <w:spacing w:after="60"/>
              <w:ind w:left="34"/>
              <w:jc w:val="both"/>
              <w:rPr>
                <w:noProof/>
                <w:lang w:val="lt-LT"/>
              </w:rPr>
            </w:pPr>
          </w:p>
        </w:tc>
        <w:tc>
          <w:tcPr>
            <w:tcW w:w="4780" w:type="dxa"/>
            <w:gridSpan w:val="5"/>
            <w:tcMar>
              <w:top w:w="28" w:type="dxa"/>
              <w:bottom w:w="28" w:type="dxa"/>
            </w:tcMar>
          </w:tcPr>
          <w:p w14:paraId="579448EF" w14:textId="77777777" w:rsidR="000F42FA" w:rsidRPr="00EE5187" w:rsidRDefault="000F42FA" w:rsidP="005E5F93">
            <w:pPr>
              <w:spacing w:after="60"/>
              <w:ind w:left="34"/>
              <w:jc w:val="both"/>
              <w:rPr>
                <w:noProof/>
                <w:lang w:val="lt-LT"/>
              </w:rPr>
            </w:pPr>
            <w:r w:rsidRPr="00EE5187">
              <w:rPr>
                <w:noProof/>
                <w:lang w:val="lt-LT"/>
              </w:rPr>
              <w:t>KC pareikalavus pasinaudoti pasiūlymo galiojimo užtikrinimu, jis privalo būti išmokėtas ne vėliau kaip per 30 (trisdešimt) kalendorinių dienų nuo pareikalavimo momento.</w:t>
            </w:r>
          </w:p>
          <w:p w14:paraId="7313BFDA" w14:textId="0234BE1E" w:rsidR="002B618F" w:rsidRPr="00EE5187" w:rsidRDefault="002B618F" w:rsidP="005E5F93">
            <w:pPr>
              <w:spacing w:after="60"/>
              <w:ind w:left="34"/>
              <w:jc w:val="both"/>
              <w:rPr>
                <w:noProof/>
                <w:lang w:val="lt-LT"/>
              </w:rPr>
            </w:pPr>
          </w:p>
        </w:tc>
        <w:tc>
          <w:tcPr>
            <w:tcW w:w="283" w:type="dxa"/>
          </w:tcPr>
          <w:p w14:paraId="57B3FED0" w14:textId="77777777" w:rsidR="000F42FA" w:rsidRPr="00EE5187" w:rsidRDefault="000F42FA" w:rsidP="005E5F93">
            <w:pPr>
              <w:spacing w:after="60"/>
              <w:ind w:left="1080"/>
              <w:jc w:val="both"/>
              <w:rPr>
                <w:noProof/>
                <w:lang w:val="lt-LT"/>
              </w:rPr>
            </w:pPr>
          </w:p>
        </w:tc>
        <w:tc>
          <w:tcPr>
            <w:tcW w:w="1742" w:type="dxa"/>
            <w:vMerge/>
          </w:tcPr>
          <w:p w14:paraId="2F434BB4" w14:textId="77777777" w:rsidR="000F42FA" w:rsidRPr="00EE5187" w:rsidRDefault="000F42FA" w:rsidP="005E5F93">
            <w:pPr>
              <w:spacing w:line="240" w:lineRule="auto"/>
              <w:ind w:right="316"/>
              <w:rPr>
                <w:b/>
                <w:bCs/>
                <w:noProof/>
                <w:lang w:val="lt-LT"/>
              </w:rPr>
            </w:pPr>
          </w:p>
        </w:tc>
        <w:tc>
          <w:tcPr>
            <w:tcW w:w="708" w:type="dxa"/>
            <w:vMerge/>
          </w:tcPr>
          <w:p w14:paraId="43BBFF93" w14:textId="77777777" w:rsidR="000F42FA" w:rsidRPr="00EE5187" w:rsidRDefault="000F42FA" w:rsidP="005E5F93">
            <w:pPr>
              <w:widowControl w:val="0"/>
              <w:spacing w:after="60" w:line="240" w:lineRule="auto"/>
              <w:ind w:left="31"/>
              <w:jc w:val="both"/>
              <w:rPr>
                <w:noProof/>
                <w:color w:val="000000"/>
                <w:lang w:val="lt-LT"/>
              </w:rPr>
            </w:pPr>
          </w:p>
        </w:tc>
        <w:tc>
          <w:tcPr>
            <w:tcW w:w="5181" w:type="dxa"/>
            <w:gridSpan w:val="5"/>
          </w:tcPr>
          <w:p w14:paraId="1E48734F" w14:textId="7DED112E" w:rsidR="000F42FA" w:rsidRPr="00EE5187" w:rsidRDefault="000F42FA" w:rsidP="005E5F93">
            <w:pPr>
              <w:widowControl w:val="0"/>
              <w:spacing w:after="60" w:line="240" w:lineRule="auto"/>
              <w:ind w:left="31"/>
              <w:jc w:val="both"/>
              <w:rPr>
                <w:noProof/>
                <w:color w:val="000000"/>
                <w:lang w:val="lt-LT"/>
              </w:rPr>
            </w:pPr>
            <w:r w:rsidRPr="00EE5187">
              <w:rPr>
                <w:noProof/>
                <w:lang w:val="lt-LT"/>
              </w:rPr>
              <w:t>If the KC requests the use of the tender security, it must be paid no later than within 30 (thirty) calendar days after the request.</w:t>
            </w:r>
          </w:p>
        </w:tc>
      </w:tr>
      <w:tr w:rsidR="000F42FA" w:rsidRPr="00EE5187" w14:paraId="3E520A36" w14:textId="77777777" w:rsidTr="003E151D">
        <w:tc>
          <w:tcPr>
            <w:tcW w:w="1699" w:type="dxa"/>
            <w:vMerge/>
            <w:tcMar>
              <w:top w:w="28" w:type="dxa"/>
              <w:bottom w:w="28" w:type="dxa"/>
            </w:tcMar>
          </w:tcPr>
          <w:p w14:paraId="0B8E7EB0" w14:textId="77777777" w:rsidR="000F42FA" w:rsidRPr="00EE5187" w:rsidRDefault="000F42FA" w:rsidP="000D5D7B">
            <w:pPr>
              <w:pStyle w:val="ListParagraph"/>
              <w:ind w:left="316" w:right="169"/>
              <w:rPr>
                <w:b/>
                <w:bCs/>
                <w:noProof/>
                <w:lang w:val="lt-LT"/>
              </w:rPr>
            </w:pPr>
          </w:p>
        </w:tc>
        <w:tc>
          <w:tcPr>
            <w:tcW w:w="710" w:type="dxa"/>
            <w:vMerge w:val="restart"/>
          </w:tcPr>
          <w:p w14:paraId="749EEC24" w14:textId="77777777" w:rsidR="000F42FA" w:rsidRPr="00EE5187" w:rsidRDefault="000F42FA" w:rsidP="001F4D93">
            <w:pPr>
              <w:pStyle w:val="ListParagraph"/>
              <w:numPr>
                <w:ilvl w:val="1"/>
                <w:numId w:val="1"/>
              </w:numPr>
              <w:spacing w:before="120" w:after="60"/>
              <w:ind w:left="794" w:hanging="760"/>
              <w:contextualSpacing w:val="0"/>
              <w:jc w:val="both"/>
              <w:rPr>
                <w:noProof/>
                <w:lang w:val="lt-LT"/>
              </w:rPr>
            </w:pPr>
          </w:p>
        </w:tc>
        <w:tc>
          <w:tcPr>
            <w:tcW w:w="4780" w:type="dxa"/>
            <w:gridSpan w:val="5"/>
            <w:tcMar>
              <w:top w:w="28" w:type="dxa"/>
              <w:bottom w:w="28" w:type="dxa"/>
            </w:tcMar>
          </w:tcPr>
          <w:p w14:paraId="0FD628DA" w14:textId="176E24F7" w:rsidR="000F42FA" w:rsidRPr="00EE5187" w:rsidRDefault="000F42FA" w:rsidP="00930655">
            <w:pPr>
              <w:spacing w:after="120"/>
              <w:ind w:left="34"/>
              <w:jc w:val="both"/>
              <w:rPr>
                <w:noProof/>
                <w:lang w:val="lt-LT"/>
              </w:rPr>
            </w:pPr>
            <w:r w:rsidRPr="00EE5187">
              <w:rPr>
                <w:b/>
                <w:bCs/>
                <w:noProof/>
                <w:lang w:val="lt-LT"/>
              </w:rPr>
              <w:t>KC praranda teisę pasinaudoti pasiūlymo galiojimo užtikrinimu, kai:</w:t>
            </w:r>
          </w:p>
        </w:tc>
        <w:tc>
          <w:tcPr>
            <w:tcW w:w="283" w:type="dxa"/>
          </w:tcPr>
          <w:p w14:paraId="25E9EBC5" w14:textId="77777777" w:rsidR="000F42FA" w:rsidRPr="00EE5187" w:rsidRDefault="000F42FA" w:rsidP="00930655">
            <w:pPr>
              <w:spacing w:after="120"/>
              <w:ind w:left="1080"/>
              <w:jc w:val="both"/>
              <w:rPr>
                <w:noProof/>
                <w:lang w:val="lt-LT"/>
              </w:rPr>
            </w:pPr>
          </w:p>
        </w:tc>
        <w:tc>
          <w:tcPr>
            <w:tcW w:w="1742" w:type="dxa"/>
            <w:vMerge/>
          </w:tcPr>
          <w:p w14:paraId="1A069D5D" w14:textId="77777777" w:rsidR="000F42FA" w:rsidRPr="00EE5187" w:rsidRDefault="000F42FA" w:rsidP="00930655">
            <w:pPr>
              <w:spacing w:after="120" w:line="240" w:lineRule="auto"/>
              <w:ind w:right="316"/>
              <w:rPr>
                <w:b/>
                <w:bCs/>
                <w:noProof/>
                <w:lang w:val="lt-LT"/>
              </w:rPr>
            </w:pPr>
          </w:p>
        </w:tc>
        <w:tc>
          <w:tcPr>
            <w:tcW w:w="708" w:type="dxa"/>
            <w:vMerge w:val="restart"/>
          </w:tcPr>
          <w:p w14:paraId="0ACFC67D" w14:textId="77777777" w:rsidR="000F42FA" w:rsidRPr="00EE5187" w:rsidRDefault="000F42FA" w:rsidP="00930655">
            <w:pPr>
              <w:pStyle w:val="ListParagraph"/>
              <w:widowControl w:val="0"/>
              <w:numPr>
                <w:ilvl w:val="1"/>
                <w:numId w:val="4"/>
              </w:numPr>
              <w:spacing w:after="120" w:line="240" w:lineRule="auto"/>
              <w:ind w:hanging="761"/>
              <w:contextualSpacing w:val="0"/>
              <w:jc w:val="both"/>
              <w:rPr>
                <w:noProof/>
                <w:color w:val="000000"/>
                <w:lang w:val="lt-LT"/>
              </w:rPr>
            </w:pPr>
          </w:p>
        </w:tc>
        <w:tc>
          <w:tcPr>
            <w:tcW w:w="5181" w:type="dxa"/>
            <w:gridSpan w:val="5"/>
          </w:tcPr>
          <w:p w14:paraId="5FFE6ABF" w14:textId="6B88D627" w:rsidR="000F42FA" w:rsidRPr="00EE5187" w:rsidRDefault="000F42FA" w:rsidP="00930655">
            <w:pPr>
              <w:widowControl w:val="0"/>
              <w:spacing w:after="120" w:line="240" w:lineRule="auto"/>
              <w:ind w:left="31"/>
              <w:jc w:val="both"/>
              <w:rPr>
                <w:noProof/>
                <w:color w:val="000000"/>
                <w:lang w:val="lt-LT"/>
              </w:rPr>
            </w:pPr>
            <w:r w:rsidRPr="00EE5187">
              <w:rPr>
                <w:b/>
                <w:bCs/>
                <w:noProof/>
                <w:lang w:val="lt-LT"/>
              </w:rPr>
              <w:t>The KC loses the right to invoke the tender validity security when:</w:t>
            </w:r>
          </w:p>
        </w:tc>
      </w:tr>
      <w:tr w:rsidR="000F42FA" w:rsidRPr="00EE5187" w14:paraId="79B67E5F" w14:textId="77777777" w:rsidTr="003E151D">
        <w:tc>
          <w:tcPr>
            <w:tcW w:w="1699" w:type="dxa"/>
            <w:vMerge/>
            <w:tcMar>
              <w:top w:w="28" w:type="dxa"/>
              <w:bottom w:w="28" w:type="dxa"/>
            </w:tcMar>
          </w:tcPr>
          <w:p w14:paraId="6C5E97E0" w14:textId="77777777" w:rsidR="000F42FA" w:rsidRPr="00EE5187" w:rsidRDefault="000F42FA" w:rsidP="000F42FA">
            <w:pPr>
              <w:pStyle w:val="ListParagraph"/>
              <w:ind w:left="316" w:right="169"/>
              <w:rPr>
                <w:b/>
                <w:bCs/>
                <w:noProof/>
                <w:lang w:val="lt-LT"/>
              </w:rPr>
            </w:pPr>
          </w:p>
        </w:tc>
        <w:tc>
          <w:tcPr>
            <w:tcW w:w="710" w:type="dxa"/>
            <w:vMerge/>
          </w:tcPr>
          <w:p w14:paraId="03F5598D" w14:textId="77777777" w:rsidR="000F42FA" w:rsidRPr="00EE5187" w:rsidRDefault="000F42FA" w:rsidP="000F42FA">
            <w:pPr>
              <w:spacing w:after="60"/>
              <w:ind w:left="34"/>
              <w:jc w:val="both"/>
              <w:rPr>
                <w:noProof/>
                <w:lang w:val="lt-LT"/>
              </w:rPr>
            </w:pPr>
          </w:p>
        </w:tc>
        <w:tc>
          <w:tcPr>
            <w:tcW w:w="4780" w:type="dxa"/>
            <w:gridSpan w:val="5"/>
            <w:tcMar>
              <w:top w:w="28" w:type="dxa"/>
              <w:bottom w:w="28" w:type="dxa"/>
            </w:tcMar>
          </w:tcPr>
          <w:p w14:paraId="76791C5C" w14:textId="6535EF78" w:rsidR="000F42FA" w:rsidRPr="00EE5187" w:rsidRDefault="000F42FA" w:rsidP="008217DD">
            <w:pPr>
              <w:pStyle w:val="ListParagraph"/>
              <w:numPr>
                <w:ilvl w:val="0"/>
                <w:numId w:val="63"/>
              </w:numPr>
              <w:spacing w:after="60"/>
              <w:ind w:left="322" w:hanging="283"/>
              <w:jc w:val="both"/>
              <w:rPr>
                <w:noProof/>
                <w:lang w:val="lt-LT"/>
              </w:rPr>
            </w:pPr>
            <w:r w:rsidRPr="00EE5187">
              <w:rPr>
                <w:noProof/>
                <w:lang w:val="lt-LT"/>
              </w:rPr>
              <w:t>Pasiūlymas (įskaitant, Pirminį ir/ar Pakeistą ir/ar Galutinį pasiūlymus) atmetamas;</w:t>
            </w:r>
          </w:p>
        </w:tc>
        <w:tc>
          <w:tcPr>
            <w:tcW w:w="283" w:type="dxa"/>
          </w:tcPr>
          <w:p w14:paraId="1F41E0B9" w14:textId="77777777" w:rsidR="000F42FA" w:rsidRPr="00EE5187" w:rsidRDefault="000F42FA" w:rsidP="000F42FA">
            <w:pPr>
              <w:spacing w:after="60"/>
              <w:ind w:left="1080"/>
              <w:jc w:val="both"/>
              <w:rPr>
                <w:noProof/>
                <w:lang w:val="lt-LT"/>
              </w:rPr>
            </w:pPr>
          </w:p>
        </w:tc>
        <w:tc>
          <w:tcPr>
            <w:tcW w:w="1742" w:type="dxa"/>
            <w:vMerge/>
          </w:tcPr>
          <w:p w14:paraId="3D56D0E1" w14:textId="77777777" w:rsidR="000F42FA" w:rsidRPr="00EE5187" w:rsidRDefault="000F42FA" w:rsidP="000F42FA">
            <w:pPr>
              <w:spacing w:line="240" w:lineRule="auto"/>
              <w:ind w:right="316"/>
              <w:rPr>
                <w:b/>
                <w:bCs/>
                <w:noProof/>
                <w:lang w:val="lt-LT"/>
              </w:rPr>
            </w:pPr>
          </w:p>
        </w:tc>
        <w:tc>
          <w:tcPr>
            <w:tcW w:w="708" w:type="dxa"/>
            <w:vMerge/>
          </w:tcPr>
          <w:p w14:paraId="46982001" w14:textId="77777777" w:rsidR="000F42FA" w:rsidRPr="00EE5187" w:rsidRDefault="000F42FA" w:rsidP="000F42FA">
            <w:pPr>
              <w:widowControl w:val="0"/>
              <w:spacing w:after="60" w:line="240" w:lineRule="auto"/>
              <w:ind w:left="31"/>
              <w:jc w:val="both"/>
              <w:rPr>
                <w:noProof/>
                <w:color w:val="000000"/>
                <w:lang w:val="lt-LT"/>
              </w:rPr>
            </w:pPr>
          </w:p>
        </w:tc>
        <w:tc>
          <w:tcPr>
            <w:tcW w:w="5181" w:type="dxa"/>
            <w:gridSpan w:val="5"/>
          </w:tcPr>
          <w:p w14:paraId="55109F27" w14:textId="52EFCE8E" w:rsidR="000F42FA" w:rsidRPr="00EE5187" w:rsidRDefault="000F42FA" w:rsidP="008217DD">
            <w:pPr>
              <w:pStyle w:val="ListParagraph"/>
              <w:widowControl w:val="0"/>
              <w:numPr>
                <w:ilvl w:val="0"/>
                <w:numId w:val="64"/>
              </w:numPr>
              <w:spacing w:after="60" w:line="240" w:lineRule="auto"/>
              <w:ind w:left="314" w:hanging="284"/>
              <w:jc w:val="both"/>
              <w:rPr>
                <w:noProof/>
                <w:color w:val="000000"/>
                <w:lang w:val="lt-LT"/>
              </w:rPr>
            </w:pPr>
            <w:r w:rsidRPr="00EE5187">
              <w:rPr>
                <w:noProof/>
                <w:lang w:val="lt-LT"/>
              </w:rPr>
              <w:t>the Tender (including the Initial and/or Amended and/or Final Tender) is rejected;</w:t>
            </w:r>
          </w:p>
        </w:tc>
      </w:tr>
      <w:tr w:rsidR="000F42FA" w:rsidRPr="00EE5187" w14:paraId="38A9DF70" w14:textId="77777777" w:rsidTr="003E151D">
        <w:tc>
          <w:tcPr>
            <w:tcW w:w="1699" w:type="dxa"/>
            <w:vMerge/>
            <w:tcMar>
              <w:top w:w="28" w:type="dxa"/>
              <w:bottom w:w="28" w:type="dxa"/>
            </w:tcMar>
          </w:tcPr>
          <w:p w14:paraId="691AEF3B" w14:textId="77777777" w:rsidR="000F42FA" w:rsidRPr="00EE5187" w:rsidRDefault="000F42FA" w:rsidP="000F42FA">
            <w:pPr>
              <w:pStyle w:val="ListParagraph"/>
              <w:ind w:left="316" w:right="169"/>
              <w:rPr>
                <w:b/>
                <w:bCs/>
                <w:noProof/>
                <w:lang w:val="lt-LT"/>
              </w:rPr>
            </w:pPr>
          </w:p>
        </w:tc>
        <w:tc>
          <w:tcPr>
            <w:tcW w:w="710" w:type="dxa"/>
            <w:vMerge/>
          </w:tcPr>
          <w:p w14:paraId="495899DA" w14:textId="77777777" w:rsidR="000F42FA" w:rsidRPr="00EE5187" w:rsidRDefault="000F42FA" w:rsidP="000F42FA">
            <w:pPr>
              <w:spacing w:after="60"/>
              <w:ind w:left="34"/>
              <w:jc w:val="both"/>
              <w:rPr>
                <w:noProof/>
                <w:lang w:val="lt-LT"/>
              </w:rPr>
            </w:pPr>
          </w:p>
        </w:tc>
        <w:tc>
          <w:tcPr>
            <w:tcW w:w="4780" w:type="dxa"/>
            <w:gridSpan w:val="5"/>
            <w:tcMar>
              <w:top w:w="28" w:type="dxa"/>
              <w:bottom w:w="28" w:type="dxa"/>
            </w:tcMar>
          </w:tcPr>
          <w:p w14:paraId="67131DDB" w14:textId="6130A848" w:rsidR="000F42FA" w:rsidRPr="00EE5187" w:rsidRDefault="000F42FA" w:rsidP="008217DD">
            <w:pPr>
              <w:pStyle w:val="ListParagraph"/>
              <w:numPr>
                <w:ilvl w:val="0"/>
                <w:numId w:val="63"/>
              </w:numPr>
              <w:spacing w:after="60"/>
              <w:ind w:left="322" w:hanging="283"/>
              <w:jc w:val="both"/>
              <w:rPr>
                <w:noProof/>
                <w:lang w:val="lt-LT"/>
              </w:rPr>
            </w:pPr>
            <w:r w:rsidRPr="00EE5187">
              <w:rPr>
                <w:noProof/>
                <w:color w:val="000000"/>
                <w:lang w:val="lt-LT"/>
              </w:rPr>
              <w:t>Tiekėjas atšaukia savo Pirminį ar Pakeistą pasiūlymus iki Galutinių pasiūlymų pateikimo termino pabaigos;</w:t>
            </w:r>
          </w:p>
        </w:tc>
        <w:tc>
          <w:tcPr>
            <w:tcW w:w="283" w:type="dxa"/>
          </w:tcPr>
          <w:p w14:paraId="636D3658" w14:textId="77777777" w:rsidR="000F42FA" w:rsidRPr="00EE5187" w:rsidRDefault="000F42FA" w:rsidP="000F42FA">
            <w:pPr>
              <w:spacing w:after="60"/>
              <w:ind w:left="1080"/>
              <w:jc w:val="both"/>
              <w:rPr>
                <w:noProof/>
                <w:lang w:val="lt-LT"/>
              </w:rPr>
            </w:pPr>
          </w:p>
        </w:tc>
        <w:tc>
          <w:tcPr>
            <w:tcW w:w="1742" w:type="dxa"/>
            <w:vMerge/>
          </w:tcPr>
          <w:p w14:paraId="6FCABB5D" w14:textId="77777777" w:rsidR="000F42FA" w:rsidRPr="00EE5187" w:rsidRDefault="000F42FA" w:rsidP="000F42FA">
            <w:pPr>
              <w:spacing w:line="240" w:lineRule="auto"/>
              <w:ind w:right="316"/>
              <w:rPr>
                <w:b/>
                <w:bCs/>
                <w:noProof/>
                <w:lang w:val="lt-LT"/>
              </w:rPr>
            </w:pPr>
          </w:p>
        </w:tc>
        <w:tc>
          <w:tcPr>
            <w:tcW w:w="708" w:type="dxa"/>
            <w:vMerge/>
          </w:tcPr>
          <w:p w14:paraId="4F82C01E" w14:textId="77777777" w:rsidR="000F42FA" w:rsidRPr="00EE5187" w:rsidRDefault="000F42FA" w:rsidP="000F42FA">
            <w:pPr>
              <w:widowControl w:val="0"/>
              <w:spacing w:after="60" w:line="240" w:lineRule="auto"/>
              <w:ind w:left="31"/>
              <w:jc w:val="both"/>
              <w:rPr>
                <w:noProof/>
                <w:color w:val="000000"/>
                <w:lang w:val="lt-LT"/>
              </w:rPr>
            </w:pPr>
          </w:p>
        </w:tc>
        <w:tc>
          <w:tcPr>
            <w:tcW w:w="5181" w:type="dxa"/>
            <w:gridSpan w:val="5"/>
          </w:tcPr>
          <w:p w14:paraId="661116F0" w14:textId="54D3ECA2" w:rsidR="000F42FA" w:rsidRPr="00EE5187" w:rsidRDefault="000F42FA" w:rsidP="008217DD">
            <w:pPr>
              <w:pStyle w:val="ListParagraph"/>
              <w:widowControl w:val="0"/>
              <w:numPr>
                <w:ilvl w:val="0"/>
                <w:numId w:val="64"/>
              </w:numPr>
              <w:spacing w:after="60" w:line="240" w:lineRule="auto"/>
              <w:ind w:left="314" w:hanging="284"/>
              <w:jc w:val="both"/>
              <w:rPr>
                <w:noProof/>
                <w:color w:val="000000"/>
                <w:lang w:val="lt-LT"/>
              </w:rPr>
            </w:pPr>
            <w:r w:rsidRPr="00EE5187">
              <w:rPr>
                <w:noProof/>
                <w:color w:val="000000"/>
                <w:lang w:val="lt-LT"/>
              </w:rPr>
              <w:t xml:space="preserve">the Supplier withdraws its Initial or </w:t>
            </w:r>
            <w:r w:rsidRPr="00EE5187">
              <w:rPr>
                <w:noProof/>
                <w:lang w:val="lt-LT"/>
              </w:rPr>
              <w:t>Amended</w:t>
            </w:r>
            <w:r w:rsidRPr="00EE5187">
              <w:rPr>
                <w:noProof/>
                <w:color w:val="000000"/>
                <w:lang w:val="lt-LT"/>
              </w:rPr>
              <w:t xml:space="preserve"> Tender before the deadline for submission of Final Tenders;</w:t>
            </w:r>
          </w:p>
        </w:tc>
      </w:tr>
      <w:tr w:rsidR="000F42FA" w:rsidRPr="00EE5187" w14:paraId="6FB4BF4F" w14:textId="77777777" w:rsidTr="003E151D">
        <w:tc>
          <w:tcPr>
            <w:tcW w:w="1699" w:type="dxa"/>
            <w:vMerge/>
            <w:tcMar>
              <w:top w:w="28" w:type="dxa"/>
              <w:bottom w:w="28" w:type="dxa"/>
            </w:tcMar>
          </w:tcPr>
          <w:p w14:paraId="67ED94E4" w14:textId="77777777" w:rsidR="000F42FA" w:rsidRPr="00EE5187" w:rsidRDefault="000F42FA" w:rsidP="000F42FA">
            <w:pPr>
              <w:pStyle w:val="ListParagraph"/>
              <w:ind w:left="316" w:right="169"/>
              <w:rPr>
                <w:b/>
                <w:bCs/>
                <w:noProof/>
                <w:lang w:val="lt-LT"/>
              </w:rPr>
            </w:pPr>
          </w:p>
        </w:tc>
        <w:tc>
          <w:tcPr>
            <w:tcW w:w="710" w:type="dxa"/>
            <w:vMerge/>
          </w:tcPr>
          <w:p w14:paraId="2075DA6D" w14:textId="77777777" w:rsidR="000F42FA" w:rsidRPr="00EE5187" w:rsidRDefault="000F42FA" w:rsidP="000F42FA">
            <w:pPr>
              <w:spacing w:after="60"/>
              <w:ind w:left="34"/>
              <w:jc w:val="both"/>
              <w:rPr>
                <w:noProof/>
                <w:lang w:val="lt-LT"/>
              </w:rPr>
            </w:pPr>
          </w:p>
        </w:tc>
        <w:tc>
          <w:tcPr>
            <w:tcW w:w="4780" w:type="dxa"/>
            <w:gridSpan w:val="5"/>
            <w:tcMar>
              <w:top w:w="28" w:type="dxa"/>
              <w:bottom w:w="28" w:type="dxa"/>
            </w:tcMar>
          </w:tcPr>
          <w:p w14:paraId="64495B24" w14:textId="22B4BC42" w:rsidR="000F42FA" w:rsidRPr="00EE5187" w:rsidRDefault="000F42FA" w:rsidP="008217DD">
            <w:pPr>
              <w:pStyle w:val="ListParagraph"/>
              <w:numPr>
                <w:ilvl w:val="0"/>
                <w:numId w:val="63"/>
              </w:numPr>
              <w:spacing w:after="60"/>
              <w:ind w:left="322" w:hanging="283"/>
              <w:jc w:val="both"/>
              <w:rPr>
                <w:noProof/>
                <w:lang w:val="lt-LT"/>
              </w:rPr>
            </w:pPr>
            <w:r w:rsidRPr="00EE5187">
              <w:rPr>
                <w:noProof/>
                <w:color w:val="000000"/>
                <w:lang w:val="lt-LT"/>
              </w:rPr>
              <w:t>pirkime vykdomų derybų pagrindu keičiamos pirkimo sąlygos, dėl kurių Tiekėjai kviečiami pateikti Pakeistus pasiūlymus, ir tiekėjas nepateikia Pakeisto pasiūlymo;</w:t>
            </w:r>
          </w:p>
        </w:tc>
        <w:tc>
          <w:tcPr>
            <w:tcW w:w="283" w:type="dxa"/>
          </w:tcPr>
          <w:p w14:paraId="6D3A6238" w14:textId="77777777" w:rsidR="000F42FA" w:rsidRPr="00EE5187" w:rsidRDefault="000F42FA" w:rsidP="000F42FA">
            <w:pPr>
              <w:spacing w:after="60"/>
              <w:ind w:left="1080"/>
              <w:jc w:val="both"/>
              <w:rPr>
                <w:noProof/>
                <w:lang w:val="lt-LT"/>
              </w:rPr>
            </w:pPr>
          </w:p>
        </w:tc>
        <w:tc>
          <w:tcPr>
            <w:tcW w:w="1742" w:type="dxa"/>
            <w:vMerge/>
          </w:tcPr>
          <w:p w14:paraId="73D6FEFE" w14:textId="77777777" w:rsidR="000F42FA" w:rsidRPr="00EE5187" w:rsidRDefault="000F42FA" w:rsidP="000F42FA">
            <w:pPr>
              <w:spacing w:line="240" w:lineRule="auto"/>
              <w:ind w:right="316"/>
              <w:rPr>
                <w:b/>
                <w:bCs/>
                <w:noProof/>
                <w:lang w:val="lt-LT"/>
              </w:rPr>
            </w:pPr>
          </w:p>
        </w:tc>
        <w:tc>
          <w:tcPr>
            <w:tcW w:w="708" w:type="dxa"/>
            <w:vMerge/>
          </w:tcPr>
          <w:p w14:paraId="1A0151D5" w14:textId="77777777" w:rsidR="000F42FA" w:rsidRPr="00EE5187" w:rsidRDefault="000F42FA" w:rsidP="000F42FA">
            <w:pPr>
              <w:widowControl w:val="0"/>
              <w:spacing w:after="60" w:line="240" w:lineRule="auto"/>
              <w:ind w:left="31"/>
              <w:jc w:val="both"/>
              <w:rPr>
                <w:noProof/>
                <w:color w:val="000000"/>
                <w:lang w:val="lt-LT"/>
              </w:rPr>
            </w:pPr>
          </w:p>
        </w:tc>
        <w:tc>
          <w:tcPr>
            <w:tcW w:w="5181" w:type="dxa"/>
            <w:gridSpan w:val="5"/>
          </w:tcPr>
          <w:p w14:paraId="3FAD2016" w14:textId="6129F4E4" w:rsidR="000F42FA" w:rsidRPr="00EE5187" w:rsidRDefault="000F42FA" w:rsidP="008217DD">
            <w:pPr>
              <w:pStyle w:val="ListParagraph"/>
              <w:widowControl w:val="0"/>
              <w:numPr>
                <w:ilvl w:val="0"/>
                <w:numId w:val="64"/>
              </w:numPr>
              <w:spacing w:after="60" w:line="240" w:lineRule="auto"/>
              <w:ind w:left="314" w:hanging="284"/>
              <w:jc w:val="both"/>
              <w:rPr>
                <w:noProof/>
                <w:color w:val="000000"/>
                <w:lang w:val="lt-LT"/>
              </w:rPr>
            </w:pPr>
            <w:r w:rsidRPr="00EE5187">
              <w:rPr>
                <w:noProof/>
                <w:color w:val="000000"/>
                <w:lang w:val="lt-LT"/>
              </w:rPr>
              <w:t xml:space="preserve">the procurement conditions are changed on the basis of negotiations conducted in the procurement, due to which Suppliers are invited to submit </w:t>
            </w:r>
            <w:r w:rsidRPr="00EE5187">
              <w:rPr>
                <w:noProof/>
                <w:lang w:val="lt-LT"/>
              </w:rPr>
              <w:t>Amended</w:t>
            </w:r>
            <w:r w:rsidRPr="00EE5187">
              <w:rPr>
                <w:noProof/>
                <w:color w:val="000000"/>
                <w:lang w:val="lt-LT"/>
              </w:rPr>
              <w:t xml:space="preserve"> Tenders and the Supplier does not submit a </w:t>
            </w:r>
            <w:r w:rsidRPr="00EE5187">
              <w:rPr>
                <w:noProof/>
                <w:lang w:val="lt-LT"/>
              </w:rPr>
              <w:t>Amended</w:t>
            </w:r>
            <w:r w:rsidRPr="00EE5187">
              <w:rPr>
                <w:noProof/>
                <w:color w:val="000000"/>
                <w:lang w:val="lt-LT"/>
              </w:rPr>
              <w:t xml:space="preserve"> Tender;</w:t>
            </w:r>
          </w:p>
        </w:tc>
      </w:tr>
      <w:tr w:rsidR="000F42FA" w:rsidRPr="00EE5187" w14:paraId="7B396EFE" w14:textId="77777777" w:rsidTr="003E151D">
        <w:tc>
          <w:tcPr>
            <w:tcW w:w="1699" w:type="dxa"/>
            <w:vMerge/>
            <w:tcMar>
              <w:top w:w="28" w:type="dxa"/>
              <w:bottom w:w="28" w:type="dxa"/>
            </w:tcMar>
          </w:tcPr>
          <w:p w14:paraId="041C394E" w14:textId="77777777" w:rsidR="000F42FA" w:rsidRPr="00EE5187" w:rsidRDefault="000F42FA" w:rsidP="000F42FA">
            <w:pPr>
              <w:pStyle w:val="ListParagraph"/>
              <w:ind w:left="316" w:right="169"/>
              <w:rPr>
                <w:b/>
                <w:bCs/>
                <w:noProof/>
                <w:lang w:val="lt-LT"/>
              </w:rPr>
            </w:pPr>
          </w:p>
        </w:tc>
        <w:tc>
          <w:tcPr>
            <w:tcW w:w="710" w:type="dxa"/>
            <w:vMerge/>
          </w:tcPr>
          <w:p w14:paraId="49CF25B3" w14:textId="77777777" w:rsidR="000F42FA" w:rsidRPr="00EE5187" w:rsidRDefault="000F42FA" w:rsidP="000F42FA">
            <w:pPr>
              <w:spacing w:after="60"/>
              <w:ind w:left="34"/>
              <w:jc w:val="both"/>
              <w:rPr>
                <w:noProof/>
                <w:lang w:val="lt-LT"/>
              </w:rPr>
            </w:pPr>
          </w:p>
        </w:tc>
        <w:tc>
          <w:tcPr>
            <w:tcW w:w="4780" w:type="dxa"/>
            <w:gridSpan w:val="5"/>
            <w:tcMar>
              <w:top w:w="28" w:type="dxa"/>
              <w:bottom w:w="28" w:type="dxa"/>
            </w:tcMar>
          </w:tcPr>
          <w:p w14:paraId="2AE61EFE" w14:textId="0AA6EB40" w:rsidR="000F42FA" w:rsidRPr="00EE5187" w:rsidRDefault="000F42FA" w:rsidP="008217DD">
            <w:pPr>
              <w:pStyle w:val="ListParagraph"/>
              <w:numPr>
                <w:ilvl w:val="0"/>
                <w:numId w:val="63"/>
              </w:numPr>
              <w:spacing w:after="60"/>
              <w:ind w:left="322" w:hanging="283"/>
              <w:jc w:val="both"/>
              <w:rPr>
                <w:noProof/>
                <w:lang w:val="lt-LT"/>
              </w:rPr>
            </w:pPr>
            <w:r w:rsidRPr="00EE5187">
              <w:rPr>
                <w:noProof/>
                <w:color w:val="000000"/>
                <w:lang w:val="lt-LT"/>
              </w:rPr>
              <w:t>pasibaigia Pasiūlymo galiojimo užtikrinimo galiojimo laikas.</w:t>
            </w:r>
          </w:p>
        </w:tc>
        <w:tc>
          <w:tcPr>
            <w:tcW w:w="283" w:type="dxa"/>
          </w:tcPr>
          <w:p w14:paraId="593FBD61" w14:textId="77777777" w:rsidR="000F42FA" w:rsidRPr="00EE5187" w:rsidRDefault="000F42FA" w:rsidP="000F42FA">
            <w:pPr>
              <w:spacing w:after="60"/>
              <w:ind w:left="1080"/>
              <w:jc w:val="both"/>
              <w:rPr>
                <w:noProof/>
                <w:lang w:val="lt-LT"/>
              </w:rPr>
            </w:pPr>
          </w:p>
        </w:tc>
        <w:tc>
          <w:tcPr>
            <w:tcW w:w="1742" w:type="dxa"/>
            <w:vMerge/>
          </w:tcPr>
          <w:p w14:paraId="7D511A89" w14:textId="77777777" w:rsidR="000F42FA" w:rsidRPr="00EE5187" w:rsidRDefault="000F42FA" w:rsidP="000F42FA">
            <w:pPr>
              <w:spacing w:line="240" w:lineRule="auto"/>
              <w:ind w:right="316"/>
              <w:rPr>
                <w:b/>
                <w:bCs/>
                <w:noProof/>
                <w:lang w:val="lt-LT"/>
              </w:rPr>
            </w:pPr>
          </w:p>
        </w:tc>
        <w:tc>
          <w:tcPr>
            <w:tcW w:w="708" w:type="dxa"/>
            <w:vMerge/>
          </w:tcPr>
          <w:p w14:paraId="2B73F3FB" w14:textId="77777777" w:rsidR="000F42FA" w:rsidRPr="00EE5187" w:rsidRDefault="000F42FA" w:rsidP="000F42FA">
            <w:pPr>
              <w:widowControl w:val="0"/>
              <w:spacing w:after="60" w:line="240" w:lineRule="auto"/>
              <w:ind w:left="31"/>
              <w:jc w:val="both"/>
              <w:rPr>
                <w:noProof/>
                <w:color w:val="000000"/>
                <w:lang w:val="lt-LT"/>
              </w:rPr>
            </w:pPr>
          </w:p>
        </w:tc>
        <w:tc>
          <w:tcPr>
            <w:tcW w:w="5181" w:type="dxa"/>
            <w:gridSpan w:val="5"/>
          </w:tcPr>
          <w:p w14:paraId="1A63A18D" w14:textId="21A4BA34" w:rsidR="000F42FA" w:rsidRPr="00EE5187" w:rsidRDefault="000F42FA" w:rsidP="008217DD">
            <w:pPr>
              <w:pStyle w:val="ListParagraph"/>
              <w:widowControl w:val="0"/>
              <w:numPr>
                <w:ilvl w:val="0"/>
                <w:numId w:val="64"/>
              </w:numPr>
              <w:spacing w:after="60" w:line="240" w:lineRule="auto"/>
              <w:ind w:left="314" w:hanging="284"/>
              <w:jc w:val="both"/>
              <w:rPr>
                <w:noProof/>
                <w:color w:val="000000"/>
                <w:lang w:val="lt-LT"/>
              </w:rPr>
            </w:pPr>
            <w:r w:rsidRPr="00EE5187">
              <w:rPr>
                <w:noProof/>
                <w:color w:val="000000"/>
                <w:lang w:val="lt-LT"/>
              </w:rPr>
              <w:t>the Tender validity security expires;</w:t>
            </w:r>
          </w:p>
        </w:tc>
      </w:tr>
      <w:tr w:rsidR="000F42FA" w:rsidRPr="00EE5187" w14:paraId="092B41F9" w14:textId="77777777" w:rsidTr="003E151D">
        <w:tc>
          <w:tcPr>
            <w:tcW w:w="1699" w:type="dxa"/>
            <w:vMerge/>
            <w:tcMar>
              <w:top w:w="28" w:type="dxa"/>
              <w:bottom w:w="28" w:type="dxa"/>
            </w:tcMar>
          </w:tcPr>
          <w:p w14:paraId="2C7EAC44" w14:textId="77777777" w:rsidR="000F42FA" w:rsidRPr="00EE5187" w:rsidRDefault="000F42FA" w:rsidP="000F42FA">
            <w:pPr>
              <w:pStyle w:val="ListParagraph"/>
              <w:ind w:left="316" w:right="169"/>
              <w:rPr>
                <w:b/>
                <w:bCs/>
                <w:noProof/>
                <w:lang w:val="lt-LT"/>
              </w:rPr>
            </w:pPr>
          </w:p>
        </w:tc>
        <w:tc>
          <w:tcPr>
            <w:tcW w:w="710" w:type="dxa"/>
            <w:vMerge/>
          </w:tcPr>
          <w:p w14:paraId="12A372FD" w14:textId="77777777" w:rsidR="000F42FA" w:rsidRPr="00EE5187" w:rsidRDefault="000F42FA" w:rsidP="000F42FA">
            <w:pPr>
              <w:spacing w:after="60"/>
              <w:ind w:left="34"/>
              <w:jc w:val="both"/>
              <w:rPr>
                <w:noProof/>
                <w:lang w:val="lt-LT"/>
              </w:rPr>
            </w:pPr>
          </w:p>
        </w:tc>
        <w:tc>
          <w:tcPr>
            <w:tcW w:w="4780" w:type="dxa"/>
            <w:gridSpan w:val="5"/>
            <w:tcMar>
              <w:top w:w="28" w:type="dxa"/>
              <w:bottom w:w="28" w:type="dxa"/>
            </w:tcMar>
          </w:tcPr>
          <w:p w14:paraId="237F15ED" w14:textId="409B9D5D" w:rsidR="000F42FA" w:rsidRPr="00EE5187" w:rsidRDefault="000F42FA" w:rsidP="008217DD">
            <w:pPr>
              <w:pStyle w:val="ListParagraph"/>
              <w:numPr>
                <w:ilvl w:val="0"/>
                <w:numId w:val="63"/>
              </w:numPr>
              <w:spacing w:after="60"/>
              <w:ind w:left="322" w:hanging="283"/>
              <w:jc w:val="both"/>
              <w:rPr>
                <w:noProof/>
                <w:lang w:val="lt-LT"/>
              </w:rPr>
            </w:pPr>
            <w:r w:rsidRPr="00EE5187">
              <w:rPr>
                <w:noProof/>
                <w:color w:val="000000"/>
                <w:lang w:val="lt-LT"/>
              </w:rPr>
              <w:t>pirkimas baigiamas nutraukus pirkimo procedūras;</w:t>
            </w:r>
          </w:p>
        </w:tc>
        <w:tc>
          <w:tcPr>
            <w:tcW w:w="283" w:type="dxa"/>
          </w:tcPr>
          <w:p w14:paraId="5D78D98C" w14:textId="77777777" w:rsidR="000F42FA" w:rsidRPr="00EE5187" w:rsidRDefault="000F42FA" w:rsidP="000F42FA">
            <w:pPr>
              <w:spacing w:after="60"/>
              <w:ind w:left="1080"/>
              <w:jc w:val="both"/>
              <w:rPr>
                <w:noProof/>
                <w:lang w:val="lt-LT"/>
              </w:rPr>
            </w:pPr>
          </w:p>
        </w:tc>
        <w:tc>
          <w:tcPr>
            <w:tcW w:w="1742" w:type="dxa"/>
            <w:vMerge/>
          </w:tcPr>
          <w:p w14:paraId="003EAF66" w14:textId="77777777" w:rsidR="000F42FA" w:rsidRPr="00EE5187" w:rsidRDefault="000F42FA" w:rsidP="000F42FA">
            <w:pPr>
              <w:spacing w:line="240" w:lineRule="auto"/>
              <w:ind w:right="316"/>
              <w:rPr>
                <w:b/>
                <w:bCs/>
                <w:noProof/>
                <w:lang w:val="lt-LT"/>
              </w:rPr>
            </w:pPr>
          </w:p>
        </w:tc>
        <w:tc>
          <w:tcPr>
            <w:tcW w:w="708" w:type="dxa"/>
            <w:vMerge/>
          </w:tcPr>
          <w:p w14:paraId="7FDB7FDE" w14:textId="77777777" w:rsidR="000F42FA" w:rsidRPr="00EE5187" w:rsidRDefault="000F42FA" w:rsidP="000F42FA">
            <w:pPr>
              <w:widowControl w:val="0"/>
              <w:spacing w:after="60" w:line="240" w:lineRule="auto"/>
              <w:ind w:left="31"/>
              <w:jc w:val="both"/>
              <w:rPr>
                <w:noProof/>
                <w:color w:val="000000"/>
                <w:lang w:val="lt-LT"/>
              </w:rPr>
            </w:pPr>
          </w:p>
        </w:tc>
        <w:tc>
          <w:tcPr>
            <w:tcW w:w="5181" w:type="dxa"/>
            <w:gridSpan w:val="5"/>
          </w:tcPr>
          <w:p w14:paraId="22C5611C" w14:textId="47881B88" w:rsidR="000F42FA" w:rsidRPr="00EE5187" w:rsidRDefault="000F42FA" w:rsidP="008217DD">
            <w:pPr>
              <w:pStyle w:val="ListParagraph"/>
              <w:widowControl w:val="0"/>
              <w:numPr>
                <w:ilvl w:val="0"/>
                <w:numId w:val="64"/>
              </w:numPr>
              <w:spacing w:after="60" w:line="240" w:lineRule="auto"/>
              <w:ind w:left="314" w:hanging="284"/>
              <w:jc w:val="both"/>
              <w:rPr>
                <w:noProof/>
                <w:color w:val="000000"/>
                <w:lang w:val="lt-LT"/>
              </w:rPr>
            </w:pPr>
            <w:r w:rsidRPr="00EE5187">
              <w:rPr>
                <w:noProof/>
                <w:color w:val="000000"/>
                <w:lang w:val="lt-LT"/>
              </w:rPr>
              <w:t>the procurement is closed after the termination of the procurement procedures;</w:t>
            </w:r>
          </w:p>
        </w:tc>
      </w:tr>
      <w:tr w:rsidR="000F42FA" w:rsidRPr="00EE5187" w14:paraId="1AFC6DD8" w14:textId="77777777" w:rsidTr="003E151D">
        <w:tc>
          <w:tcPr>
            <w:tcW w:w="1699" w:type="dxa"/>
            <w:vMerge/>
            <w:tcMar>
              <w:top w:w="28" w:type="dxa"/>
              <w:bottom w:w="28" w:type="dxa"/>
            </w:tcMar>
          </w:tcPr>
          <w:p w14:paraId="0FD0927C" w14:textId="77777777" w:rsidR="000F42FA" w:rsidRPr="00EE5187" w:rsidRDefault="000F42FA" w:rsidP="000F42FA">
            <w:pPr>
              <w:pStyle w:val="ListParagraph"/>
              <w:ind w:left="316" w:right="169"/>
              <w:rPr>
                <w:b/>
                <w:bCs/>
                <w:noProof/>
                <w:lang w:val="lt-LT"/>
              </w:rPr>
            </w:pPr>
          </w:p>
        </w:tc>
        <w:tc>
          <w:tcPr>
            <w:tcW w:w="710" w:type="dxa"/>
            <w:vMerge/>
          </w:tcPr>
          <w:p w14:paraId="4F90651B" w14:textId="77777777" w:rsidR="000F42FA" w:rsidRPr="00EE5187" w:rsidRDefault="000F42FA" w:rsidP="000F42FA">
            <w:pPr>
              <w:spacing w:after="60"/>
              <w:ind w:left="34"/>
              <w:jc w:val="both"/>
              <w:rPr>
                <w:noProof/>
                <w:lang w:val="lt-LT"/>
              </w:rPr>
            </w:pPr>
          </w:p>
        </w:tc>
        <w:tc>
          <w:tcPr>
            <w:tcW w:w="4780" w:type="dxa"/>
            <w:gridSpan w:val="5"/>
            <w:tcMar>
              <w:top w:w="28" w:type="dxa"/>
              <w:bottom w:w="28" w:type="dxa"/>
            </w:tcMar>
          </w:tcPr>
          <w:p w14:paraId="2D8168F1" w14:textId="77777777" w:rsidR="000F42FA" w:rsidRPr="00EE5187" w:rsidRDefault="000F42FA" w:rsidP="008217DD">
            <w:pPr>
              <w:pStyle w:val="ListParagraph"/>
              <w:numPr>
                <w:ilvl w:val="0"/>
                <w:numId w:val="63"/>
              </w:numPr>
              <w:spacing w:after="60"/>
              <w:ind w:left="322" w:hanging="283"/>
              <w:jc w:val="both"/>
              <w:rPr>
                <w:noProof/>
                <w:lang w:val="lt-LT"/>
              </w:rPr>
            </w:pPr>
            <w:r w:rsidRPr="00EE5187">
              <w:rPr>
                <w:noProof/>
                <w:color w:val="000000"/>
                <w:lang w:val="lt-LT"/>
              </w:rPr>
              <w:t>įsigalioja sutartis ir pateikiamas sutarties sąlygas atitinkantis sutarties įvykdymo užtikrinimas (kai toks reikalaujamas).</w:t>
            </w:r>
          </w:p>
          <w:p w14:paraId="12A5B702" w14:textId="77777777" w:rsidR="002B618F" w:rsidRPr="00EE5187" w:rsidRDefault="002B618F" w:rsidP="00930655">
            <w:pPr>
              <w:pStyle w:val="ListParagraph"/>
              <w:spacing w:after="60"/>
              <w:ind w:left="322"/>
              <w:jc w:val="both"/>
              <w:rPr>
                <w:noProof/>
                <w:lang w:val="lt-LT"/>
              </w:rPr>
            </w:pPr>
          </w:p>
          <w:p w14:paraId="61E88CDB" w14:textId="77777777" w:rsidR="00930655" w:rsidRPr="00EE5187" w:rsidRDefault="00930655" w:rsidP="00930655">
            <w:pPr>
              <w:pStyle w:val="ListParagraph"/>
              <w:spacing w:after="60"/>
              <w:ind w:left="322"/>
              <w:jc w:val="both"/>
              <w:rPr>
                <w:noProof/>
                <w:lang w:val="lt-LT"/>
              </w:rPr>
            </w:pPr>
          </w:p>
          <w:p w14:paraId="71839047" w14:textId="2CF0CB95" w:rsidR="00930655" w:rsidRPr="00EE5187" w:rsidRDefault="00930655" w:rsidP="00930655">
            <w:pPr>
              <w:pStyle w:val="ListParagraph"/>
              <w:spacing w:after="60"/>
              <w:ind w:left="322"/>
              <w:jc w:val="both"/>
              <w:rPr>
                <w:noProof/>
                <w:lang w:val="lt-LT"/>
              </w:rPr>
            </w:pPr>
          </w:p>
        </w:tc>
        <w:tc>
          <w:tcPr>
            <w:tcW w:w="283" w:type="dxa"/>
          </w:tcPr>
          <w:p w14:paraId="5F42DAF8" w14:textId="77777777" w:rsidR="000F42FA" w:rsidRPr="00EE5187" w:rsidRDefault="000F42FA" w:rsidP="000F42FA">
            <w:pPr>
              <w:spacing w:after="60"/>
              <w:ind w:left="1080"/>
              <w:jc w:val="both"/>
              <w:rPr>
                <w:noProof/>
                <w:lang w:val="lt-LT"/>
              </w:rPr>
            </w:pPr>
          </w:p>
        </w:tc>
        <w:tc>
          <w:tcPr>
            <w:tcW w:w="1742" w:type="dxa"/>
            <w:vMerge/>
          </w:tcPr>
          <w:p w14:paraId="22D73A95" w14:textId="77777777" w:rsidR="000F42FA" w:rsidRPr="00EE5187" w:rsidRDefault="000F42FA" w:rsidP="000F42FA">
            <w:pPr>
              <w:spacing w:line="240" w:lineRule="auto"/>
              <w:ind w:right="316"/>
              <w:rPr>
                <w:b/>
                <w:bCs/>
                <w:noProof/>
                <w:lang w:val="lt-LT"/>
              </w:rPr>
            </w:pPr>
          </w:p>
        </w:tc>
        <w:tc>
          <w:tcPr>
            <w:tcW w:w="708" w:type="dxa"/>
            <w:vMerge/>
          </w:tcPr>
          <w:p w14:paraId="35EF1B7B" w14:textId="77777777" w:rsidR="000F42FA" w:rsidRPr="00EE5187" w:rsidRDefault="000F42FA" w:rsidP="000F42FA">
            <w:pPr>
              <w:widowControl w:val="0"/>
              <w:spacing w:after="60" w:line="240" w:lineRule="auto"/>
              <w:ind w:left="31"/>
              <w:jc w:val="both"/>
              <w:rPr>
                <w:noProof/>
                <w:color w:val="000000"/>
                <w:lang w:val="lt-LT"/>
              </w:rPr>
            </w:pPr>
          </w:p>
        </w:tc>
        <w:tc>
          <w:tcPr>
            <w:tcW w:w="5181" w:type="dxa"/>
            <w:gridSpan w:val="5"/>
          </w:tcPr>
          <w:p w14:paraId="30FDFDC0" w14:textId="4B95048D" w:rsidR="000F42FA" w:rsidRPr="00EE5187" w:rsidRDefault="000F42FA" w:rsidP="008217DD">
            <w:pPr>
              <w:pStyle w:val="ListParagraph"/>
              <w:widowControl w:val="0"/>
              <w:numPr>
                <w:ilvl w:val="0"/>
                <w:numId w:val="64"/>
              </w:numPr>
              <w:spacing w:after="60" w:line="240" w:lineRule="auto"/>
              <w:ind w:left="314" w:hanging="284"/>
              <w:jc w:val="both"/>
              <w:rPr>
                <w:noProof/>
                <w:color w:val="000000"/>
                <w:lang w:val="lt-LT"/>
              </w:rPr>
            </w:pPr>
            <w:r w:rsidRPr="00EE5187">
              <w:rPr>
                <w:noProof/>
                <w:color w:val="000000"/>
                <w:lang w:val="lt-LT"/>
              </w:rPr>
              <w:t>the contract enters into force and a performance security (where required) is provided in accordance with the contract conditions.</w:t>
            </w:r>
          </w:p>
        </w:tc>
      </w:tr>
      <w:tr w:rsidR="006B1BB8" w:rsidRPr="00EE5187" w14:paraId="460E9D90" w14:textId="77777777" w:rsidTr="003E151D">
        <w:tc>
          <w:tcPr>
            <w:tcW w:w="1699" w:type="dxa"/>
            <w:vMerge/>
            <w:tcMar>
              <w:top w:w="28" w:type="dxa"/>
              <w:bottom w:w="28" w:type="dxa"/>
            </w:tcMar>
          </w:tcPr>
          <w:p w14:paraId="610EA8B2" w14:textId="77777777" w:rsidR="006B1BB8" w:rsidRPr="00EE5187" w:rsidRDefault="006B1BB8" w:rsidP="006B1BB8">
            <w:pPr>
              <w:pStyle w:val="ListParagraph"/>
              <w:ind w:left="316" w:right="169"/>
              <w:rPr>
                <w:b/>
                <w:bCs/>
                <w:noProof/>
                <w:lang w:val="lt-LT"/>
              </w:rPr>
            </w:pPr>
          </w:p>
        </w:tc>
        <w:tc>
          <w:tcPr>
            <w:tcW w:w="710" w:type="dxa"/>
          </w:tcPr>
          <w:p w14:paraId="0A6A9B78" w14:textId="77777777" w:rsidR="006B1BB8" w:rsidRPr="00EE5187" w:rsidRDefault="006B1BB8" w:rsidP="00057882">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6DB062A" w14:textId="0BEBDD06" w:rsidR="006B1BB8" w:rsidRPr="00EE5187" w:rsidRDefault="006B1BB8" w:rsidP="006B1BB8">
            <w:pPr>
              <w:spacing w:after="60"/>
              <w:ind w:left="34"/>
              <w:jc w:val="both"/>
              <w:rPr>
                <w:noProof/>
                <w:lang w:val="lt-LT"/>
              </w:rPr>
            </w:pPr>
            <w:r w:rsidRPr="00EE5187">
              <w:rPr>
                <w:noProof/>
                <w:lang w:val="lt-LT"/>
              </w:rPr>
              <w:t xml:space="preserve">Banko garantija ar draudimo bendrovės arba kredito unijos laidavimo draudimo raštas </w:t>
            </w:r>
            <w:r w:rsidRPr="00EE5187">
              <w:rPr>
                <w:noProof/>
                <w:color w:val="000000"/>
                <w:lang w:val="lt-LT"/>
              </w:rPr>
              <w:t xml:space="preserve">turi būti pasirašytas išdavusios organizacijos kvalifikuotu </w:t>
            </w:r>
            <w:r w:rsidRPr="00EE5187">
              <w:rPr>
                <w:noProof/>
                <w:lang w:val="lt-LT"/>
              </w:rPr>
              <w:t>elektroniniu</w:t>
            </w:r>
            <w:r w:rsidRPr="00EE5187">
              <w:rPr>
                <w:noProof/>
                <w:color w:val="000000"/>
                <w:lang w:val="lt-LT"/>
              </w:rPr>
              <w:t xml:space="preserve"> parašu, atitinkančiu teisės aktų reikalavimus. Kitokiu būdu Banko garantija ar laidavimo raštas gali būti pateiktas tik tokiu atveju, jei bankas ar draudimo bendrovė neišdavinėja kvalifikuotu elektroniniu parašu pasirašytų dokumentų ir tai patys patvirtina.</w:t>
            </w:r>
          </w:p>
        </w:tc>
        <w:tc>
          <w:tcPr>
            <w:tcW w:w="283" w:type="dxa"/>
          </w:tcPr>
          <w:p w14:paraId="0B883C3F" w14:textId="77777777" w:rsidR="006B1BB8" w:rsidRPr="00EE5187" w:rsidRDefault="006B1BB8" w:rsidP="006B1BB8">
            <w:pPr>
              <w:spacing w:after="60"/>
              <w:ind w:left="1080"/>
              <w:jc w:val="both"/>
              <w:rPr>
                <w:noProof/>
                <w:lang w:val="lt-LT"/>
              </w:rPr>
            </w:pPr>
          </w:p>
        </w:tc>
        <w:tc>
          <w:tcPr>
            <w:tcW w:w="1742" w:type="dxa"/>
            <w:vMerge/>
          </w:tcPr>
          <w:p w14:paraId="047BFF34" w14:textId="77777777" w:rsidR="006B1BB8" w:rsidRPr="00EE5187" w:rsidRDefault="006B1BB8" w:rsidP="006B1BB8">
            <w:pPr>
              <w:spacing w:line="240" w:lineRule="auto"/>
              <w:ind w:right="316"/>
              <w:rPr>
                <w:b/>
                <w:bCs/>
                <w:noProof/>
                <w:lang w:val="lt-LT"/>
              </w:rPr>
            </w:pPr>
          </w:p>
        </w:tc>
        <w:tc>
          <w:tcPr>
            <w:tcW w:w="708" w:type="dxa"/>
          </w:tcPr>
          <w:p w14:paraId="23FA17DA" w14:textId="77777777" w:rsidR="006B1BB8" w:rsidRPr="00EE5187" w:rsidRDefault="006B1BB8"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4C71D53F" w14:textId="7D8537CE" w:rsidR="006B1BB8" w:rsidRPr="00EE5187" w:rsidRDefault="006B1BB8" w:rsidP="006B1BB8">
            <w:pPr>
              <w:widowControl w:val="0"/>
              <w:spacing w:after="60" w:line="240" w:lineRule="auto"/>
              <w:ind w:left="31"/>
              <w:jc w:val="both"/>
              <w:rPr>
                <w:noProof/>
                <w:color w:val="000000"/>
                <w:lang w:val="lt-LT"/>
              </w:rPr>
            </w:pPr>
            <w:r w:rsidRPr="00EE5187">
              <w:rPr>
                <w:noProof/>
                <w:lang w:val="lt-LT"/>
              </w:rPr>
              <w:t xml:space="preserve">The bank guarantee or surety bond from an insurance company or credit union </w:t>
            </w:r>
            <w:r w:rsidRPr="00EE5187">
              <w:rPr>
                <w:noProof/>
                <w:color w:val="000000"/>
                <w:lang w:val="lt-LT"/>
              </w:rPr>
              <w:t xml:space="preserve">must be individually signed by the issuing organisation with a qualified </w:t>
            </w:r>
            <w:r w:rsidRPr="00EE5187">
              <w:rPr>
                <w:noProof/>
                <w:lang w:val="lt-LT"/>
              </w:rPr>
              <w:t>electronic</w:t>
            </w:r>
            <w:r w:rsidRPr="00EE5187">
              <w:rPr>
                <w:noProof/>
                <w:color w:val="000000"/>
                <w:lang w:val="lt-LT"/>
              </w:rPr>
              <w:t xml:space="preserve"> signature that complies with the legal requirements. A bank guarantee or surety bond can only be submitted in another way if the bank or insurance company does not issue documents signed with a qualified electronic signature and self-certifies this.</w:t>
            </w:r>
          </w:p>
        </w:tc>
      </w:tr>
      <w:tr w:rsidR="006B1BB8" w:rsidRPr="00EE5187" w14:paraId="21DC6CC3" w14:textId="77777777" w:rsidTr="003E151D">
        <w:tc>
          <w:tcPr>
            <w:tcW w:w="1699" w:type="dxa"/>
            <w:vMerge/>
            <w:tcMar>
              <w:top w:w="28" w:type="dxa"/>
              <w:bottom w:w="28" w:type="dxa"/>
            </w:tcMar>
          </w:tcPr>
          <w:p w14:paraId="39BF88AF" w14:textId="77777777" w:rsidR="006B1BB8" w:rsidRPr="00EE5187" w:rsidRDefault="006B1BB8" w:rsidP="006B1BB8">
            <w:pPr>
              <w:pStyle w:val="ListParagraph"/>
              <w:ind w:left="316" w:right="169"/>
              <w:rPr>
                <w:b/>
                <w:bCs/>
                <w:noProof/>
                <w:lang w:val="lt-LT"/>
              </w:rPr>
            </w:pPr>
          </w:p>
        </w:tc>
        <w:tc>
          <w:tcPr>
            <w:tcW w:w="710" w:type="dxa"/>
          </w:tcPr>
          <w:p w14:paraId="03EB8695" w14:textId="77777777" w:rsidR="006B1BB8" w:rsidRPr="00EE5187" w:rsidRDefault="006B1BB8" w:rsidP="00057882">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D96AFE8" w14:textId="728ADA1C" w:rsidR="006B1BB8" w:rsidRPr="00EE5187" w:rsidRDefault="006B1BB8" w:rsidP="00057882">
            <w:pPr>
              <w:spacing w:after="60"/>
              <w:ind w:left="34"/>
              <w:jc w:val="both"/>
              <w:rPr>
                <w:noProof/>
                <w:lang w:val="lt-LT"/>
              </w:rPr>
            </w:pPr>
            <w:r w:rsidRPr="00EE5187">
              <w:rPr>
                <w:noProof/>
                <w:color w:val="000000"/>
                <w:lang w:val="lt-LT"/>
              </w:rPr>
              <w:t xml:space="preserve">Elektronine forma pateikta Pasiūlymo galiojimo užtikrinimo dokumentas negrąžinamas. Kitokiu būdu pateiktas Pasiūlymo galiojimo užtikrinimas </w:t>
            </w:r>
            <w:r w:rsidRPr="00EE5187">
              <w:rPr>
                <w:noProof/>
                <w:lang w:val="lt-LT"/>
              </w:rPr>
              <w:t>nelaimėjusiam tiekėjui jo prašymu grąžinamas pasibaigus Pasiūlymo galiojimui, šalių susitarimu, įsigaliojus Pirkimo sutarčiai su laimėjusiu tiekėju ar nutraukus Pirkimo procedūras. Laimėjusiam tiekėjui Pasiūlymo galiojimo užtikrinimas tiekėjo prašymu grąžinamas pasirašius sutartį ir pateikus sutarties įvykdymo užtikrinimą (jei reikalaujama).</w:t>
            </w:r>
          </w:p>
        </w:tc>
        <w:tc>
          <w:tcPr>
            <w:tcW w:w="283" w:type="dxa"/>
          </w:tcPr>
          <w:p w14:paraId="18E756D0" w14:textId="77777777" w:rsidR="006B1BB8" w:rsidRPr="00EE5187" w:rsidRDefault="006B1BB8" w:rsidP="006B1BB8">
            <w:pPr>
              <w:spacing w:after="60"/>
              <w:ind w:left="1080"/>
              <w:jc w:val="both"/>
              <w:rPr>
                <w:noProof/>
                <w:lang w:val="lt-LT"/>
              </w:rPr>
            </w:pPr>
          </w:p>
        </w:tc>
        <w:tc>
          <w:tcPr>
            <w:tcW w:w="1742" w:type="dxa"/>
            <w:vMerge/>
          </w:tcPr>
          <w:p w14:paraId="7DFA2307" w14:textId="77777777" w:rsidR="006B1BB8" w:rsidRPr="00EE5187" w:rsidRDefault="006B1BB8" w:rsidP="006B1BB8">
            <w:pPr>
              <w:spacing w:line="240" w:lineRule="auto"/>
              <w:ind w:right="316"/>
              <w:rPr>
                <w:b/>
                <w:bCs/>
                <w:noProof/>
                <w:lang w:val="lt-LT"/>
              </w:rPr>
            </w:pPr>
          </w:p>
        </w:tc>
        <w:tc>
          <w:tcPr>
            <w:tcW w:w="708" w:type="dxa"/>
          </w:tcPr>
          <w:p w14:paraId="001ECFF6" w14:textId="77777777" w:rsidR="006B1BB8" w:rsidRPr="00EE5187" w:rsidRDefault="006B1BB8"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391CD321" w14:textId="7ABAE1E7" w:rsidR="006B1BB8" w:rsidRPr="00EE5187" w:rsidRDefault="006B1BB8" w:rsidP="006B1BB8">
            <w:pPr>
              <w:widowControl w:val="0"/>
              <w:spacing w:after="60" w:line="240" w:lineRule="auto"/>
              <w:ind w:left="31"/>
              <w:jc w:val="both"/>
              <w:rPr>
                <w:noProof/>
                <w:color w:val="000000"/>
                <w:lang w:val="lt-LT"/>
              </w:rPr>
            </w:pPr>
            <w:r w:rsidRPr="00EE5187">
              <w:rPr>
                <w:noProof/>
                <w:color w:val="000000"/>
                <w:lang w:val="lt-LT"/>
              </w:rPr>
              <w:t xml:space="preserve">The Tender security submitted in electronic form shall not be returned. The security otherwise provided for the validity of the Tender shall be returned to the </w:t>
            </w:r>
            <w:r w:rsidRPr="00EE5187">
              <w:rPr>
                <w:noProof/>
                <w:lang w:val="lt-LT"/>
              </w:rPr>
              <w:t>unsuccessful supplier at the request of the unsuccessful supplier upon expiry of the validity of the Tender, by agreement between the parties, upon entry into force of the Procurement Contract with the successful supplier, or upon the termination of the Procurement procedure. The successful supplier's security for the validity of the Tender shall be released, at the supplier's request, upon signature of the contract and provision of a performance security (if required).</w:t>
            </w:r>
          </w:p>
        </w:tc>
      </w:tr>
      <w:tr w:rsidR="006B1BB8" w:rsidRPr="00EE5187" w14:paraId="5D81E1A9" w14:textId="77777777" w:rsidTr="003E151D">
        <w:tc>
          <w:tcPr>
            <w:tcW w:w="1699" w:type="dxa"/>
            <w:vMerge/>
            <w:tcMar>
              <w:top w:w="28" w:type="dxa"/>
              <w:bottom w:w="28" w:type="dxa"/>
            </w:tcMar>
          </w:tcPr>
          <w:p w14:paraId="2045398D" w14:textId="77777777" w:rsidR="006B1BB8" w:rsidRPr="00EE5187" w:rsidRDefault="006B1BB8" w:rsidP="006B1BB8">
            <w:pPr>
              <w:pStyle w:val="ListParagraph"/>
              <w:ind w:left="316" w:right="169"/>
              <w:rPr>
                <w:b/>
                <w:bCs/>
                <w:noProof/>
                <w:lang w:val="lt-LT"/>
              </w:rPr>
            </w:pPr>
          </w:p>
        </w:tc>
        <w:tc>
          <w:tcPr>
            <w:tcW w:w="710" w:type="dxa"/>
          </w:tcPr>
          <w:p w14:paraId="1ABD9F5B" w14:textId="77777777" w:rsidR="006B1BB8" w:rsidRPr="00EE5187" w:rsidRDefault="006B1BB8" w:rsidP="00057882">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7972452" w14:textId="53DE6772" w:rsidR="006B1BB8" w:rsidRPr="00EE5187" w:rsidRDefault="006B1BB8" w:rsidP="006B1BB8">
            <w:pPr>
              <w:spacing w:after="60"/>
              <w:ind w:left="34"/>
              <w:jc w:val="both"/>
              <w:rPr>
                <w:noProof/>
                <w:lang w:val="lt-LT"/>
              </w:rPr>
            </w:pPr>
            <w:r w:rsidRPr="00EE5187">
              <w:rPr>
                <w:noProof/>
                <w:lang w:val="lt-LT"/>
              </w:rPr>
              <w:t>Pasiūlymo galiojimo užtikrinimas turi galioti ne trumpesnį terminą nei tiekėjo Galutinio pasiūlymo</w:t>
            </w:r>
            <w:r w:rsidRPr="00EE5187">
              <w:rPr>
                <w:noProof/>
                <w:color w:val="000000"/>
                <w:lang w:val="lt-LT"/>
              </w:rPr>
              <w:t xml:space="preserve"> galiojimo terminas. Pirkimo procedūros metu KC gali prašyti, kad tiekėjas pratęstų Galutinio pasiūlymo galiojimą (kartu ir Pasiūlymo galiojimo užtikrinimą) iki konkrečiai nurodyto termino. Tiekėjas gali atmesti tokį prašymą, neprarasdamas teisės į savo užtikrinimą. Jeigu tiekėjas neatsako į KC prašymą pratęsti Pasiūlymo galiojimo terminą, jo nepratęsia arba nepateikia naujo pasiūlymo galiojimo užtikrinimo, laikoma, kad jis atmetė šį prašymą. Tiekėjo, kuris atmetė KC prašymą, Pasiūlymas atmetamas.</w:t>
            </w:r>
          </w:p>
        </w:tc>
        <w:tc>
          <w:tcPr>
            <w:tcW w:w="283" w:type="dxa"/>
          </w:tcPr>
          <w:p w14:paraId="7C595BD1" w14:textId="77777777" w:rsidR="006B1BB8" w:rsidRPr="00EE5187" w:rsidRDefault="006B1BB8" w:rsidP="006B1BB8">
            <w:pPr>
              <w:spacing w:after="60"/>
              <w:ind w:left="1080"/>
              <w:jc w:val="both"/>
              <w:rPr>
                <w:noProof/>
                <w:lang w:val="lt-LT"/>
              </w:rPr>
            </w:pPr>
          </w:p>
        </w:tc>
        <w:tc>
          <w:tcPr>
            <w:tcW w:w="1742" w:type="dxa"/>
            <w:vMerge/>
          </w:tcPr>
          <w:p w14:paraId="0B244ED9" w14:textId="77777777" w:rsidR="006B1BB8" w:rsidRPr="00EE5187" w:rsidRDefault="006B1BB8" w:rsidP="006B1BB8">
            <w:pPr>
              <w:spacing w:line="240" w:lineRule="auto"/>
              <w:ind w:right="316"/>
              <w:rPr>
                <w:b/>
                <w:bCs/>
                <w:noProof/>
                <w:lang w:val="lt-LT"/>
              </w:rPr>
            </w:pPr>
          </w:p>
        </w:tc>
        <w:tc>
          <w:tcPr>
            <w:tcW w:w="708" w:type="dxa"/>
          </w:tcPr>
          <w:p w14:paraId="0AF1A04B" w14:textId="77777777" w:rsidR="006B1BB8" w:rsidRPr="00EE5187" w:rsidRDefault="006B1BB8"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729F1F55" w14:textId="6E7955B9" w:rsidR="006B1BB8" w:rsidRPr="00EE5187" w:rsidRDefault="006B1BB8" w:rsidP="006B1BB8">
            <w:pPr>
              <w:widowControl w:val="0"/>
              <w:spacing w:after="60" w:line="240" w:lineRule="auto"/>
              <w:ind w:left="31"/>
              <w:jc w:val="both"/>
              <w:rPr>
                <w:noProof/>
                <w:color w:val="000000"/>
                <w:lang w:val="lt-LT"/>
              </w:rPr>
            </w:pPr>
            <w:r w:rsidRPr="00EE5187">
              <w:rPr>
                <w:noProof/>
                <w:lang w:val="lt-LT"/>
              </w:rPr>
              <w:t xml:space="preserve">The Tender security must be valid for at least as long as the validity of the </w:t>
            </w:r>
            <w:r w:rsidRPr="00EE5187">
              <w:rPr>
                <w:noProof/>
                <w:color w:val="000000"/>
                <w:lang w:val="lt-LT"/>
              </w:rPr>
              <w:t>supplier's Final Tender. During the Procurement procedure, the KC may request the supplier to extend the validity of the Final Tender (including the Tender validity security) until a specified time limit. The supplier may refuse such a request without losing the right to the security. If the supplier does not respond to the KC's request for an extension of the validity of the tender, does not extend the validity of the tender, or does not provide a new security for the validity of the tender, it shall be deemed to have rejected this request. The Tender of a supplier who has rejected the KC’s request shall be rejected.</w:t>
            </w:r>
          </w:p>
        </w:tc>
      </w:tr>
      <w:tr w:rsidR="004A0FFC" w:rsidRPr="00EE5187" w14:paraId="15DBA8AA" w14:textId="77777777" w:rsidTr="003E151D">
        <w:tc>
          <w:tcPr>
            <w:tcW w:w="1699" w:type="dxa"/>
            <w:vMerge/>
            <w:tcMar>
              <w:top w:w="28" w:type="dxa"/>
              <w:bottom w:w="28" w:type="dxa"/>
            </w:tcMar>
          </w:tcPr>
          <w:p w14:paraId="38061803" w14:textId="77777777" w:rsidR="004A0FFC" w:rsidRPr="00EE5187" w:rsidRDefault="004A0FFC" w:rsidP="004A0FFC">
            <w:pPr>
              <w:pStyle w:val="ListParagraph"/>
              <w:ind w:left="316" w:right="169"/>
              <w:rPr>
                <w:b/>
                <w:bCs/>
                <w:noProof/>
                <w:lang w:val="lt-LT"/>
              </w:rPr>
            </w:pPr>
          </w:p>
        </w:tc>
        <w:tc>
          <w:tcPr>
            <w:tcW w:w="710" w:type="dxa"/>
          </w:tcPr>
          <w:p w14:paraId="5CD40766" w14:textId="77777777" w:rsidR="004A0FFC" w:rsidRPr="00EE5187" w:rsidRDefault="004A0FFC" w:rsidP="00057882">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D2CCBDD" w14:textId="7F97B0B4" w:rsidR="004A0FFC" w:rsidRPr="00EE5187" w:rsidRDefault="004A0FFC" w:rsidP="004A0FFC">
            <w:pPr>
              <w:spacing w:after="60"/>
              <w:ind w:left="34"/>
              <w:jc w:val="both"/>
              <w:rPr>
                <w:noProof/>
                <w:lang w:val="lt-LT"/>
              </w:rPr>
            </w:pPr>
            <w:r w:rsidRPr="00EE5187">
              <w:rPr>
                <w:noProof/>
                <w:color w:val="000000"/>
                <w:lang w:val="lt-LT"/>
              </w:rPr>
              <w:t xml:space="preserve">Prieš </w:t>
            </w:r>
            <w:r w:rsidRPr="00EE5187">
              <w:rPr>
                <w:noProof/>
                <w:lang w:val="lt-LT"/>
              </w:rPr>
              <w:t>pateikdamas</w:t>
            </w:r>
            <w:r w:rsidRPr="00EE5187">
              <w:rPr>
                <w:noProof/>
                <w:color w:val="000000"/>
                <w:lang w:val="lt-LT"/>
              </w:rPr>
              <w:t xml:space="preserve"> </w:t>
            </w:r>
            <w:r w:rsidRPr="00EE5187">
              <w:rPr>
                <w:noProof/>
                <w:lang w:val="lt-LT"/>
              </w:rPr>
              <w:t xml:space="preserve">banko garantiją ar draudimo bendrovės arba kredito unijos laidavimo draudimo raštą </w:t>
            </w:r>
            <w:r w:rsidRPr="00EE5187">
              <w:rPr>
                <w:noProof/>
                <w:color w:val="000000"/>
                <w:lang w:val="lt-LT"/>
              </w:rPr>
              <w:t>tiekėjas CVP IS susirašinėjimo priemonėmis gali prašyti KC patvirtinti, kad jis sutinka priimti jo siūlomą dokumentą. Tokiu atveju KC CVP IS susirašinėjimo priemonėmis privalo atsakyti tiekėjui ne vėliau kaip per 3 (tris) darbo dienas nuo prašymo gavimo dienos. Šis patvirtinimas neatima teisės iš KC atmesti Pasiūlymo galiojimo užtikrinimą, gavus informaciją, kad pasiūlymo galiojimą užtikrinantis ūkio subjektas tapo nemokus ar neįvykdė įsipareigojimų KC arba kitiems ūkio subjektams, ar netinkamai juos vykdė.</w:t>
            </w:r>
          </w:p>
        </w:tc>
        <w:tc>
          <w:tcPr>
            <w:tcW w:w="283" w:type="dxa"/>
          </w:tcPr>
          <w:p w14:paraId="4A95C822" w14:textId="77777777" w:rsidR="004A0FFC" w:rsidRPr="00EE5187" w:rsidRDefault="004A0FFC" w:rsidP="004A0FFC">
            <w:pPr>
              <w:spacing w:after="60"/>
              <w:ind w:left="1080"/>
              <w:jc w:val="both"/>
              <w:rPr>
                <w:noProof/>
                <w:lang w:val="lt-LT"/>
              </w:rPr>
            </w:pPr>
          </w:p>
        </w:tc>
        <w:tc>
          <w:tcPr>
            <w:tcW w:w="1742" w:type="dxa"/>
            <w:vMerge/>
          </w:tcPr>
          <w:p w14:paraId="6F2B9AF0" w14:textId="77777777" w:rsidR="004A0FFC" w:rsidRPr="00EE5187" w:rsidRDefault="004A0FFC" w:rsidP="004A0FFC">
            <w:pPr>
              <w:spacing w:line="240" w:lineRule="auto"/>
              <w:ind w:right="316"/>
              <w:rPr>
                <w:b/>
                <w:bCs/>
                <w:noProof/>
                <w:lang w:val="lt-LT"/>
              </w:rPr>
            </w:pPr>
          </w:p>
        </w:tc>
        <w:tc>
          <w:tcPr>
            <w:tcW w:w="708" w:type="dxa"/>
          </w:tcPr>
          <w:p w14:paraId="76E3DA2D" w14:textId="77777777" w:rsidR="004A0FFC" w:rsidRPr="00EE5187" w:rsidRDefault="004A0FFC"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1E35ED41" w14:textId="226936A0" w:rsidR="004A0FFC" w:rsidRPr="00EE5187" w:rsidRDefault="004A0FFC" w:rsidP="004A0FFC">
            <w:pPr>
              <w:widowControl w:val="0"/>
              <w:spacing w:after="60" w:line="240" w:lineRule="auto"/>
              <w:ind w:left="31"/>
              <w:jc w:val="both"/>
              <w:rPr>
                <w:noProof/>
                <w:color w:val="000000"/>
                <w:lang w:val="lt-LT"/>
              </w:rPr>
            </w:pPr>
            <w:r w:rsidRPr="00EE5187">
              <w:rPr>
                <w:noProof/>
                <w:color w:val="000000"/>
                <w:lang w:val="lt-LT"/>
              </w:rPr>
              <w:t xml:space="preserve">Before </w:t>
            </w:r>
            <w:r w:rsidRPr="00EE5187">
              <w:rPr>
                <w:noProof/>
                <w:lang w:val="lt-LT"/>
              </w:rPr>
              <w:t xml:space="preserve">submitting a bank guarantee or a surety bond from an insurance company or a credit union, the </w:t>
            </w:r>
            <w:r w:rsidRPr="00EE5187">
              <w:rPr>
                <w:noProof/>
                <w:color w:val="000000"/>
                <w:lang w:val="lt-LT"/>
              </w:rPr>
              <w:t>supplier may ask the KC to confirm, by means of the CVP IS correspondence, that it agrees to accept the document offered. In this case, the KC must reply to the supplier by means of the CVP IS correspondence no later than within 3 (three) working days after receipt of the request. This confirmation does not exclude the right of the KC to reject the Tender security, if it is informed that the economic operator providing the Tender security has become insolvent or has failed to fulfil its obligations to the KC or to other economic operators, or has failed to fulfil them properly.</w:t>
            </w:r>
          </w:p>
        </w:tc>
      </w:tr>
      <w:tr w:rsidR="004A0FFC" w:rsidRPr="00EE5187" w14:paraId="0BF9929C" w14:textId="77777777" w:rsidTr="003E151D">
        <w:tc>
          <w:tcPr>
            <w:tcW w:w="1699" w:type="dxa"/>
            <w:vMerge/>
            <w:tcMar>
              <w:top w:w="28" w:type="dxa"/>
              <w:bottom w:w="28" w:type="dxa"/>
            </w:tcMar>
          </w:tcPr>
          <w:p w14:paraId="26E23144" w14:textId="77777777" w:rsidR="004A0FFC" w:rsidRPr="00EE5187" w:rsidRDefault="004A0FFC" w:rsidP="004A0FFC">
            <w:pPr>
              <w:pStyle w:val="ListParagraph"/>
              <w:ind w:left="316" w:right="169"/>
              <w:rPr>
                <w:b/>
                <w:bCs/>
                <w:noProof/>
                <w:lang w:val="lt-LT"/>
              </w:rPr>
            </w:pPr>
          </w:p>
        </w:tc>
        <w:tc>
          <w:tcPr>
            <w:tcW w:w="710" w:type="dxa"/>
          </w:tcPr>
          <w:p w14:paraId="4E88B753" w14:textId="77777777" w:rsidR="004A0FFC" w:rsidRPr="00EE5187" w:rsidRDefault="004A0FFC" w:rsidP="00057882">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DEDB8C7" w14:textId="7962E039" w:rsidR="004A0FFC" w:rsidRPr="00EE5187" w:rsidRDefault="004A0FFC" w:rsidP="004A0FFC">
            <w:pPr>
              <w:spacing w:after="60"/>
              <w:ind w:left="34"/>
              <w:jc w:val="both"/>
              <w:rPr>
                <w:noProof/>
                <w:lang w:val="lt-LT"/>
              </w:rPr>
            </w:pPr>
            <w:r w:rsidRPr="00EE5187">
              <w:rPr>
                <w:noProof/>
                <w:color w:val="000000"/>
                <w:lang w:val="lt-LT"/>
              </w:rPr>
              <w:t xml:space="preserve">CVP IS priemonėmis pateiktą pasiūlymą tiekėjas iki nustatyto pasiūlymų </w:t>
            </w:r>
            <w:r w:rsidRPr="00EE5187">
              <w:rPr>
                <w:noProof/>
                <w:lang w:val="lt-LT"/>
              </w:rPr>
              <w:t>pateikimo termino pabaigos gali atšaukti bei pakeisti neprarasdamas teisės į savo Užtikrinimą. Norėdamas atšaukti ar pakeisti pasiūlymą, tiekėjas CVP IS pasiūlymo lange spaudžia „Atsiimti pasiūlymą“. Norėdamas vėl pateikti atšauktą ir pakeistą pasiūlymą, tiekėjas turi jį pateikti iš naujo. Suėjus pasiūlymų pateikimo terminui atšaukti ar pakeisti pasiūlymo negalima.</w:t>
            </w:r>
          </w:p>
        </w:tc>
        <w:tc>
          <w:tcPr>
            <w:tcW w:w="283" w:type="dxa"/>
          </w:tcPr>
          <w:p w14:paraId="53D68B06" w14:textId="77777777" w:rsidR="004A0FFC" w:rsidRPr="00EE5187" w:rsidRDefault="004A0FFC" w:rsidP="004A0FFC">
            <w:pPr>
              <w:spacing w:after="60"/>
              <w:ind w:left="1080"/>
              <w:jc w:val="both"/>
              <w:rPr>
                <w:noProof/>
                <w:lang w:val="lt-LT"/>
              </w:rPr>
            </w:pPr>
          </w:p>
        </w:tc>
        <w:tc>
          <w:tcPr>
            <w:tcW w:w="1742" w:type="dxa"/>
            <w:vMerge/>
          </w:tcPr>
          <w:p w14:paraId="68A05233" w14:textId="77777777" w:rsidR="004A0FFC" w:rsidRPr="00EE5187" w:rsidRDefault="004A0FFC" w:rsidP="004A0FFC">
            <w:pPr>
              <w:spacing w:line="240" w:lineRule="auto"/>
              <w:ind w:right="316"/>
              <w:rPr>
                <w:b/>
                <w:bCs/>
                <w:noProof/>
                <w:lang w:val="lt-LT"/>
              </w:rPr>
            </w:pPr>
          </w:p>
        </w:tc>
        <w:tc>
          <w:tcPr>
            <w:tcW w:w="708" w:type="dxa"/>
          </w:tcPr>
          <w:p w14:paraId="697E5361" w14:textId="77777777" w:rsidR="004A0FFC" w:rsidRPr="00EE5187" w:rsidRDefault="004A0FFC"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2E519CD0" w14:textId="396153EB" w:rsidR="004A0FFC" w:rsidRPr="00EE5187" w:rsidRDefault="004A0FFC" w:rsidP="004A0FFC">
            <w:pPr>
              <w:widowControl w:val="0"/>
              <w:spacing w:after="60" w:line="240" w:lineRule="auto"/>
              <w:ind w:left="31"/>
              <w:jc w:val="both"/>
              <w:rPr>
                <w:noProof/>
                <w:color w:val="000000"/>
                <w:lang w:val="lt-LT"/>
              </w:rPr>
            </w:pPr>
            <w:r w:rsidRPr="00EE5187">
              <w:rPr>
                <w:noProof/>
                <w:color w:val="000000"/>
                <w:lang w:val="lt-LT"/>
              </w:rPr>
              <w:t xml:space="preserve">A tender submitted by means of the CVP-IS may be withdrawn and modified by the supplier before the </w:t>
            </w:r>
            <w:r w:rsidRPr="00EE5187">
              <w:rPr>
                <w:noProof/>
                <w:lang w:val="lt-LT"/>
              </w:rPr>
              <w:t>deadline for the submission of tenders without losing the right to its Security. To withdraw or modify a tender, the supplier shall click on "Withdraw tender" in the CVP IS tender window. In order to resubmit a cancelled and modified tender, the supplier must resubmit it. Once the deadline for the submission of tenders has passed, the tender cannot be withdrawn or modified.</w:t>
            </w:r>
          </w:p>
        </w:tc>
      </w:tr>
      <w:tr w:rsidR="004A0FFC" w:rsidRPr="00EE5187" w14:paraId="4B65938F" w14:textId="77777777" w:rsidTr="003E151D">
        <w:tc>
          <w:tcPr>
            <w:tcW w:w="1699" w:type="dxa"/>
            <w:vMerge/>
            <w:tcMar>
              <w:top w:w="28" w:type="dxa"/>
              <w:bottom w:w="28" w:type="dxa"/>
            </w:tcMar>
          </w:tcPr>
          <w:p w14:paraId="228D06C1" w14:textId="77777777" w:rsidR="004A0FFC" w:rsidRPr="00EE5187" w:rsidRDefault="004A0FFC" w:rsidP="004A0FFC">
            <w:pPr>
              <w:pStyle w:val="ListParagraph"/>
              <w:ind w:left="316" w:right="169"/>
              <w:rPr>
                <w:b/>
                <w:bCs/>
                <w:noProof/>
                <w:lang w:val="lt-LT"/>
              </w:rPr>
            </w:pPr>
          </w:p>
        </w:tc>
        <w:tc>
          <w:tcPr>
            <w:tcW w:w="710" w:type="dxa"/>
          </w:tcPr>
          <w:p w14:paraId="1748D143" w14:textId="77777777" w:rsidR="004A0FFC" w:rsidRPr="00EE5187" w:rsidRDefault="004A0FFC" w:rsidP="00057882">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F90C530" w14:textId="6140EE34" w:rsidR="004A0FFC" w:rsidRPr="00EE5187" w:rsidRDefault="004A0FFC" w:rsidP="004A0FFC">
            <w:pPr>
              <w:spacing w:after="60"/>
              <w:ind w:left="34"/>
              <w:jc w:val="both"/>
              <w:rPr>
                <w:noProof/>
                <w:lang w:val="lt-LT"/>
              </w:rPr>
            </w:pPr>
            <w:r w:rsidRPr="00EE5187">
              <w:rPr>
                <w:noProof/>
                <w:lang w:val="lt-LT"/>
              </w:rPr>
              <w:t>KC pareikalavus pasinaudoti pasiūlymo galiojimo užtikrinimu, jis privalo būti išmokėtas</w:t>
            </w:r>
            <w:r w:rsidRPr="00EE5187">
              <w:rPr>
                <w:noProof/>
                <w:color w:val="000000"/>
                <w:lang w:val="lt-LT"/>
              </w:rPr>
              <w:t xml:space="preserve"> ne vėliau kaip per </w:t>
            </w:r>
            <w:r w:rsidRPr="00EE5187">
              <w:rPr>
                <w:noProof/>
                <w:color w:val="000000"/>
                <w:lang w:val="lt-LT"/>
              </w:rPr>
              <w:lastRenderedPageBreak/>
              <w:t xml:space="preserve">30 (trisdešimt) kalendorinių dienų nuo pareikalavimo momento. </w:t>
            </w:r>
          </w:p>
        </w:tc>
        <w:tc>
          <w:tcPr>
            <w:tcW w:w="283" w:type="dxa"/>
          </w:tcPr>
          <w:p w14:paraId="4FE9B813" w14:textId="77777777" w:rsidR="004A0FFC" w:rsidRPr="00EE5187" w:rsidRDefault="004A0FFC" w:rsidP="004A0FFC">
            <w:pPr>
              <w:spacing w:after="60"/>
              <w:ind w:left="1080"/>
              <w:jc w:val="both"/>
              <w:rPr>
                <w:noProof/>
                <w:lang w:val="lt-LT"/>
              </w:rPr>
            </w:pPr>
          </w:p>
        </w:tc>
        <w:tc>
          <w:tcPr>
            <w:tcW w:w="1742" w:type="dxa"/>
            <w:vMerge/>
          </w:tcPr>
          <w:p w14:paraId="5447917C" w14:textId="77777777" w:rsidR="004A0FFC" w:rsidRPr="00EE5187" w:rsidRDefault="004A0FFC" w:rsidP="004A0FFC">
            <w:pPr>
              <w:spacing w:line="240" w:lineRule="auto"/>
              <w:ind w:right="316"/>
              <w:rPr>
                <w:b/>
                <w:bCs/>
                <w:noProof/>
                <w:lang w:val="lt-LT"/>
              </w:rPr>
            </w:pPr>
          </w:p>
        </w:tc>
        <w:tc>
          <w:tcPr>
            <w:tcW w:w="708" w:type="dxa"/>
          </w:tcPr>
          <w:p w14:paraId="58A5210E" w14:textId="77777777" w:rsidR="004A0FFC" w:rsidRPr="00EE5187" w:rsidRDefault="004A0FFC"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51F1FC36" w14:textId="65DD3643" w:rsidR="004A0FFC" w:rsidRPr="00EE5187" w:rsidRDefault="004A0FFC" w:rsidP="004A0FFC">
            <w:pPr>
              <w:widowControl w:val="0"/>
              <w:spacing w:after="60" w:line="240" w:lineRule="auto"/>
              <w:ind w:left="31"/>
              <w:jc w:val="both"/>
              <w:rPr>
                <w:noProof/>
                <w:color w:val="000000"/>
                <w:lang w:val="lt-LT"/>
              </w:rPr>
            </w:pPr>
            <w:r w:rsidRPr="00EE5187">
              <w:rPr>
                <w:noProof/>
                <w:lang w:val="lt-LT"/>
              </w:rPr>
              <w:t>If the KC requests the use of the tender security, it must be paid</w:t>
            </w:r>
            <w:r w:rsidRPr="00EE5187">
              <w:rPr>
                <w:noProof/>
                <w:color w:val="000000"/>
                <w:lang w:val="lt-LT"/>
              </w:rPr>
              <w:t xml:space="preserve"> no later than within 30 (thirty) calendar days after the request. </w:t>
            </w:r>
          </w:p>
        </w:tc>
      </w:tr>
      <w:tr w:rsidR="004A0FFC" w:rsidRPr="00EE5187" w14:paraId="6D126497" w14:textId="77777777" w:rsidTr="003E151D">
        <w:tc>
          <w:tcPr>
            <w:tcW w:w="1699" w:type="dxa"/>
            <w:tcMar>
              <w:top w:w="28" w:type="dxa"/>
              <w:bottom w:w="28" w:type="dxa"/>
            </w:tcMar>
          </w:tcPr>
          <w:p w14:paraId="7DCB4503" w14:textId="77777777" w:rsidR="004A0FFC" w:rsidRPr="00EE5187" w:rsidRDefault="004A0FFC" w:rsidP="000D5D7B">
            <w:pPr>
              <w:rPr>
                <w:noProof/>
                <w:lang w:val="lt-LT"/>
              </w:rPr>
            </w:pPr>
          </w:p>
        </w:tc>
        <w:tc>
          <w:tcPr>
            <w:tcW w:w="710" w:type="dxa"/>
          </w:tcPr>
          <w:p w14:paraId="7A238C02" w14:textId="77777777" w:rsidR="004A0FFC" w:rsidRPr="00EE5187" w:rsidRDefault="004A0FFC" w:rsidP="000D5D7B">
            <w:pPr>
              <w:rPr>
                <w:noProof/>
                <w:lang w:val="lt-LT"/>
              </w:rPr>
            </w:pPr>
          </w:p>
        </w:tc>
        <w:tc>
          <w:tcPr>
            <w:tcW w:w="4780" w:type="dxa"/>
            <w:gridSpan w:val="5"/>
            <w:tcMar>
              <w:top w:w="28" w:type="dxa"/>
              <w:bottom w:w="28" w:type="dxa"/>
            </w:tcMar>
          </w:tcPr>
          <w:p w14:paraId="40BF15BF" w14:textId="77777777" w:rsidR="004A0FFC" w:rsidRPr="00EE5187" w:rsidRDefault="004A0FFC" w:rsidP="000D5D7B">
            <w:pPr>
              <w:rPr>
                <w:noProof/>
                <w:lang w:val="lt-LT"/>
              </w:rPr>
            </w:pPr>
          </w:p>
        </w:tc>
        <w:tc>
          <w:tcPr>
            <w:tcW w:w="283" w:type="dxa"/>
          </w:tcPr>
          <w:p w14:paraId="7DB22550" w14:textId="77777777" w:rsidR="004A0FFC" w:rsidRPr="00EE5187" w:rsidRDefault="004A0FFC" w:rsidP="000D5D7B">
            <w:pPr>
              <w:ind w:left="360"/>
              <w:rPr>
                <w:noProof/>
                <w:lang w:val="lt-LT"/>
              </w:rPr>
            </w:pPr>
          </w:p>
        </w:tc>
        <w:tc>
          <w:tcPr>
            <w:tcW w:w="1742" w:type="dxa"/>
          </w:tcPr>
          <w:p w14:paraId="364E619A" w14:textId="77777777" w:rsidR="004A0FFC" w:rsidRPr="00EE5187" w:rsidRDefault="004A0FFC" w:rsidP="000D5D7B">
            <w:pPr>
              <w:ind w:left="360"/>
              <w:rPr>
                <w:noProof/>
                <w:lang w:val="lt-LT"/>
              </w:rPr>
            </w:pPr>
          </w:p>
        </w:tc>
        <w:tc>
          <w:tcPr>
            <w:tcW w:w="708" w:type="dxa"/>
          </w:tcPr>
          <w:p w14:paraId="78032E61" w14:textId="77777777" w:rsidR="004A0FFC" w:rsidRPr="00EE5187" w:rsidRDefault="004A0FFC" w:rsidP="000D5D7B">
            <w:pPr>
              <w:ind w:left="360"/>
              <w:rPr>
                <w:noProof/>
                <w:lang w:val="lt-LT"/>
              </w:rPr>
            </w:pPr>
          </w:p>
        </w:tc>
        <w:tc>
          <w:tcPr>
            <w:tcW w:w="5181" w:type="dxa"/>
            <w:gridSpan w:val="5"/>
          </w:tcPr>
          <w:p w14:paraId="2D172C7C" w14:textId="77777777" w:rsidR="004A0FFC" w:rsidRPr="00EE5187" w:rsidRDefault="004A0FFC" w:rsidP="000D5D7B">
            <w:pPr>
              <w:ind w:left="360"/>
              <w:rPr>
                <w:noProof/>
                <w:lang w:val="lt-LT"/>
              </w:rPr>
            </w:pPr>
          </w:p>
        </w:tc>
      </w:tr>
      <w:tr w:rsidR="002976D2" w:rsidRPr="00EE5187" w14:paraId="353FDDD1" w14:textId="77777777" w:rsidTr="003E151D">
        <w:tc>
          <w:tcPr>
            <w:tcW w:w="1699" w:type="dxa"/>
            <w:vMerge w:val="restart"/>
            <w:tcMar>
              <w:top w:w="28" w:type="dxa"/>
              <w:bottom w:w="28" w:type="dxa"/>
            </w:tcMar>
          </w:tcPr>
          <w:p w14:paraId="75A9E2FF" w14:textId="7AB97159" w:rsidR="002976D2" w:rsidRPr="00EE5187" w:rsidRDefault="002976D2" w:rsidP="004A0FFC">
            <w:pPr>
              <w:pStyle w:val="ListParagraph"/>
              <w:numPr>
                <w:ilvl w:val="0"/>
                <w:numId w:val="1"/>
              </w:numPr>
              <w:ind w:left="316" w:right="169" w:hanging="284"/>
              <w:rPr>
                <w:noProof/>
                <w:lang w:val="lt-LT"/>
              </w:rPr>
            </w:pPr>
            <w:r w:rsidRPr="00EE5187">
              <w:rPr>
                <w:b/>
                <w:noProof/>
                <w:lang w:val="lt-LT"/>
              </w:rPr>
              <w:t>Audito</w:t>
            </w:r>
            <w:r w:rsidRPr="00EE5187">
              <w:rPr>
                <w:b/>
                <w:bCs/>
                <w:noProof/>
                <w:lang w:val="lt-LT"/>
              </w:rPr>
              <w:t xml:space="preserve"> </w:t>
            </w:r>
            <w:r w:rsidRPr="00EE5187">
              <w:rPr>
                <w:b/>
                <w:noProof/>
                <w:lang w:val="lt-LT"/>
              </w:rPr>
              <w:t>paslaugų</w:t>
            </w:r>
            <w:r w:rsidRPr="00EE5187">
              <w:rPr>
                <w:b/>
                <w:bCs/>
                <w:noProof/>
                <w:lang w:val="lt-LT"/>
              </w:rPr>
              <w:t xml:space="preserve"> teikėjams taikomi ribojimai</w:t>
            </w:r>
          </w:p>
        </w:tc>
        <w:tc>
          <w:tcPr>
            <w:tcW w:w="710" w:type="dxa"/>
          </w:tcPr>
          <w:p w14:paraId="11765171" w14:textId="77777777" w:rsidR="002976D2" w:rsidRPr="00EE5187" w:rsidRDefault="002976D2" w:rsidP="00200A73">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31F18D2" w14:textId="34C2B330" w:rsidR="002976D2" w:rsidRPr="00EE5187" w:rsidRDefault="002976D2" w:rsidP="00332729">
            <w:pPr>
              <w:jc w:val="both"/>
              <w:rPr>
                <w:noProof/>
                <w:lang w:val="lt-LT"/>
              </w:rPr>
            </w:pPr>
            <w:r w:rsidRPr="00EE5187">
              <w:rPr>
                <w:noProof/>
                <w:lang w:val="lt-LT"/>
              </w:rPr>
              <w:t xml:space="preserve">Tiekėjas gali teikti Pasiūlymą ir / ar sudaryti sutartį, tik jei nėra objektyvių ir pagrįstų priežasčių, dėl kurių negalėtų būti sudaroma sutartis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(toliau – Reglamentas) 5 str., Lietuvos Respublikos finansinių ataskaitų audito įstatymo 4 str. ir pan.). Tiekėjas iki susipažinimo su Pasiūlymais dienos raštu kreipiasi į LTG Audito komitetą pritarimo (el.p. vat@ltg.lt) ir privalo </w:t>
            </w:r>
            <w:r w:rsidRPr="00EE5187">
              <w:rPr>
                <w:rFonts w:ascii="Segoe UI" w:eastAsia="Segoe UI" w:hAnsi="Segoe UI" w:cs="Segoe UI"/>
                <w:noProof/>
                <w:color w:val="4EA72E" w:themeColor="accent6"/>
                <w:lang w:val="lt-LT"/>
              </w:rPr>
              <w:t xml:space="preserve"> </w:t>
            </w:r>
            <w:r w:rsidRPr="00EE5187">
              <w:rPr>
                <w:rFonts w:ascii="Segoe UI" w:eastAsia="Segoe UI" w:hAnsi="Segoe UI" w:cs="Segoe UI"/>
                <w:noProof/>
                <w:lang w:val="lt-LT"/>
              </w:rPr>
              <w:t>CVP IS priemonėmis</w:t>
            </w:r>
            <w:r w:rsidRPr="00EE5187">
              <w:rPr>
                <w:noProof/>
                <w:lang w:val="lt-LT"/>
              </w:rPr>
              <w:t xml:space="preserve"> pateikti informaciją bei pagrįstus įrodymus dėl grėsmių nepriklausomumui (ne)buvimo, kai:</w:t>
            </w:r>
          </w:p>
        </w:tc>
        <w:tc>
          <w:tcPr>
            <w:tcW w:w="283" w:type="dxa"/>
          </w:tcPr>
          <w:p w14:paraId="5B07EFAD" w14:textId="77777777" w:rsidR="002976D2" w:rsidRPr="00EE5187" w:rsidRDefault="002976D2" w:rsidP="000D5D7B">
            <w:pPr>
              <w:ind w:left="360"/>
              <w:rPr>
                <w:noProof/>
                <w:lang w:val="lt-LT"/>
              </w:rPr>
            </w:pPr>
          </w:p>
        </w:tc>
        <w:tc>
          <w:tcPr>
            <w:tcW w:w="1742" w:type="dxa"/>
            <w:vMerge w:val="restart"/>
          </w:tcPr>
          <w:p w14:paraId="5A82B350" w14:textId="29402875" w:rsidR="002976D2" w:rsidRPr="00EE5187" w:rsidRDefault="002976D2" w:rsidP="007C43A3">
            <w:pPr>
              <w:pStyle w:val="ListParagraph"/>
              <w:numPr>
                <w:ilvl w:val="0"/>
                <w:numId w:val="4"/>
              </w:numPr>
              <w:spacing w:line="240" w:lineRule="auto"/>
              <w:contextualSpacing w:val="0"/>
              <w:rPr>
                <w:b/>
                <w:bCs/>
                <w:noProof/>
                <w:lang w:val="lt-LT"/>
              </w:rPr>
            </w:pPr>
            <w:r w:rsidRPr="00EE5187">
              <w:rPr>
                <w:b/>
                <w:bCs/>
                <w:noProof/>
                <w:lang w:val="lt-LT"/>
              </w:rPr>
              <w:t>Restrictions applicable to audit service providers</w:t>
            </w:r>
          </w:p>
        </w:tc>
        <w:tc>
          <w:tcPr>
            <w:tcW w:w="708" w:type="dxa"/>
          </w:tcPr>
          <w:p w14:paraId="6325F162" w14:textId="77777777" w:rsidR="002976D2" w:rsidRPr="00EE5187" w:rsidRDefault="002976D2"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41AA16F7" w14:textId="2C22E253" w:rsidR="002976D2" w:rsidRPr="00EE5187" w:rsidRDefault="002976D2" w:rsidP="00881524">
            <w:pPr>
              <w:widowControl w:val="0"/>
              <w:spacing w:after="60" w:line="240" w:lineRule="auto"/>
              <w:ind w:left="31"/>
              <w:jc w:val="both"/>
              <w:rPr>
                <w:noProof/>
                <w:color w:val="000000"/>
                <w:lang w:val="lt-LT"/>
              </w:rPr>
            </w:pPr>
            <w:r w:rsidRPr="00EE5187">
              <w:rPr>
                <w:noProof/>
                <w:color w:val="000000"/>
                <w:lang w:val="lt-LT"/>
              </w:rPr>
              <w:t>A supplier may submit a Tender and/or conclude the contract only if there are no objective and justified reasons for not concluding the contract (e.g. conflict of interest, restrictions on audit service providers to provide services other than auditing of financial statements as provided for in Article 5 of Regulation (EU) No 537/2014 of the European Parliament and of the Council of 16 April 2014 on specific requirements regarding statutory audit of public-interest entities and repealing Commission Decision 2005/909/EC (hereinafter referred to as the "Regulation"), Article 4 of the Republic of Lithuania Law on the Audit of Financial Statements, etc.). The supplier shall, before the date of access to Tenders, seek the approval of the LTG Audit Committee in writing (email: vat@ltg.lt) and shall, by the CPV IS means, provide information and substantiated evidence on the (non-)existence of threats to independence, where:</w:t>
            </w:r>
          </w:p>
        </w:tc>
      </w:tr>
      <w:tr w:rsidR="002976D2" w:rsidRPr="00EE5187" w14:paraId="68614661" w14:textId="77777777" w:rsidTr="003E151D">
        <w:tc>
          <w:tcPr>
            <w:tcW w:w="1699" w:type="dxa"/>
            <w:vMerge/>
            <w:tcMar>
              <w:top w:w="28" w:type="dxa"/>
              <w:bottom w:w="28" w:type="dxa"/>
            </w:tcMar>
          </w:tcPr>
          <w:p w14:paraId="6E2D7DD4" w14:textId="77777777" w:rsidR="002976D2" w:rsidRPr="00EE5187" w:rsidRDefault="002976D2" w:rsidP="009D5B0A">
            <w:pPr>
              <w:rPr>
                <w:noProof/>
                <w:lang w:val="lt-LT"/>
              </w:rPr>
            </w:pPr>
          </w:p>
        </w:tc>
        <w:tc>
          <w:tcPr>
            <w:tcW w:w="710" w:type="dxa"/>
          </w:tcPr>
          <w:p w14:paraId="6241253A" w14:textId="77777777" w:rsidR="002976D2" w:rsidRPr="00EE5187" w:rsidRDefault="002976D2" w:rsidP="009D5B0A">
            <w:pPr>
              <w:rPr>
                <w:noProof/>
                <w:lang w:val="lt-LT"/>
              </w:rPr>
            </w:pPr>
          </w:p>
        </w:tc>
        <w:tc>
          <w:tcPr>
            <w:tcW w:w="4780" w:type="dxa"/>
            <w:gridSpan w:val="5"/>
            <w:tcMar>
              <w:top w:w="28" w:type="dxa"/>
              <w:bottom w:w="28" w:type="dxa"/>
            </w:tcMar>
          </w:tcPr>
          <w:p w14:paraId="783DFB9B" w14:textId="643CB8A7" w:rsidR="002976D2" w:rsidRPr="00EE5187" w:rsidRDefault="002976D2" w:rsidP="00F46887">
            <w:pPr>
              <w:pStyle w:val="ListParagraph"/>
              <w:numPr>
                <w:ilvl w:val="0"/>
                <w:numId w:val="65"/>
              </w:numPr>
              <w:ind w:left="312" w:hanging="283"/>
              <w:jc w:val="both"/>
              <w:rPr>
                <w:noProof/>
                <w:lang w:val="lt-LT"/>
              </w:rPr>
            </w:pPr>
            <w:r w:rsidRPr="00EE5187">
              <w:rPr>
                <w:noProof/>
                <w:lang w:val="lt-LT"/>
              </w:rPr>
              <w:t>tiekėjas yra LTG įmonių grupės įmonės audito paslaugų teikėjas ir jam taikomi ribojimai teikiant kitas, nei finansinių ataskaitų audito, paslaugas, nustatyti Reglamento 5 str.;</w:t>
            </w:r>
          </w:p>
        </w:tc>
        <w:tc>
          <w:tcPr>
            <w:tcW w:w="283" w:type="dxa"/>
          </w:tcPr>
          <w:p w14:paraId="7CEA6BD5" w14:textId="77777777" w:rsidR="002976D2" w:rsidRPr="00EE5187" w:rsidRDefault="002976D2" w:rsidP="009D5B0A">
            <w:pPr>
              <w:ind w:left="360"/>
              <w:rPr>
                <w:noProof/>
                <w:lang w:val="lt-LT"/>
              </w:rPr>
            </w:pPr>
          </w:p>
        </w:tc>
        <w:tc>
          <w:tcPr>
            <w:tcW w:w="1742" w:type="dxa"/>
            <w:vMerge/>
          </w:tcPr>
          <w:p w14:paraId="4837B467" w14:textId="77777777" w:rsidR="002976D2" w:rsidRPr="00EE5187" w:rsidRDefault="002976D2" w:rsidP="009D5B0A">
            <w:pPr>
              <w:ind w:left="360"/>
              <w:rPr>
                <w:noProof/>
                <w:lang w:val="lt-LT"/>
              </w:rPr>
            </w:pPr>
          </w:p>
        </w:tc>
        <w:tc>
          <w:tcPr>
            <w:tcW w:w="708" w:type="dxa"/>
          </w:tcPr>
          <w:p w14:paraId="1C10AE29" w14:textId="77777777" w:rsidR="002976D2" w:rsidRPr="00EE5187" w:rsidRDefault="002976D2" w:rsidP="009D5B0A">
            <w:pPr>
              <w:ind w:left="360"/>
              <w:rPr>
                <w:noProof/>
                <w:lang w:val="lt-LT"/>
              </w:rPr>
            </w:pPr>
          </w:p>
        </w:tc>
        <w:tc>
          <w:tcPr>
            <w:tcW w:w="5181" w:type="dxa"/>
            <w:gridSpan w:val="5"/>
          </w:tcPr>
          <w:p w14:paraId="46F60D19" w14:textId="1A675717" w:rsidR="002976D2" w:rsidRPr="00EE5187" w:rsidRDefault="002976D2" w:rsidP="00321B9B">
            <w:pPr>
              <w:pStyle w:val="ListParagraph"/>
              <w:widowControl w:val="0"/>
              <w:numPr>
                <w:ilvl w:val="0"/>
                <w:numId w:val="66"/>
              </w:numPr>
              <w:ind w:left="318" w:hanging="284"/>
              <w:jc w:val="both"/>
              <w:rPr>
                <w:noProof/>
                <w:lang w:val="lt-LT"/>
              </w:rPr>
            </w:pPr>
            <w:r w:rsidRPr="00EE5187">
              <w:rPr>
                <w:noProof/>
                <w:lang w:val="lt-LT"/>
              </w:rPr>
              <w:t>the supplier is a provider of audit services to an LTG Group company and is subject to the restrictions on the provision of services other than the audit of financial statements set out in Article 5 of the Regulation;</w:t>
            </w:r>
          </w:p>
        </w:tc>
      </w:tr>
      <w:tr w:rsidR="002976D2" w:rsidRPr="00EE5187" w14:paraId="1E624C32" w14:textId="77777777" w:rsidTr="003E151D">
        <w:tc>
          <w:tcPr>
            <w:tcW w:w="1699" w:type="dxa"/>
            <w:vMerge/>
            <w:tcMar>
              <w:top w:w="28" w:type="dxa"/>
              <w:bottom w:w="28" w:type="dxa"/>
            </w:tcMar>
          </w:tcPr>
          <w:p w14:paraId="76D5F052" w14:textId="77777777" w:rsidR="002976D2" w:rsidRPr="00EE5187" w:rsidRDefault="002976D2" w:rsidP="009D5B0A">
            <w:pPr>
              <w:rPr>
                <w:noProof/>
                <w:lang w:val="lt-LT"/>
              </w:rPr>
            </w:pPr>
          </w:p>
        </w:tc>
        <w:tc>
          <w:tcPr>
            <w:tcW w:w="710" w:type="dxa"/>
          </w:tcPr>
          <w:p w14:paraId="08716803" w14:textId="77777777" w:rsidR="002976D2" w:rsidRPr="00EE5187" w:rsidRDefault="002976D2" w:rsidP="009D5B0A">
            <w:pPr>
              <w:rPr>
                <w:noProof/>
                <w:lang w:val="lt-LT"/>
              </w:rPr>
            </w:pPr>
          </w:p>
        </w:tc>
        <w:tc>
          <w:tcPr>
            <w:tcW w:w="4780" w:type="dxa"/>
            <w:gridSpan w:val="5"/>
            <w:tcMar>
              <w:top w:w="28" w:type="dxa"/>
              <w:bottom w:w="28" w:type="dxa"/>
            </w:tcMar>
          </w:tcPr>
          <w:p w14:paraId="01AFF610" w14:textId="0884DA61" w:rsidR="002976D2" w:rsidRPr="00EE5187" w:rsidRDefault="002976D2" w:rsidP="00F46887">
            <w:pPr>
              <w:pStyle w:val="ListParagraph"/>
              <w:numPr>
                <w:ilvl w:val="0"/>
                <w:numId w:val="65"/>
              </w:numPr>
              <w:spacing w:after="120"/>
              <w:ind w:left="312" w:hanging="284"/>
              <w:jc w:val="both"/>
              <w:rPr>
                <w:noProof/>
                <w:lang w:val="lt-LT"/>
              </w:rPr>
            </w:pPr>
            <w:r w:rsidRPr="00EE5187">
              <w:rPr>
                <w:noProof/>
                <w:lang w:val="lt-LT"/>
              </w:rPr>
              <w:t>tiekėjas dalyvauja LTG įmonių grupės įmonės vykdomame audito paslaugų (kaip apibrėžta Reglamente) pirkime.</w:t>
            </w:r>
          </w:p>
        </w:tc>
        <w:tc>
          <w:tcPr>
            <w:tcW w:w="283" w:type="dxa"/>
          </w:tcPr>
          <w:p w14:paraId="567F756A" w14:textId="77777777" w:rsidR="002976D2" w:rsidRPr="00EE5187" w:rsidRDefault="002976D2" w:rsidP="009D5B0A">
            <w:pPr>
              <w:ind w:left="360"/>
              <w:rPr>
                <w:noProof/>
                <w:lang w:val="lt-LT"/>
              </w:rPr>
            </w:pPr>
          </w:p>
        </w:tc>
        <w:tc>
          <w:tcPr>
            <w:tcW w:w="1742" w:type="dxa"/>
            <w:vMerge/>
          </w:tcPr>
          <w:p w14:paraId="72C846CA" w14:textId="77777777" w:rsidR="002976D2" w:rsidRPr="00EE5187" w:rsidRDefault="002976D2" w:rsidP="009D5B0A">
            <w:pPr>
              <w:ind w:left="360"/>
              <w:rPr>
                <w:noProof/>
                <w:lang w:val="lt-LT"/>
              </w:rPr>
            </w:pPr>
          </w:p>
        </w:tc>
        <w:tc>
          <w:tcPr>
            <w:tcW w:w="708" w:type="dxa"/>
          </w:tcPr>
          <w:p w14:paraId="085097B7" w14:textId="77777777" w:rsidR="002976D2" w:rsidRPr="00EE5187" w:rsidRDefault="002976D2" w:rsidP="009D5B0A">
            <w:pPr>
              <w:ind w:left="360"/>
              <w:rPr>
                <w:noProof/>
                <w:lang w:val="lt-LT"/>
              </w:rPr>
            </w:pPr>
          </w:p>
        </w:tc>
        <w:tc>
          <w:tcPr>
            <w:tcW w:w="5181" w:type="dxa"/>
            <w:gridSpan w:val="5"/>
          </w:tcPr>
          <w:p w14:paraId="16D9035A" w14:textId="0984BFF0" w:rsidR="002976D2" w:rsidRPr="00EE5187" w:rsidRDefault="002976D2" w:rsidP="00F46887">
            <w:pPr>
              <w:pStyle w:val="ListParagraph"/>
              <w:numPr>
                <w:ilvl w:val="0"/>
                <w:numId w:val="66"/>
              </w:numPr>
              <w:ind w:left="315" w:hanging="283"/>
              <w:jc w:val="both"/>
              <w:rPr>
                <w:noProof/>
                <w:lang w:val="lt-LT"/>
              </w:rPr>
            </w:pPr>
            <w:r w:rsidRPr="00EE5187">
              <w:rPr>
                <w:noProof/>
                <w:lang w:val="lt-LT"/>
              </w:rPr>
              <w:t>the supplier is involved in a procurement of audit services (as defined in the Regulation) by a company within the LTG group of companies.</w:t>
            </w:r>
          </w:p>
        </w:tc>
      </w:tr>
      <w:tr w:rsidR="002976D2" w:rsidRPr="003F6951" w14:paraId="73061F89" w14:textId="77777777" w:rsidTr="003E151D">
        <w:tc>
          <w:tcPr>
            <w:tcW w:w="1699" w:type="dxa"/>
            <w:vMerge/>
            <w:tcMar>
              <w:top w:w="28" w:type="dxa"/>
              <w:bottom w:w="28" w:type="dxa"/>
            </w:tcMar>
          </w:tcPr>
          <w:p w14:paraId="526764C2" w14:textId="77777777" w:rsidR="002976D2" w:rsidRPr="00EE5187" w:rsidRDefault="002976D2" w:rsidP="000D5D7B">
            <w:pPr>
              <w:rPr>
                <w:noProof/>
                <w:lang w:val="lt-LT"/>
              </w:rPr>
            </w:pPr>
          </w:p>
        </w:tc>
        <w:tc>
          <w:tcPr>
            <w:tcW w:w="710" w:type="dxa"/>
            <w:vMerge w:val="restart"/>
          </w:tcPr>
          <w:p w14:paraId="63914004" w14:textId="77777777" w:rsidR="002976D2" w:rsidRPr="00EE5187" w:rsidRDefault="002976D2" w:rsidP="00200A73">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651B59D" w14:textId="6505433E" w:rsidR="002976D2" w:rsidRPr="00EE5187" w:rsidRDefault="002976D2" w:rsidP="00AA091A">
            <w:pPr>
              <w:jc w:val="both"/>
              <w:rPr>
                <w:noProof/>
                <w:lang w:val="lt-LT"/>
              </w:rPr>
            </w:pPr>
            <w:r w:rsidRPr="00EE5187">
              <w:rPr>
                <w:noProof/>
                <w:lang w:val="lt-LT"/>
              </w:rPr>
              <w:t>Tiekėjas LTG Audito komitetui turi pateikti šią informaciją bei pagrįstus įrodymus dėl grėsmių nepriklausomumui (ne)buvimo:</w:t>
            </w:r>
          </w:p>
        </w:tc>
        <w:tc>
          <w:tcPr>
            <w:tcW w:w="283" w:type="dxa"/>
          </w:tcPr>
          <w:p w14:paraId="17B131E9" w14:textId="77777777" w:rsidR="002976D2" w:rsidRPr="00EE5187" w:rsidRDefault="002976D2" w:rsidP="000D5D7B">
            <w:pPr>
              <w:ind w:left="360"/>
              <w:rPr>
                <w:noProof/>
                <w:lang w:val="lt-LT"/>
              </w:rPr>
            </w:pPr>
          </w:p>
        </w:tc>
        <w:tc>
          <w:tcPr>
            <w:tcW w:w="1742" w:type="dxa"/>
            <w:vMerge/>
          </w:tcPr>
          <w:p w14:paraId="03D48460" w14:textId="77777777" w:rsidR="002976D2" w:rsidRPr="00EE5187" w:rsidRDefault="002976D2" w:rsidP="000D5D7B">
            <w:pPr>
              <w:ind w:left="360"/>
              <w:rPr>
                <w:noProof/>
                <w:lang w:val="lt-LT"/>
              </w:rPr>
            </w:pPr>
          </w:p>
        </w:tc>
        <w:tc>
          <w:tcPr>
            <w:tcW w:w="708" w:type="dxa"/>
            <w:vMerge w:val="restart"/>
          </w:tcPr>
          <w:p w14:paraId="0AE70A5B" w14:textId="77777777" w:rsidR="002976D2" w:rsidRPr="00EE5187" w:rsidRDefault="002976D2" w:rsidP="00F46887">
            <w:pPr>
              <w:pStyle w:val="ListParagraph"/>
              <w:widowControl w:val="0"/>
              <w:numPr>
                <w:ilvl w:val="1"/>
                <w:numId w:val="4"/>
              </w:numPr>
              <w:spacing w:after="60" w:line="240" w:lineRule="auto"/>
              <w:ind w:hanging="761"/>
              <w:contextualSpacing w:val="0"/>
              <w:jc w:val="both"/>
              <w:rPr>
                <w:noProof/>
                <w:color w:val="000000"/>
                <w:lang w:val="lt-LT"/>
              </w:rPr>
            </w:pPr>
          </w:p>
        </w:tc>
        <w:tc>
          <w:tcPr>
            <w:tcW w:w="5181" w:type="dxa"/>
            <w:gridSpan w:val="5"/>
          </w:tcPr>
          <w:p w14:paraId="5C84F05E" w14:textId="1505B8A0" w:rsidR="002976D2" w:rsidRPr="00EE5187" w:rsidRDefault="002976D2" w:rsidP="00200A73">
            <w:pPr>
              <w:widowControl w:val="0"/>
              <w:spacing w:after="60" w:line="240" w:lineRule="auto"/>
              <w:ind w:left="31"/>
              <w:jc w:val="both"/>
              <w:rPr>
                <w:noProof/>
                <w:lang w:val="lt-LT"/>
              </w:rPr>
            </w:pPr>
            <w:r w:rsidRPr="00EE5187">
              <w:rPr>
                <w:noProof/>
                <w:lang w:val="lt-LT"/>
              </w:rPr>
              <w:t xml:space="preserve">Tiekėjas LTG Audito komitetui turi pateikti šią </w:t>
            </w:r>
            <w:r w:rsidRPr="00EE5187">
              <w:rPr>
                <w:noProof/>
                <w:color w:val="000000"/>
                <w:lang w:val="lt-LT"/>
              </w:rPr>
              <w:t>informaciją</w:t>
            </w:r>
            <w:r w:rsidRPr="00EE5187">
              <w:rPr>
                <w:noProof/>
                <w:lang w:val="lt-LT"/>
              </w:rPr>
              <w:t xml:space="preserve"> bei pagrįstus įrodymus dėl grėsmių nepriklausomumui (ne)buvimo:</w:t>
            </w:r>
          </w:p>
        </w:tc>
      </w:tr>
      <w:tr w:rsidR="002976D2" w:rsidRPr="00EE5187" w14:paraId="1FA9F7C1" w14:textId="77777777" w:rsidTr="003E151D">
        <w:tc>
          <w:tcPr>
            <w:tcW w:w="1699" w:type="dxa"/>
            <w:vMerge/>
            <w:tcMar>
              <w:top w:w="28" w:type="dxa"/>
              <w:bottom w:w="28" w:type="dxa"/>
            </w:tcMar>
          </w:tcPr>
          <w:p w14:paraId="4CF4BF5C" w14:textId="77777777" w:rsidR="002976D2" w:rsidRPr="00EE5187" w:rsidRDefault="002976D2" w:rsidP="00C944FC">
            <w:pPr>
              <w:rPr>
                <w:noProof/>
                <w:lang w:val="lt-LT"/>
              </w:rPr>
            </w:pPr>
          </w:p>
        </w:tc>
        <w:tc>
          <w:tcPr>
            <w:tcW w:w="710" w:type="dxa"/>
            <w:vMerge/>
          </w:tcPr>
          <w:p w14:paraId="645DF82C" w14:textId="77777777" w:rsidR="002976D2" w:rsidRPr="00EE5187" w:rsidRDefault="002976D2" w:rsidP="00C944FC">
            <w:pPr>
              <w:rPr>
                <w:noProof/>
                <w:lang w:val="lt-LT"/>
              </w:rPr>
            </w:pPr>
          </w:p>
        </w:tc>
        <w:tc>
          <w:tcPr>
            <w:tcW w:w="4780" w:type="dxa"/>
            <w:gridSpan w:val="5"/>
            <w:tcMar>
              <w:top w:w="28" w:type="dxa"/>
              <w:bottom w:w="28" w:type="dxa"/>
            </w:tcMar>
          </w:tcPr>
          <w:p w14:paraId="0406A254" w14:textId="281ADBF1" w:rsidR="002976D2" w:rsidRPr="00EE5187" w:rsidRDefault="002976D2" w:rsidP="00F46887">
            <w:pPr>
              <w:pStyle w:val="ListParagraph"/>
              <w:numPr>
                <w:ilvl w:val="0"/>
                <w:numId w:val="67"/>
              </w:numPr>
              <w:ind w:left="312" w:hanging="283"/>
              <w:jc w:val="both"/>
              <w:rPr>
                <w:noProof/>
                <w:lang w:val="lt-LT"/>
              </w:rPr>
            </w:pPr>
            <w:r w:rsidRPr="00EE5187">
              <w:rPr>
                <w:noProof/>
                <w:lang w:val="lt-LT"/>
              </w:rPr>
              <w:t>informaciją, kokių paslaugų pirkime tiekėjas ketina dalyvauti, pateikti detalų šių paslaugų aprašymą arba pateikti nuorodą į paskelbtus pirkimo dokumentus;</w:t>
            </w:r>
          </w:p>
        </w:tc>
        <w:tc>
          <w:tcPr>
            <w:tcW w:w="283" w:type="dxa"/>
          </w:tcPr>
          <w:p w14:paraId="0D8E2B0A" w14:textId="77777777" w:rsidR="002976D2" w:rsidRPr="00EE5187" w:rsidRDefault="002976D2" w:rsidP="00C944FC">
            <w:pPr>
              <w:ind w:left="360"/>
              <w:rPr>
                <w:noProof/>
                <w:lang w:val="lt-LT"/>
              </w:rPr>
            </w:pPr>
          </w:p>
        </w:tc>
        <w:tc>
          <w:tcPr>
            <w:tcW w:w="1742" w:type="dxa"/>
            <w:vMerge/>
          </w:tcPr>
          <w:p w14:paraId="2215CCCA" w14:textId="77777777" w:rsidR="002976D2" w:rsidRPr="00EE5187" w:rsidRDefault="002976D2" w:rsidP="00C944FC">
            <w:pPr>
              <w:ind w:left="360"/>
              <w:rPr>
                <w:noProof/>
                <w:lang w:val="lt-LT"/>
              </w:rPr>
            </w:pPr>
          </w:p>
        </w:tc>
        <w:tc>
          <w:tcPr>
            <w:tcW w:w="708" w:type="dxa"/>
            <w:vMerge/>
          </w:tcPr>
          <w:p w14:paraId="395E3707" w14:textId="77777777" w:rsidR="002976D2" w:rsidRPr="00EE5187" w:rsidRDefault="002976D2" w:rsidP="00C944FC">
            <w:pPr>
              <w:ind w:left="360"/>
              <w:rPr>
                <w:noProof/>
                <w:lang w:val="lt-LT"/>
              </w:rPr>
            </w:pPr>
          </w:p>
        </w:tc>
        <w:tc>
          <w:tcPr>
            <w:tcW w:w="5181" w:type="dxa"/>
            <w:gridSpan w:val="5"/>
          </w:tcPr>
          <w:p w14:paraId="6E71D29E" w14:textId="1C53B8FC" w:rsidR="002976D2" w:rsidRPr="00EE5187" w:rsidRDefault="002976D2" w:rsidP="00F46887">
            <w:pPr>
              <w:pStyle w:val="ListParagraph"/>
              <w:numPr>
                <w:ilvl w:val="0"/>
                <w:numId w:val="68"/>
              </w:numPr>
              <w:ind w:left="315" w:hanging="283"/>
              <w:jc w:val="both"/>
              <w:rPr>
                <w:noProof/>
                <w:lang w:val="lt-LT"/>
              </w:rPr>
            </w:pPr>
            <w:r w:rsidRPr="00EE5187">
              <w:rPr>
                <w:noProof/>
                <w:lang w:val="lt-LT"/>
              </w:rPr>
              <w:t>information on the services the supplier intends to procure, a detailed description of those services or a reference to the published procurement documents;</w:t>
            </w:r>
          </w:p>
        </w:tc>
      </w:tr>
      <w:tr w:rsidR="002976D2" w:rsidRPr="00EE5187" w14:paraId="4CFB14A0" w14:textId="2204647E" w:rsidTr="003E151D">
        <w:tc>
          <w:tcPr>
            <w:tcW w:w="1699" w:type="dxa"/>
            <w:vMerge/>
            <w:tcMar>
              <w:top w:w="28" w:type="dxa"/>
              <w:bottom w:w="28" w:type="dxa"/>
            </w:tcMar>
          </w:tcPr>
          <w:p w14:paraId="0A696D49" w14:textId="77777777" w:rsidR="002976D2" w:rsidRPr="00EE5187" w:rsidRDefault="002976D2" w:rsidP="00C944FC">
            <w:pPr>
              <w:rPr>
                <w:noProof/>
                <w:lang w:val="lt-LT"/>
              </w:rPr>
            </w:pPr>
          </w:p>
        </w:tc>
        <w:tc>
          <w:tcPr>
            <w:tcW w:w="710" w:type="dxa"/>
            <w:vMerge/>
          </w:tcPr>
          <w:p w14:paraId="347E7E47" w14:textId="77777777" w:rsidR="002976D2" w:rsidRPr="00EE5187" w:rsidRDefault="002976D2" w:rsidP="00C944FC">
            <w:pPr>
              <w:rPr>
                <w:noProof/>
                <w:lang w:val="lt-LT"/>
              </w:rPr>
            </w:pPr>
          </w:p>
        </w:tc>
        <w:tc>
          <w:tcPr>
            <w:tcW w:w="4780" w:type="dxa"/>
            <w:gridSpan w:val="5"/>
            <w:tcMar>
              <w:top w:w="28" w:type="dxa"/>
              <w:bottom w:w="28" w:type="dxa"/>
            </w:tcMar>
          </w:tcPr>
          <w:p w14:paraId="09924F5B" w14:textId="29746B44" w:rsidR="002976D2" w:rsidRPr="00EE5187" w:rsidRDefault="002976D2" w:rsidP="00F46887">
            <w:pPr>
              <w:pStyle w:val="ListParagraph"/>
              <w:numPr>
                <w:ilvl w:val="0"/>
                <w:numId w:val="67"/>
              </w:numPr>
              <w:ind w:left="312" w:hanging="283"/>
              <w:jc w:val="both"/>
              <w:rPr>
                <w:noProof/>
                <w:lang w:val="lt-LT"/>
              </w:rPr>
            </w:pPr>
            <w:r w:rsidRPr="00EE5187">
              <w:rPr>
                <w:noProof/>
                <w:lang w:val="lt-LT"/>
              </w:rPr>
              <w:t xml:space="preserve">numatomą šių paslaugų apimtį; </w:t>
            </w:r>
          </w:p>
        </w:tc>
        <w:tc>
          <w:tcPr>
            <w:tcW w:w="283" w:type="dxa"/>
          </w:tcPr>
          <w:p w14:paraId="6F9A8BC0" w14:textId="77777777" w:rsidR="002976D2" w:rsidRPr="00EE5187" w:rsidRDefault="002976D2" w:rsidP="00C944FC">
            <w:pPr>
              <w:ind w:left="360"/>
              <w:rPr>
                <w:noProof/>
                <w:lang w:val="lt-LT"/>
              </w:rPr>
            </w:pPr>
          </w:p>
        </w:tc>
        <w:tc>
          <w:tcPr>
            <w:tcW w:w="1742" w:type="dxa"/>
            <w:vMerge/>
          </w:tcPr>
          <w:p w14:paraId="14727FCF" w14:textId="77777777" w:rsidR="002976D2" w:rsidRPr="00EE5187" w:rsidRDefault="002976D2" w:rsidP="00C944FC">
            <w:pPr>
              <w:ind w:left="360"/>
              <w:rPr>
                <w:noProof/>
                <w:lang w:val="lt-LT"/>
              </w:rPr>
            </w:pPr>
          </w:p>
        </w:tc>
        <w:tc>
          <w:tcPr>
            <w:tcW w:w="708" w:type="dxa"/>
            <w:vMerge/>
          </w:tcPr>
          <w:p w14:paraId="7C3D8C6D" w14:textId="77777777" w:rsidR="002976D2" w:rsidRPr="00EE5187" w:rsidRDefault="002976D2" w:rsidP="00C944FC">
            <w:pPr>
              <w:ind w:left="360"/>
              <w:rPr>
                <w:noProof/>
                <w:lang w:val="lt-LT"/>
              </w:rPr>
            </w:pPr>
          </w:p>
        </w:tc>
        <w:tc>
          <w:tcPr>
            <w:tcW w:w="5181" w:type="dxa"/>
            <w:gridSpan w:val="5"/>
          </w:tcPr>
          <w:p w14:paraId="1D900AE5" w14:textId="52EC546B" w:rsidR="002976D2" w:rsidRPr="00EE5187" w:rsidRDefault="002976D2" w:rsidP="00F46887">
            <w:pPr>
              <w:pStyle w:val="ListParagraph"/>
              <w:numPr>
                <w:ilvl w:val="0"/>
                <w:numId w:val="68"/>
              </w:numPr>
              <w:ind w:left="315" w:hanging="283"/>
              <w:jc w:val="both"/>
              <w:rPr>
                <w:noProof/>
                <w:lang w:val="lt-LT"/>
              </w:rPr>
            </w:pPr>
            <w:r w:rsidRPr="00EE5187">
              <w:rPr>
                <w:noProof/>
                <w:lang w:val="lt-LT"/>
              </w:rPr>
              <w:t xml:space="preserve">the expected scope of these services; </w:t>
            </w:r>
          </w:p>
        </w:tc>
      </w:tr>
      <w:tr w:rsidR="002976D2" w:rsidRPr="00EE5187" w14:paraId="4BD029CE" w14:textId="77777777" w:rsidTr="003E151D">
        <w:tc>
          <w:tcPr>
            <w:tcW w:w="1699" w:type="dxa"/>
            <w:vMerge/>
            <w:tcMar>
              <w:top w:w="28" w:type="dxa"/>
              <w:bottom w:w="28" w:type="dxa"/>
            </w:tcMar>
          </w:tcPr>
          <w:p w14:paraId="49C819E9" w14:textId="77777777" w:rsidR="002976D2" w:rsidRPr="00EE5187" w:rsidRDefault="002976D2" w:rsidP="00C944FC">
            <w:pPr>
              <w:rPr>
                <w:noProof/>
                <w:lang w:val="lt-LT"/>
              </w:rPr>
            </w:pPr>
          </w:p>
        </w:tc>
        <w:tc>
          <w:tcPr>
            <w:tcW w:w="710" w:type="dxa"/>
            <w:vMerge/>
          </w:tcPr>
          <w:p w14:paraId="1C96EB2B" w14:textId="77777777" w:rsidR="002976D2" w:rsidRPr="00EE5187" w:rsidRDefault="002976D2" w:rsidP="00C944FC">
            <w:pPr>
              <w:rPr>
                <w:noProof/>
                <w:lang w:val="lt-LT"/>
              </w:rPr>
            </w:pPr>
          </w:p>
        </w:tc>
        <w:tc>
          <w:tcPr>
            <w:tcW w:w="4780" w:type="dxa"/>
            <w:gridSpan w:val="5"/>
            <w:tcMar>
              <w:top w:w="28" w:type="dxa"/>
              <w:bottom w:w="28" w:type="dxa"/>
            </w:tcMar>
          </w:tcPr>
          <w:p w14:paraId="64C89D32" w14:textId="7243EAD0" w:rsidR="002976D2" w:rsidRPr="00EE5187" w:rsidRDefault="002976D2" w:rsidP="00F46887">
            <w:pPr>
              <w:pStyle w:val="ListParagraph"/>
              <w:numPr>
                <w:ilvl w:val="0"/>
                <w:numId w:val="67"/>
              </w:numPr>
              <w:ind w:left="312" w:hanging="283"/>
              <w:jc w:val="both"/>
              <w:rPr>
                <w:noProof/>
                <w:lang w:val="lt-LT"/>
              </w:rPr>
            </w:pPr>
            <w:r w:rsidRPr="00EE5187">
              <w:rPr>
                <w:noProof/>
                <w:lang w:val="lt-LT"/>
              </w:rPr>
              <w:t>argumentus, kodėl planuojamos teikti paslaugos nėra priskiriamos prie draudžiamų paslaugų ir šių paslaugų teikimas nesukeltų grėsmės tiekėjo nepriklausomumui;</w:t>
            </w:r>
          </w:p>
        </w:tc>
        <w:tc>
          <w:tcPr>
            <w:tcW w:w="283" w:type="dxa"/>
          </w:tcPr>
          <w:p w14:paraId="7F43796D" w14:textId="77777777" w:rsidR="002976D2" w:rsidRPr="00EE5187" w:rsidRDefault="002976D2" w:rsidP="00C944FC">
            <w:pPr>
              <w:ind w:left="360"/>
              <w:rPr>
                <w:noProof/>
                <w:lang w:val="lt-LT"/>
              </w:rPr>
            </w:pPr>
          </w:p>
        </w:tc>
        <w:tc>
          <w:tcPr>
            <w:tcW w:w="1742" w:type="dxa"/>
            <w:vMerge/>
          </w:tcPr>
          <w:p w14:paraId="5A964AE0" w14:textId="77777777" w:rsidR="002976D2" w:rsidRPr="00EE5187" w:rsidRDefault="002976D2" w:rsidP="00C944FC">
            <w:pPr>
              <w:ind w:left="360"/>
              <w:rPr>
                <w:noProof/>
                <w:lang w:val="lt-LT"/>
              </w:rPr>
            </w:pPr>
          </w:p>
        </w:tc>
        <w:tc>
          <w:tcPr>
            <w:tcW w:w="708" w:type="dxa"/>
            <w:vMerge/>
          </w:tcPr>
          <w:p w14:paraId="52C34C04" w14:textId="77777777" w:rsidR="002976D2" w:rsidRPr="00EE5187" w:rsidRDefault="002976D2" w:rsidP="00C944FC">
            <w:pPr>
              <w:ind w:left="360"/>
              <w:rPr>
                <w:noProof/>
                <w:lang w:val="lt-LT"/>
              </w:rPr>
            </w:pPr>
          </w:p>
        </w:tc>
        <w:tc>
          <w:tcPr>
            <w:tcW w:w="5181" w:type="dxa"/>
            <w:gridSpan w:val="5"/>
          </w:tcPr>
          <w:p w14:paraId="29480AB9" w14:textId="4F6F618A" w:rsidR="002976D2" w:rsidRPr="00EE5187" w:rsidRDefault="002976D2" w:rsidP="00F46887">
            <w:pPr>
              <w:pStyle w:val="ListParagraph"/>
              <w:numPr>
                <w:ilvl w:val="0"/>
                <w:numId w:val="68"/>
              </w:numPr>
              <w:ind w:left="315" w:hanging="283"/>
              <w:jc w:val="both"/>
              <w:rPr>
                <w:noProof/>
                <w:lang w:val="lt-LT"/>
              </w:rPr>
            </w:pPr>
            <w:r w:rsidRPr="00EE5187">
              <w:rPr>
                <w:noProof/>
                <w:lang w:val="lt-LT"/>
              </w:rPr>
              <w:t>the reasons why the planned services are not prohibited services and why the provision of these services would not jeopardise the independence of the supplier;</w:t>
            </w:r>
          </w:p>
        </w:tc>
      </w:tr>
      <w:tr w:rsidR="002976D2" w:rsidRPr="00EE5187" w14:paraId="677B9B4B" w14:textId="77777777" w:rsidTr="003E151D">
        <w:tc>
          <w:tcPr>
            <w:tcW w:w="1699" w:type="dxa"/>
            <w:vMerge/>
            <w:tcMar>
              <w:top w:w="28" w:type="dxa"/>
              <w:bottom w:w="28" w:type="dxa"/>
            </w:tcMar>
          </w:tcPr>
          <w:p w14:paraId="0BE0B26F" w14:textId="77777777" w:rsidR="002976D2" w:rsidRPr="00EE5187" w:rsidRDefault="002976D2" w:rsidP="00C944FC">
            <w:pPr>
              <w:rPr>
                <w:noProof/>
                <w:lang w:val="lt-LT"/>
              </w:rPr>
            </w:pPr>
          </w:p>
        </w:tc>
        <w:tc>
          <w:tcPr>
            <w:tcW w:w="710" w:type="dxa"/>
            <w:vMerge/>
          </w:tcPr>
          <w:p w14:paraId="462A03B2" w14:textId="77777777" w:rsidR="002976D2" w:rsidRPr="00EE5187" w:rsidRDefault="002976D2" w:rsidP="00C944FC">
            <w:pPr>
              <w:rPr>
                <w:noProof/>
                <w:lang w:val="lt-LT"/>
              </w:rPr>
            </w:pPr>
          </w:p>
        </w:tc>
        <w:tc>
          <w:tcPr>
            <w:tcW w:w="4780" w:type="dxa"/>
            <w:gridSpan w:val="5"/>
            <w:tcMar>
              <w:top w:w="28" w:type="dxa"/>
              <w:bottom w:w="28" w:type="dxa"/>
            </w:tcMar>
          </w:tcPr>
          <w:p w14:paraId="54DCA66B" w14:textId="329428F8" w:rsidR="002976D2" w:rsidRPr="00EE5187" w:rsidRDefault="002976D2" w:rsidP="00F46887">
            <w:pPr>
              <w:pStyle w:val="ListParagraph"/>
              <w:numPr>
                <w:ilvl w:val="0"/>
                <w:numId w:val="67"/>
              </w:numPr>
              <w:ind w:left="312" w:hanging="283"/>
              <w:jc w:val="both"/>
              <w:rPr>
                <w:noProof/>
                <w:lang w:val="lt-LT"/>
              </w:rPr>
            </w:pPr>
            <w:r w:rsidRPr="00EE5187">
              <w:rPr>
                <w:noProof/>
                <w:lang w:val="lt-LT"/>
              </w:rPr>
              <w:t xml:space="preserve">tais atvejais, kai tiekėjas priklauso tinklui, tinklo vidaus rizikų vertinimo padalinio atlikto tiekėjo nepriklausomumo įvertinimo ir patvirtinimo įrodymus, įskaitant ir tiekėjo kreipimąsi į tinklą dėl nepriklausomumo vertinimo.  </w:t>
            </w:r>
          </w:p>
        </w:tc>
        <w:tc>
          <w:tcPr>
            <w:tcW w:w="283" w:type="dxa"/>
          </w:tcPr>
          <w:p w14:paraId="2FE94026" w14:textId="77777777" w:rsidR="002976D2" w:rsidRPr="00EE5187" w:rsidRDefault="002976D2" w:rsidP="00C944FC">
            <w:pPr>
              <w:ind w:left="360"/>
              <w:rPr>
                <w:noProof/>
                <w:lang w:val="lt-LT"/>
              </w:rPr>
            </w:pPr>
          </w:p>
        </w:tc>
        <w:tc>
          <w:tcPr>
            <w:tcW w:w="1742" w:type="dxa"/>
            <w:vMerge/>
          </w:tcPr>
          <w:p w14:paraId="224EAD26" w14:textId="77777777" w:rsidR="002976D2" w:rsidRPr="00EE5187" w:rsidRDefault="002976D2" w:rsidP="00C944FC">
            <w:pPr>
              <w:ind w:left="360"/>
              <w:rPr>
                <w:noProof/>
                <w:lang w:val="lt-LT"/>
              </w:rPr>
            </w:pPr>
          </w:p>
        </w:tc>
        <w:tc>
          <w:tcPr>
            <w:tcW w:w="708" w:type="dxa"/>
            <w:vMerge/>
          </w:tcPr>
          <w:p w14:paraId="3F555F40" w14:textId="77777777" w:rsidR="002976D2" w:rsidRPr="00EE5187" w:rsidRDefault="002976D2" w:rsidP="00C944FC">
            <w:pPr>
              <w:ind w:left="360"/>
              <w:rPr>
                <w:noProof/>
                <w:lang w:val="lt-LT"/>
              </w:rPr>
            </w:pPr>
          </w:p>
        </w:tc>
        <w:tc>
          <w:tcPr>
            <w:tcW w:w="5181" w:type="dxa"/>
            <w:gridSpan w:val="5"/>
          </w:tcPr>
          <w:p w14:paraId="4933E8ED" w14:textId="7EFDCEB6" w:rsidR="002976D2" w:rsidRPr="00EE5187" w:rsidRDefault="002976D2" w:rsidP="006D41C8">
            <w:pPr>
              <w:pStyle w:val="ListParagraph"/>
              <w:numPr>
                <w:ilvl w:val="0"/>
                <w:numId w:val="68"/>
              </w:numPr>
              <w:ind w:left="318" w:hanging="284"/>
              <w:jc w:val="both"/>
              <w:rPr>
                <w:noProof/>
                <w:lang w:val="lt-LT"/>
              </w:rPr>
            </w:pPr>
            <w:r w:rsidRPr="00EE5187">
              <w:rPr>
                <w:noProof/>
                <w:lang w:val="lt-LT"/>
              </w:rPr>
              <w:t xml:space="preserve">where the supplier belongs to a network, evidence of the assessment and validation of the supplier's independence by the network's internal risk assessment unit, including the supplier's referral to the network for an independence assessment.  </w:t>
            </w:r>
          </w:p>
        </w:tc>
      </w:tr>
      <w:tr w:rsidR="004A0FFC" w:rsidRPr="00EE5187" w14:paraId="7BDCB060" w14:textId="77777777" w:rsidTr="003E151D">
        <w:tc>
          <w:tcPr>
            <w:tcW w:w="1699" w:type="dxa"/>
            <w:tcMar>
              <w:top w:w="28" w:type="dxa"/>
              <w:bottom w:w="28" w:type="dxa"/>
            </w:tcMar>
          </w:tcPr>
          <w:p w14:paraId="5E163F2B" w14:textId="77777777" w:rsidR="004A0FFC" w:rsidRPr="00EE5187" w:rsidRDefault="004A0FFC" w:rsidP="000D5D7B">
            <w:pPr>
              <w:rPr>
                <w:noProof/>
                <w:lang w:val="lt-LT"/>
              </w:rPr>
            </w:pPr>
          </w:p>
        </w:tc>
        <w:tc>
          <w:tcPr>
            <w:tcW w:w="710" w:type="dxa"/>
          </w:tcPr>
          <w:p w14:paraId="16822DCA" w14:textId="77777777" w:rsidR="004A0FFC" w:rsidRPr="00EE5187" w:rsidRDefault="004A0FFC" w:rsidP="000D5D7B">
            <w:pPr>
              <w:rPr>
                <w:noProof/>
                <w:lang w:val="lt-LT"/>
              </w:rPr>
            </w:pPr>
          </w:p>
        </w:tc>
        <w:tc>
          <w:tcPr>
            <w:tcW w:w="4780" w:type="dxa"/>
            <w:gridSpan w:val="5"/>
            <w:tcMar>
              <w:top w:w="28" w:type="dxa"/>
              <w:bottom w:w="28" w:type="dxa"/>
            </w:tcMar>
          </w:tcPr>
          <w:p w14:paraId="1B2357B5" w14:textId="77777777" w:rsidR="004A0FFC" w:rsidRPr="00EE5187" w:rsidRDefault="004A0FFC" w:rsidP="000D5D7B">
            <w:pPr>
              <w:rPr>
                <w:noProof/>
                <w:lang w:val="lt-LT"/>
              </w:rPr>
            </w:pPr>
          </w:p>
        </w:tc>
        <w:tc>
          <w:tcPr>
            <w:tcW w:w="283" w:type="dxa"/>
          </w:tcPr>
          <w:p w14:paraId="35E86C82" w14:textId="77777777" w:rsidR="004A0FFC" w:rsidRPr="00EE5187" w:rsidRDefault="004A0FFC" w:rsidP="000D5D7B">
            <w:pPr>
              <w:ind w:left="360"/>
              <w:rPr>
                <w:noProof/>
                <w:lang w:val="lt-LT"/>
              </w:rPr>
            </w:pPr>
          </w:p>
        </w:tc>
        <w:tc>
          <w:tcPr>
            <w:tcW w:w="1742" w:type="dxa"/>
          </w:tcPr>
          <w:p w14:paraId="30978215" w14:textId="77777777" w:rsidR="004A0FFC" w:rsidRPr="00EE5187" w:rsidRDefault="004A0FFC" w:rsidP="000D5D7B">
            <w:pPr>
              <w:ind w:left="360"/>
              <w:rPr>
                <w:noProof/>
                <w:lang w:val="lt-LT"/>
              </w:rPr>
            </w:pPr>
          </w:p>
        </w:tc>
        <w:tc>
          <w:tcPr>
            <w:tcW w:w="708" w:type="dxa"/>
          </w:tcPr>
          <w:p w14:paraId="3F6624B7" w14:textId="77777777" w:rsidR="004A0FFC" w:rsidRPr="00EE5187" w:rsidRDefault="004A0FFC" w:rsidP="000D5D7B">
            <w:pPr>
              <w:ind w:left="360"/>
              <w:rPr>
                <w:noProof/>
                <w:lang w:val="lt-LT"/>
              </w:rPr>
            </w:pPr>
          </w:p>
        </w:tc>
        <w:tc>
          <w:tcPr>
            <w:tcW w:w="5181" w:type="dxa"/>
            <w:gridSpan w:val="5"/>
          </w:tcPr>
          <w:p w14:paraId="4C9B4617" w14:textId="77777777" w:rsidR="004A0FFC" w:rsidRPr="00EE5187" w:rsidRDefault="004A0FFC" w:rsidP="000D5D7B">
            <w:pPr>
              <w:ind w:left="360"/>
              <w:rPr>
                <w:noProof/>
                <w:lang w:val="lt-LT"/>
              </w:rPr>
            </w:pPr>
          </w:p>
        </w:tc>
      </w:tr>
      <w:tr w:rsidR="00A41E1B" w:rsidRPr="00EE5187" w14:paraId="7330C047" w14:textId="60CF74E4" w:rsidTr="003E151D">
        <w:tc>
          <w:tcPr>
            <w:tcW w:w="7189" w:type="dxa"/>
            <w:gridSpan w:val="7"/>
            <w:shd w:val="clear" w:color="auto" w:fill="F8423A"/>
          </w:tcPr>
          <w:p w14:paraId="4B360A2A" w14:textId="32F8754E" w:rsidR="00A41E1B" w:rsidRPr="00EE5187" w:rsidRDefault="00A41E1B" w:rsidP="00B47556">
            <w:pPr>
              <w:pStyle w:val="ListParagraph"/>
              <w:numPr>
                <w:ilvl w:val="0"/>
                <w:numId w:val="97"/>
              </w:numPr>
              <w:jc w:val="center"/>
              <w:rPr>
                <w:b/>
                <w:bCs/>
                <w:noProof/>
                <w:lang w:val="lt-LT"/>
              </w:rPr>
            </w:pPr>
            <w:bookmarkStart w:id="25" w:name="_Toc211946072"/>
            <w:bookmarkStart w:id="26" w:name="_Toc211946343"/>
            <w:r w:rsidRPr="00EE5187">
              <w:rPr>
                <w:rStyle w:val="Heading1Char"/>
                <w:rFonts w:ascii="Arial" w:hAnsi="Arial" w:cs="Arial"/>
                <w:b/>
                <w:bCs/>
                <w:noProof/>
                <w:color w:val="FFFFFF" w:themeColor="background1"/>
                <w:sz w:val="18"/>
                <w:szCs w:val="18"/>
                <w:lang w:val="lt-LT"/>
              </w:rPr>
              <w:t>DERYBOS</w:t>
            </w:r>
            <w:bookmarkEnd w:id="25"/>
            <w:bookmarkEnd w:id="26"/>
          </w:p>
        </w:tc>
        <w:tc>
          <w:tcPr>
            <w:tcW w:w="283" w:type="dxa"/>
            <w:shd w:val="clear" w:color="auto" w:fill="F8423A"/>
          </w:tcPr>
          <w:p w14:paraId="746C53A3" w14:textId="77777777" w:rsidR="00A41E1B" w:rsidRPr="00EE5187" w:rsidRDefault="00A41E1B" w:rsidP="000D5D7B">
            <w:pPr>
              <w:ind w:left="360"/>
              <w:jc w:val="center"/>
              <w:rPr>
                <w:rStyle w:val="Heading1Char"/>
                <w:rFonts w:ascii="Arial" w:hAnsi="Arial" w:cs="Arial"/>
                <w:b/>
                <w:bCs/>
                <w:noProof/>
                <w:color w:val="FFFFFF" w:themeColor="background1"/>
                <w:sz w:val="18"/>
                <w:szCs w:val="18"/>
                <w:lang w:val="lt-LT"/>
              </w:rPr>
            </w:pPr>
          </w:p>
        </w:tc>
        <w:tc>
          <w:tcPr>
            <w:tcW w:w="7635" w:type="dxa"/>
            <w:gridSpan w:val="7"/>
            <w:shd w:val="clear" w:color="auto" w:fill="F8423A"/>
          </w:tcPr>
          <w:p w14:paraId="11C438B4" w14:textId="18B3278E" w:rsidR="00A41E1B" w:rsidRPr="00EE5187" w:rsidRDefault="008009D8" w:rsidP="008423DE">
            <w:pPr>
              <w:pStyle w:val="ListParagraph"/>
              <w:numPr>
                <w:ilvl w:val="0"/>
                <w:numId w:val="98"/>
              </w:numPr>
              <w:jc w:val="center"/>
              <w:rPr>
                <w:rStyle w:val="Heading1Char"/>
                <w:rFonts w:ascii="Arial" w:hAnsi="Arial" w:cs="Arial"/>
                <w:b/>
                <w:bCs/>
                <w:noProof/>
                <w:color w:val="FFFFFF" w:themeColor="background1"/>
                <w:sz w:val="18"/>
                <w:szCs w:val="18"/>
                <w:lang w:val="lt-LT"/>
              </w:rPr>
            </w:pPr>
            <w:bookmarkStart w:id="27" w:name="_Toc211946344"/>
            <w:r w:rsidRPr="00EE5187">
              <w:rPr>
                <w:rStyle w:val="Heading1Char"/>
                <w:rFonts w:ascii="Arial" w:hAnsi="Arial" w:cs="Arial"/>
                <w:b/>
                <w:bCs/>
                <w:noProof/>
                <w:color w:val="FFFFFF" w:themeColor="background1"/>
                <w:sz w:val="18"/>
                <w:szCs w:val="18"/>
                <w:lang w:val="lt-LT"/>
              </w:rPr>
              <w:t>NEGOTIATIONS</w:t>
            </w:r>
            <w:bookmarkEnd w:id="27"/>
          </w:p>
        </w:tc>
      </w:tr>
      <w:tr w:rsidR="00957259" w:rsidRPr="00EE5187" w14:paraId="333C6DE9" w14:textId="3983AA55" w:rsidTr="003E151D">
        <w:tc>
          <w:tcPr>
            <w:tcW w:w="1699" w:type="dxa"/>
            <w:tcMar>
              <w:top w:w="28" w:type="dxa"/>
              <w:bottom w:w="28" w:type="dxa"/>
            </w:tcMar>
          </w:tcPr>
          <w:p w14:paraId="304D52FD" w14:textId="77777777" w:rsidR="00957259" w:rsidRPr="00EE5187" w:rsidRDefault="00957259" w:rsidP="000D5D7B">
            <w:pPr>
              <w:rPr>
                <w:noProof/>
                <w:lang w:val="lt-LT"/>
              </w:rPr>
            </w:pPr>
          </w:p>
        </w:tc>
        <w:tc>
          <w:tcPr>
            <w:tcW w:w="710" w:type="dxa"/>
          </w:tcPr>
          <w:p w14:paraId="324C3D82" w14:textId="77777777" w:rsidR="00957259" w:rsidRPr="00EE5187" w:rsidRDefault="00957259" w:rsidP="000D5D7B">
            <w:pPr>
              <w:rPr>
                <w:noProof/>
                <w:lang w:val="lt-LT"/>
              </w:rPr>
            </w:pPr>
          </w:p>
        </w:tc>
        <w:tc>
          <w:tcPr>
            <w:tcW w:w="4780" w:type="dxa"/>
            <w:gridSpan w:val="5"/>
            <w:tcMar>
              <w:top w:w="28" w:type="dxa"/>
              <w:bottom w:w="28" w:type="dxa"/>
            </w:tcMar>
          </w:tcPr>
          <w:p w14:paraId="21757CAB" w14:textId="28DFF1CE" w:rsidR="00957259" w:rsidRPr="00EE5187" w:rsidRDefault="00957259" w:rsidP="000D5D7B">
            <w:pPr>
              <w:rPr>
                <w:noProof/>
                <w:lang w:val="lt-LT"/>
              </w:rPr>
            </w:pPr>
          </w:p>
        </w:tc>
        <w:tc>
          <w:tcPr>
            <w:tcW w:w="283" w:type="dxa"/>
          </w:tcPr>
          <w:p w14:paraId="750EE7D6" w14:textId="77777777" w:rsidR="00957259" w:rsidRPr="00EE5187" w:rsidRDefault="00957259" w:rsidP="000D5D7B">
            <w:pPr>
              <w:ind w:left="360"/>
              <w:rPr>
                <w:noProof/>
                <w:lang w:val="lt-LT"/>
              </w:rPr>
            </w:pPr>
          </w:p>
        </w:tc>
        <w:tc>
          <w:tcPr>
            <w:tcW w:w="1742" w:type="dxa"/>
          </w:tcPr>
          <w:p w14:paraId="1F1BBF08" w14:textId="77777777" w:rsidR="00957259" w:rsidRPr="00EE5187" w:rsidRDefault="00957259" w:rsidP="000D5D7B">
            <w:pPr>
              <w:ind w:left="360"/>
              <w:rPr>
                <w:noProof/>
                <w:lang w:val="lt-LT"/>
              </w:rPr>
            </w:pPr>
          </w:p>
        </w:tc>
        <w:tc>
          <w:tcPr>
            <w:tcW w:w="708" w:type="dxa"/>
          </w:tcPr>
          <w:p w14:paraId="6E643E0A" w14:textId="77777777" w:rsidR="00957259" w:rsidRPr="00EE5187" w:rsidRDefault="00957259" w:rsidP="000D5D7B">
            <w:pPr>
              <w:ind w:left="360"/>
              <w:rPr>
                <w:noProof/>
                <w:lang w:val="lt-LT"/>
              </w:rPr>
            </w:pPr>
          </w:p>
        </w:tc>
        <w:tc>
          <w:tcPr>
            <w:tcW w:w="5181" w:type="dxa"/>
            <w:gridSpan w:val="5"/>
          </w:tcPr>
          <w:p w14:paraId="0B2A586C" w14:textId="55E9335C" w:rsidR="00957259" w:rsidRPr="00EE5187" w:rsidRDefault="00957259" w:rsidP="000D5D7B">
            <w:pPr>
              <w:ind w:left="360"/>
              <w:rPr>
                <w:noProof/>
                <w:lang w:val="lt-LT"/>
              </w:rPr>
            </w:pPr>
          </w:p>
        </w:tc>
      </w:tr>
      <w:tr w:rsidR="00957259" w:rsidRPr="00EE5187" w14:paraId="55AEF18B" w14:textId="55C77675" w:rsidTr="003E151D">
        <w:tc>
          <w:tcPr>
            <w:tcW w:w="1699" w:type="dxa"/>
            <w:tcMar>
              <w:top w:w="28" w:type="dxa"/>
              <w:bottom w:w="28" w:type="dxa"/>
            </w:tcMar>
          </w:tcPr>
          <w:p w14:paraId="2E80E4E9" w14:textId="28253297" w:rsidR="00957259" w:rsidRPr="00EE5187" w:rsidRDefault="00361CBF" w:rsidP="000D5D7B">
            <w:pPr>
              <w:pStyle w:val="ListParagraph"/>
              <w:numPr>
                <w:ilvl w:val="0"/>
                <w:numId w:val="1"/>
              </w:numPr>
              <w:ind w:left="316" w:right="169" w:hanging="284"/>
              <w:rPr>
                <w:b/>
                <w:bCs/>
                <w:noProof/>
                <w:lang w:val="lt-LT"/>
              </w:rPr>
            </w:pPr>
            <w:r w:rsidRPr="00EE5187">
              <w:rPr>
                <w:b/>
                <w:bCs/>
                <w:noProof/>
                <w:lang w:val="lt-LT"/>
              </w:rPr>
              <w:lastRenderedPageBreak/>
              <w:t>Derybų</w:t>
            </w:r>
            <w:r w:rsidRPr="00EE5187">
              <w:rPr>
                <w:b/>
                <w:noProof/>
                <w:lang w:val="lt-LT"/>
              </w:rPr>
              <w:t xml:space="preserve"> objektas</w:t>
            </w:r>
          </w:p>
        </w:tc>
        <w:tc>
          <w:tcPr>
            <w:tcW w:w="710" w:type="dxa"/>
          </w:tcPr>
          <w:p w14:paraId="524618B7" w14:textId="77777777" w:rsidR="00957259" w:rsidRPr="00EE5187" w:rsidRDefault="00957259" w:rsidP="00D35C9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1DA7B0A" w14:textId="1D8B369E" w:rsidR="00957259" w:rsidRPr="00EE5187" w:rsidRDefault="006423AF" w:rsidP="006423AF">
            <w:pPr>
              <w:jc w:val="both"/>
              <w:rPr>
                <w:noProof/>
                <w:lang w:val="lt-LT"/>
              </w:rPr>
            </w:pPr>
            <w:r w:rsidRPr="00EE5187">
              <w:rPr>
                <w:noProof/>
                <w:lang w:val="lt-LT"/>
              </w:rPr>
              <w:t>Derybų objektas ir sąlygos dėl kurių nebus deramasi nurodytos SPS.</w:t>
            </w:r>
          </w:p>
        </w:tc>
        <w:tc>
          <w:tcPr>
            <w:tcW w:w="283" w:type="dxa"/>
          </w:tcPr>
          <w:p w14:paraId="702F34BD" w14:textId="77777777" w:rsidR="00957259" w:rsidRPr="00EE5187" w:rsidRDefault="00957259" w:rsidP="000D5D7B">
            <w:pPr>
              <w:ind w:left="1080"/>
              <w:jc w:val="both"/>
              <w:rPr>
                <w:noProof/>
                <w:lang w:val="lt-LT"/>
              </w:rPr>
            </w:pPr>
          </w:p>
        </w:tc>
        <w:tc>
          <w:tcPr>
            <w:tcW w:w="1742" w:type="dxa"/>
          </w:tcPr>
          <w:p w14:paraId="769E0EE6" w14:textId="13708DCE" w:rsidR="00957259" w:rsidRPr="00EE5187" w:rsidRDefault="0028045D" w:rsidP="007C43A3">
            <w:pPr>
              <w:pStyle w:val="ListParagraph"/>
              <w:numPr>
                <w:ilvl w:val="0"/>
                <w:numId w:val="4"/>
              </w:numPr>
              <w:spacing w:line="240" w:lineRule="auto"/>
              <w:ind w:right="-104"/>
              <w:contextualSpacing w:val="0"/>
              <w:rPr>
                <w:b/>
                <w:bCs/>
                <w:noProof/>
                <w:lang w:val="lt-LT"/>
              </w:rPr>
            </w:pPr>
            <w:r w:rsidRPr="00EE5187">
              <w:rPr>
                <w:b/>
                <w:bCs/>
                <w:noProof/>
                <w:lang w:val="lt-LT"/>
              </w:rPr>
              <w:t>Subject of negotiations</w:t>
            </w:r>
          </w:p>
        </w:tc>
        <w:tc>
          <w:tcPr>
            <w:tcW w:w="708" w:type="dxa"/>
          </w:tcPr>
          <w:p w14:paraId="7166B197" w14:textId="77777777" w:rsidR="00957259" w:rsidRPr="00EE5187" w:rsidRDefault="00957259"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60184762" w14:textId="5472E022" w:rsidR="00957259" w:rsidRPr="00EE5187" w:rsidRDefault="00D60916" w:rsidP="00D60916">
            <w:pPr>
              <w:widowControl w:val="0"/>
              <w:spacing w:after="60" w:line="240" w:lineRule="auto"/>
              <w:ind w:left="31"/>
              <w:jc w:val="both"/>
              <w:rPr>
                <w:noProof/>
                <w:lang w:val="lt-LT"/>
              </w:rPr>
            </w:pPr>
            <w:r w:rsidRPr="00EE5187">
              <w:rPr>
                <w:noProof/>
                <w:lang w:val="lt-LT"/>
              </w:rPr>
              <w:t xml:space="preserve">The subject of negotiations and the </w:t>
            </w:r>
            <w:r w:rsidRPr="00EE5187">
              <w:rPr>
                <w:noProof/>
                <w:color w:val="000000"/>
                <w:lang w:val="lt-LT"/>
              </w:rPr>
              <w:t>conditions</w:t>
            </w:r>
            <w:r w:rsidRPr="00EE5187">
              <w:rPr>
                <w:noProof/>
                <w:lang w:val="lt-LT"/>
              </w:rPr>
              <w:t xml:space="preserve"> that will not be negotiated are set out in the SPC.</w:t>
            </w:r>
          </w:p>
        </w:tc>
      </w:tr>
      <w:tr w:rsidR="00957259" w:rsidRPr="00EE5187" w14:paraId="2BA1AFBB" w14:textId="0778B062" w:rsidTr="003E151D">
        <w:tc>
          <w:tcPr>
            <w:tcW w:w="1699" w:type="dxa"/>
            <w:tcMar>
              <w:top w:w="28" w:type="dxa"/>
              <w:bottom w:w="28" w:type="dxa"/>
            </w:tcMar>
          </w:tcPr>
          <w:p w14:paraId="77BA0FEA" w14:textId="77777777" w:rsidR="00957259" w:rsidRPr="00EE5187" w:rsidRDefault="00957259" w:rsidP="000D5D7B">
            <w:pPr>
              <w:rPr>
                <w:noProof/>
                <w:lang w:val="lt-LT"/>
              </w:rPr>
            </w:pPr>
          </w:p>
        </w:tc>
        <w:tc>
          <w:tcPr>
            <w:tcW w:w="710" w:type="dxa"/>
          </w:tcPr>
          <w:p w14:paraId="1707D6E8" w14:textId="77777777" w:rsidR="00957259" w:rsidRPr="00EE5187" w:rsidRDefault="00957259" w:rsidP="000D5D7B">
            <w:pPr>
              <w:rPr>
                <w:noProof/>
                <w:lang w:val="lt-LT"/>
              </w:rPr>
            </w:pPr>
          </w:p>
        </w:tc>
        <w:tc>
          <w:tcPr>
            <w:tcW w:w="4780" w:type="dxa"/>
            <w:gridSpan w:val="5"/>
            <w:tcMar>
              <w:top w:w="28" w:type="dxa"/>
              <w:bottom w:w="28" w:type="dxa"/>
            </w:tcMar>
          </w:tcPr>
          <w:p w14:paraId="38017992" w14:textId="7F450CC5" w:rsidR="00957259" w:rsidRPr="00EE5187" w:rsidRDefault="00957259" w:rsidP="000D5D7B">
            <w:pPr>
              <w:rPr>
                <w:noProof/>
                <w:lang w:val="lt-LT"/>
              </w:rPr>
            </w:pPr>
          </w:p>
        </w:tc>
        <w:tc>
          <w:tcPr>
            <w:tcW w:w="283" w:type="dxa"/>
          </w:tcPr>
          <w:p w14:paraId="28978A2D" w14:textId="77777777" w:rsidR="00957259" w:rsidRPr="00EE5187" w:rsidRDefault="00957259" w:rsidP="000D5D7B">
            <w:pPr>
              <w:ind w:left="360"/>
              <w:rPr>
                <w:noProof/>
                <w:lang w:val="lt-LT"/>
              </w:rPr>
            </w:pPr>
          </w:p>
        </w:tc>
        <w:tc>
          <w:tcPr>
            <w:tcW w:w="1742" w:type="dxa"/>
          </w:tcPr>
          <w:p w14:paraId="3DC74812" w14:textId="77777777" w:rsidR="00957259" w:rsidRPr="00EE5187" w:rsidRDefault="00957259" w:rsidP="00D6161F">
            <w:pPr>
              <w:pStyle w:val="ListParagraph"/>
              <w:spacing w:line="240" w:lineRule="auto"/>
              <w:ind w:left="360" w:right="316"/>
              <w:contextualSpacing w:val="0"/>
              <w:rPr>
                <w:b/>
                <w:bCs/>
                <w:noProof/>
                <w:lang w:val="lt-LT"/>
              </w:rPr>
            </w:pPr>
          </w:p>
        </w:tc>
        <w:tc>
          <w:tcPr>
            <w:tcW w:w="708" w:type="dxa"/>
          </w:tcPr>
          <w:p w14:paraId="2FA46019" w14:textId="77777777" w:rsidR="00957259" w:rsidRPr="00EE5187" w:rsidRDefault="00957259" w:rsidP="000D5D7B">
            <w:pPr>
              <w:ind w:left="360"/>
              <w:rPr>
                <w:noProof/>
                <w:lang w:val="lt-LT"/>
              </w:rPr>
            </w:pPr>
          </w:p>
        </w:tc>
        <w:tc>
          <w:tcPr>
            <w:tcW w:w="5181" w:type="dxa"/>
            <w:gridSpan w:val="5"/>
          </w:tcPr>
          <w:p w14:paraId="3C13533A" w14:textId="413F2CBF" w:rsidR="00957259" w:rsidRPr="00EE5187" w:rsidRDefault="00957259" w:rsidP="000D5D7B">
            <w:pPr>
              <w:ind w:left="360"/>
              <w:rPr>
                <w:noProof/>
                <w:lang w:val="lt-LT"/>
              </w:rPr>
            </w:pPr>
          </w:p>
        </w:tc>
      </w:tr>
      <w:tr w:rsidR="00A9744E" w:rsidRPr="00EE5187" w14:paraId="6E157850" w14:textId="0B8A1B66" w:rsidTr="003E151D">
        <w:tc>
          <w:tcPr>
            <w:tcW w:w="1699" w:type="dxa"/>
            <w:vMerge w:val="restart"/>
            <w:tcMar>
              <w:top w:w="28" w:type="dxa"/>
              <w:bottom w:w="28" w:type="dxa"/>
            </w:tcMar>
          </w:tcPr>
          <w:p w14:paraId="3051498E" w14:textId="66BDD7D8" w:rsidR="00A9744E" w:rsidRPr="00EE5187" w:rsidRDefault="00A9744E" w:rsidP="007C43A3">
            <w:pPr>
              <w:pStyle w:val="ListParagraph"/>
              <w:numPr>
                <w:ilvl w:val="0"/>
                <w:numId w:val="1"/>
              </w:numPr>
              <w:ind w:left="316" w:right="-111" w:hanging="284"/>
              <w:rPr>
                <w:b/>
                <w:bCs/>
                <w:noProof/>
                <w:lang w:val="lt-LT"/>
              </w:rPr>
            </w:pPr>
            <w:r w:rsidRPr="00EE5187">
              <w:rPr>
                <w:b/>
                <w:bCs/>
                <w:noProof/>
                <w:lang w:val="lt-LT"/>
              </w:rPr>
              <w:t>Derybose</w:t>
            </w:r>
            <w:r w:rsidRPr="00EE5187">
              <w:rPr>
                <w:b/>
                <w:noProof/>
                <w:lang w:val="lt-LT"/>
              </w:rPr>
              <w:t xml:space="preserve"> dalyvaujantys asmenys</w:t>
            </w:r>
          </w:p>
        </w:tc>
        <w:tc>
          <w:tcPr>
            <w:tcW w:w="710" w:type="dxa"/>
          </w:tcPr>
          <w:p w14:paraId="7238876E" w14:textId="77777777" w:rsidR="00A9744E" w:rsidRPr="00EE5187" w:rsidRDefault="00A9744E" w:rsidP="00A9744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97F921F" w14:textId="4D4A1CD6" w:rsidR="00A9744E" w:rsidRPr="00EE5187" w:rsidRDefault="00A9744E" w:rsidP="005060E4">
            <w:pPr>
              <w:spacing w:after="120"/>
              <w:jc w:val="both"/>
              <w:rPr>
                <w:noProof/>
                <w:lang w:val="lt-LT"/>
              </w:rPr>
            </w:pPr>
            <w:r w:rsidRPr="00EE5187">
              <w:rPr>
                <w:noProof/>
                <w:lang w:val="lt-LT"/>
              </w:rPr>
              <w:t xml:space="preserve">KC turi teisę pareikalauti, kad tiekėjas priemonėmis, kuriomis vykdomas Pirkimas, iš anksto nurodytų visų Derybų susitikimuose ar Pasiūlymų pristatymuose pageidaujančių dalyvauti tiekėjo atstovų vardus, pavardes ir organizacijas, kuriose jie dirba. </w:t>
            </w:r>
          </w:p>
        </w:tc>
        <w:tc>
          <w:tcPr>
            <w:tcW w:w="283" w:type="dxa"/>
          </w:tcPr>
          <w:p w14:paraId="463F0FEB" w14:textId="77777777" w:rsidR="00A9744E" w:rsidRPr="00EE5187" w:rsidRDefault="00A9744E" w:rsidP="00A9744E">
            <w:pPr>
              <w:spacing w:after="60"/>
              <w:ind w:left="1080"/>
              <w:jc w:val="both"/>
              <w:rPr>
                <w:noProof/>
                <w:lang w:val="lt-LT"/>
              </w:rPr>
            </w:pPr>
          </w:p>
        </w:tc>
        <w:tc>
          <w:tcPr>
            <w:tcW w:w="1742" w:type="dxa"/>
            <w:vMerge w:val="restart"/>
          </w:tcPr>
          <w:p w14:paraId="6F8BAB72" w14:textId="3FD4778A" w:rsidR="00A9744E" w:rsidRPr="00EE5187" w:rsidRDefault="00A9744E" w:rsidP="007C43A3">
            <w:pPr>
              <w:pStyle w:val="ListParagraph"/>
              <w:numPr>
                <w:ilvl w:val="0"/>
                <w:numId w:val="4"/>
              </w:numPr>
              <w:spacing w:line="240" w:lineRule="auto"/>
              <w:contextualSpacing w:val="0"/>
              <w:rPr>
                <w:b/>
                <w:bCs/>
                <w:noProof/>
                <w:lang w:val="lt-LT"/>
              </w:rPr>
            </w:pPr>
            <w:r w:rsidRPr="00EE5187">
              <w:rPr>
                <w:b/>
                <w:bCs/>
                <w:noProof/>
                <w:lang w:val="lt-LT"/>
              </w:rPr>
              <w:t>Persons involved in negotiations</w:t>
            </w:r>
          </w:p>
        </w:tc>
        <w:tc>
          <w:tcPr>
            <w:tcW w:w="708" w:type="dxa"/>
          </w:tcPr>
          <w:p w14:paraId="17D51AFF" w14:textId="77777777" w:rsidR="00A9744E" w:rsidRPr="00EE5187" w:rsidRDefault="00A9744E"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C49DCC4" w14:textId="2A5AD423" w:rsidR="00A9744E" w:rsidRPr="00EE5187" w:rsidRDefault="00A9744E" w:rsidP="00A9744E">
            <w:pPr>
              <w:widowControl w:val="0"/>
              <w:spacing w:after="60" w:line="240" w:lineRule="auto"/>
              <w:ind w:left="31"/>
              <w:jc w:val="both"/>
              <w:rPr>
                <w:noProof/>
                <w:lang w:val="lt-LT"/>
              </w:rPr>
            </w:pPr>
            <w:r w:rsidRPr="00EE5187">
              <w:rPr>
                <w:noProof/>
                <w:lang w:val="lt-LT"/>
              </w:rPr>
              <w:t xml:space="preserve">The KC shall have the right to require the Supplier, by means of the Procurement, to specify in advance the names and organisations of any representatives of the Supplier who wish to attend Negotiation meetings or presentations of Tenders. </w:t>
            </w:r>
          </w:p>
        </w:tc>
      </w:tr>
      <w:tr w:rsidR="00A9744E" w:rsidRPr="00EE5187" w14:paraId="2562CB6E" w14:textId="42EF9F23" w:rsidTr="003E151D">
        <w:tc>
          <w:tcPr>
            <w:tcW w:w="1699" w:type="dxa"/>
            <w:vMerge/>
            <w:tcMar>
              <w:top w:w="28" w:type="dxa"/>
              <w:bottom w:w="28" w:type="dxa"/>
            </w:tcMar>
          </w:tcPr>
          <w:p w14:paraId="48B59916" w14:textId="77777777" w:rsidR="00A9744E" w:rsidRPr="00EE5187" w:rsidRDefault="00A9744E" w:rsidP="00A9744E">
            <w:pPr>
              <w:pStyle w:val="ListParagraph"/>
              <w:numPr>
                <w:ilvl w:val="0"/>
                <w:numId w:val="1"/>
              </w:numPr>
              <w:ind w:left="316" w:right="169" w:hanging="284"/>
              <w:rPr>
                <w:b/>
                <w:bCs/>
                <w:noProof/>
                <w:lang w:val="lt-LT"/>
              </w:rPr>
            </w:pPr>
          </w:p>
        </w:tc>
        <w:tc>
          <w:tcPr>
            <w:tcW w:w="710" w:type="dxa"/>
          </w:tcPr>
          <w:p w14:paraId="20C57452" w14:textId="77777777" w:rsidR="00A9744E" w:rsidRPr="00EE5187" w:rsidRDefault="00A9744E" w:rsidP="00A9744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9BEBCED" w14:textId="2F411051" w:rsidR="00A9744E" w:rsidRPr="00EE5187" w:rsidRDefault="00A9744E" w:rsidP="00A9744E">
            <w:pPr>
              <w:jc w:val="both"/>
              <w:rPr>
                <w:noProof/>
                <w:lang w:val="lt-LT"/>
              </w:rPr>
            </w:pPr>
            <w:r w:rsidRPr="00EE5187">
              <w:rPr>
                <w:noProof/>
                <w:lang w:val="lt-LT"/>
              </w:rPr>
              <w:t>Derybų susitikimuose gali dalyvauti tik tiekėjo įgalioti asmenys. KC gali pareikalauti tiekėjo atstovų pateikti asmens tapatybę ir jų įgaliojimus patvirtinančius dokumentus.</w:t>
            </w:r>
          </w:p>
        </w:tc>
        <w:tc>
          <w:tcPr>
            <w:tcW w:w="283" w:type="dxa"/>
          </w:tcPr>
          <w:p w14:paraId="014D9429" w14:textId="77777777" w:rsidR="00A9744E" w:rsidRPr="00EE5187" w:rsidRDefault="00A9744E" w:rsidP="00A9744E">
            <w:pPr>
              <w:spacing w:after="60"/>
              <w:ind w:left="1080"/>
              <w:jc w:val="both"/>
              <w:rPr>
                <w:noProof/>
                <w:lang w:val="lt-LT"/>
              </w:rPr>
            </w:pPr>
          </w:p>
        </w:tc>
        <w:tc>
          <w:tcPr>
            <w:tcW w:w="1742" w:type="dxa"/>
            <w:vMerge/>
          </w:tcPr>
          <w:p w14:paraId="54A69FC8" w14:textId="77777777" w:rsidR="00A9744E" w:rsidRPr="00EE5187" w:rsidRDefault="00A9744E" w:rsidP="00F46887">
            <w:pPr>
              <w:pStyle w:val="ListParagraph"/>
              <w:numPr>
                <w:ilvl w:val="0"/>
                <w:numId w:val="4"/>
              </w:numPr>
              <w:spacing w:line="240" w:lineRule="auto"/>
              <w:ind w:right="316"/>
              <w:contextualSpacing w:val="0"/>
              <w:rPr>
                <w:b/>
                <w:bCs/>
                <w:noProof/>
                <w:lang w:val="lt-LT"/>
              </w:rPr>
            </w:pPr>
          </w:p>
        </w:tc>
        <w:tc>
          <w:tcPr>
            <w:tcW w:w="708" w:type="dxa"/>
          </w:tcPr>
          <w:p w14:paraId="1B829B32" w14:textId="77777777" w:rsidR="00A9744E" w:rsidRPr="00EE5187" w:rsidRDefault="00A9744E"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DB8EC1C" w14:textId="798905B3" w:rsidR="00A9744E" w:rsidRPr="00EE5187" w:rsidRDefault="00A9744E" w:rsidP="00A9744E">
            <w:pPr>
              <w:widowControl w:val="0"/>
              <w:spacing w:after="60" w:line="240" w:lineRule="auto"/>
              <w:ind w:left="31"/>
              <w:jc w:val="both"/>
              <w:rPr>
                <w:noProof/>
                <w:lang w:val="lt-LT"/>
              </w:rPr>
            </w:pPr>
            <w:r w:rsidRPr="00EE5187">
              <w:rPr>
                <w:noProof/>
                <w:lang w:val="lt-LT"/>
              </w:rPr>
              <w:t>Only persons authorised by the supplier may attend Negotiation meetings. The KC may require the supplier's representatives to produce documents proving their identity and authority.</w:t>
            </w:r>
          </w:p>
        </w:tc>
      </w:tr>
      <w:tr w:rsidR="00957259" w:rsidRPr="00EE5187" w14:paraId="0040AB8B" w14:textId="4FC98CF7" w:rsidTr="003E151D">
        <w:tc>
          <w:tcPr>
            <w:tcW w:w="1699" w:type="dxa"/>
            <w:tcMar>
              <w:top w:w="28" w:type="dxa"/>
              <w:bottom w:w="28" w:type="dxa"/>
            </w:tcMar>
          </w:tcPr>
          <w:p w14:paraId="27B149FC" w14:textId="77777777" w:rsidR="00957259" w:rsidRPr="00EE5187" w:rsidRDefault="00957259" w:rsidP="00A9744E">
            <w:pPr>
              <w:pStyle w:val="ListParagraph"/>
              <w:ind w:left="316" w:right="169"/>
              <w:rPr>
                <w:b/>
                <w:bCs/>
                <w:noProof/>
                <w:lang w:val="lt-LT"/>
              </w:rPr>
            </w:pPr>
          </w:p>
        </w:tc>
        <w:tc>
          <w:tcPr>
            <w:tcW w:w="710" w:type="dxa"/>
          </w:tcPr>
          <w:p w14:paraId="033B3609" w14:textId="77777777" w:rsidR="00957259" w:rsidRPr="00EE5187" w:rsidRDefault="00957259" w:rsidP="000D5D7B">
            <w:pPr>
              <w:rPr>
                <w:noProof/>
                <w:lang w:val="lt-LT"/>
              </w:rPr>
            </w:pPr>
          </w:p>
        </w:tc>
        <w:tc>
          <w:tcPr>
            <w:tcW w:w="4780" w:type="dxa"/>
            <w:gridSpan w:val="5"/>
            <w:tcMar>
              <w:top w:w="28" w:type="dxa"/>
              <w:bottom w:w="28" w:type="dxa"/>
            </w:tcMar>
          </w:tcPr>
          <w:p w14:paraId="57700A1C" w14:textId="26A42C10" w:rsidR="00957259" w:rsidRPr="00EE5187" w:rsidRDefault="00957259" w:rsidP="000D5D7B">
            <w:pPr>
              <w:rPr>
                <w:noProof/>
                <w:lang w:val="lt-LT"/>
              </w:rPr>
            </w:pPr>
          </w:p>
        </w:tc>
        <w:tc>
          <w:tcPr>
            <w:tcW w:w="283" w:type="dxa"/>
          </w:tcPr>
          <w:p w14:paraId="0DB87AC9" w14:textId="77777777" w:rsidR="00957259" w:rsidRPr="00EE5187" w:rsidRDefault="00957259" w:rsidP="000D5D7B">
            <w:pPr>
              <w:ind w:left="360"/>
              <w:rPr>
                <w:noProof/>
                <w:lang w:val="lt-LT"/>
              </w:rPr>
            </w:pPr>
          </w:p>
        </w:tc>
        <w:tc>
          <w:tcPr>
            <w:tcW w:w="1742" w:type="dxa"/>
          </w:tcPr>
          <w:p w14:paraId="3A1A0624" w14:textId="77777777" w:rsidR="00957259" w:rsidRPr="00EE5187" w:rsidRDefault="00957259" w:rsidP="00C271EF">
            <w:pPr>
              <w:pStyle w:val="ListParagraph"/>
              <w:spacing w:line="240" w:lineRule="auto"/>
              <w:ind w:left="360" w:right="316"/>
              <w:contextualSpacing w:val="0"/>
              <w:rPr>
                <w:b/>
                <w:bCs/>
                <w:noProof/>
                <w:lang w:val="lt-LT"/>
              </w:rPr>
            </w:pPr>
          </w:p>
        </w:tc>
        <w:tc>
          <w:tcPr>
            <w:tcW w:w="708" w:type="dxa"/>
          </w:tcPr>
          <w:p w14:paraId="27C34A61" w14:textId="77777777" w:rsidR="00957259" w:rsidRPr="00EE5187" w:rsidRDefault="00957259" w:rsidP="000D5D7B">
            <w:pPr>
              <w:ind w:left="360"/>
              <w:rPr>
                <w:noProof/>
                <w:lang w:val="lt-LT"/>
              </w:rPr>
            </w:pPr>
          </w:p>
        </w:tc>
        <w:tc>
          <w:tcPr>
            <w:tcW w:w="5181" w:type="dxa"/>
            <w:gridSpan w:val="5"/>
          </w:tcPr>
          <w:p w14:paraId="0231CA35" w14:textId="3096E45B" w:rsidR="00957259" w:rsidRPr="00EE5187" w:rsidRDefault="00957259" w:rsidP="000D5D7B">
            <w:pPr>
              <w:ind w:left="360"/>
              <w:rPr>
                <w:noProof/>
                <w:lang w:val="lt-LT"/>
              </w:rPr>
            </w:pPr>
          </w:p>
        </w:tc>
      </w:tr>
      <w:tr w:rsidR="00DB381E" w:rsidRPr="00EE5187" w14:paraId="0305B15C" w14:textId="61A38F78" w:rsidTr="003E151D">
        <w:tc>
          <w:tcPr>
            <w:tcW w:w="1699" w:type="dxa"/>
            <w:vMerge w:val="restart"/>
            <w:tcMar>
              <w:top w:w="28" w:type="dxa"/>
              <w:bottom w:w="28" w:type="dxa"/>
            </w:tcMar>
          </w:tcPr>
          <w:p w14:paraId="4C019F07" w14:textId="2572BC47" w:rsidR="00DB381E" w:rsidRPr="00EE5187" w:rsidRDefault="00DB381E" w:rsidP="00DB381E">
            <w:pPr>
              <w:pStyle w:val="ListParagraph"/>
              <w:numPr>
                <w:ilvl w:val="0"/>
                <w:numId w:val="1"/>
              </w:numPr>
              <w:ind w:left="316" w:right="169" w:hanging="284"/>
              <w:rPr>
                <w:b/>
                <w:bCs/>
                <w:noProof/>
                <w:lang w:val="lt-LT"/>
              </w:rPr>
            </w:pPr>
            <w:r w:rsidRPr="00EE5187">
              <w:rPr>
                <w:b/>
                <w:bCs/>
                <w:noProof/>
                <w:lang w:val="lt-LT"/>
              </w:rPr>
              <w:t>Derybų</w:t>
            </w:r>
            <w:r w:rsidRPr="00EE5187">
              <w:rPr>
                <w:b/>
                <w:noProof/>
                <w:lang w:val="lt-LT"/>
              </w:rPr>
              <w:t xml:space="preserve"> būdas </w:t>
            </w:r>
          </w:p>
        </w:tc>
        <w:tc>
          <w:tcPr>
            <w:tcW w:w="710" w:type="dxa"/>
          </w:tcPr>
          <w:p w14:paraId="1B6392AA" w14:textId="77777777" w:rsidR="00DB381E" w:rsidRPr="00EE5187" w:rsidRDefault="00DB381E" w:rsidP="00DB381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53EBDD6" w14:textId="6D18186D" w:rsidR="00DB381E" w:rsidRPr="00EE5187" w:rsidRDefault="00DB381E" w:rsidP="005060E4">
            <w:pPr>
              <w:spacing w:after="120"/>
              <w:ind w:left="34"/>
              <w:jc w:val="both"/>
              <w:rPr>
                <w:noProof/>
                <w:lang w:val="lt-LT"/>
              </w:rPr>
            </w:pPr>
            <w:r w:rsidRPr="00EE5187">
              <w:rPr>
                <w:noProof/>
                <w:lang w:val="lt-LT"/>
              </w:rPr>
              <w:t>Derybos bus vykdomos Derybų susitikimų metu ir (ar) konferencijos telefonu, ir (ar) elektroninėmis ryšio priemonėmis, ir (ar) priemonėmis, kuriomis vykdomas Pirkimas.</w:t>
            </w:r>
          </w:p>
        </w:tc>
        <w:tc>
          <w:tcPr>
            <w:tcW w:w="283" w:type="dxa"/>
          </w:tcPr>
          <w:p w14:paraId="237BF5A8" w14:textId="77777777" w:rsidR="00DB381E" w:rsidRPr="00EE5187" w:rsidRDefault="00DB381E" w:rsidP="005060E4">
            <w:pPr>
              <w:spacing w:after="120"/>
              <w:ind w:left="1080"/>
              <w:jc w:val="both"/>
              <w:rPr>
                <w:noProof/>
                <w:lang w:val="lt-LT"/>
              </w:rPr>
            </w:pPr>
          </w:p>
        </w:tc>
        <w:tc>
          <w:tcPr>
            <w:tcW w:w="1742" w:type="dxa"/>
            <w:vMerge w:val="restart"/>
          </w:tcPr>
          <w:p w14:paraId="2FEEE4CD" w14:textId="785A04A2" w:rsidR="00DB381E" w:rsidRPr="00EE5187" w:rsidRDefault="00DB381E" w:rsidP="007C43A3">
            <w:pPr>
              <w:pStyle w:val="ListParagraph"/>
              <w:numPr>
                <w:ilvl w:val="0"/>
                <w:numId w:val="4"/>
              </w:numPr>
              <w:spacing w:after="120" w:line="240" w:lineRule="auto"/>
              <w:ind w:right="-104"/>
              <w:contextualSpacing w:val="0"/>
              <w:rPr>
                <w:b/>
                <w:bCs/>
                <w:noProof/>
                <w:lang w:val="lt-LT"/>
              </w:rPr>
            </w:pPr>
            <w:r w:rsidRPr="00EE5187">
              <w:rPr>
                <w:b/>
                <w:bCs/>
                <w:noProof/>
                <w:lang w:val="lt-LT"/>
              </w:rPr>
              <w:t xml:space="preserve">Method of negotiations </w:t>
            </w:r>
          </w:p>
        </w:tc>
        <w:tc>
          <w:tcPr>
            <w:tcW w:w="708" w:type="dxa"/>
          </w:tcPr>
          <w:p w14:paraId="0B6CB35F" w14:textId="77777777" w:rsidR="00DB381E" w:rsidRPr="00EE5187" w:rsidRDefault="00DB381E" w:rsidP="005060E4">
            <w:pPr>
              <w:pStyle w:val="ListParagraph"/>
              <w:widowControl w:val="0"/>
              <w:numPr>
                <w:ilvl w:val="1"/>
                <w:numId w:val="4"/>
              </w:numPr>
              <w:spacing w:after="120" w:line="240" w:lineRule="auto"/>
              <w:ind w:hanging="761"/>
              <w:contextualSpacing w:val="0"/>
              <w:jc w:val="both"/>
              <w:rPr>
                <w:noProof/>
                <w:lang w:val="lt-LT"/>
              </w:rPr>
            </w:pPr>
          </w:p>
        </w:tc>
        <w:tc>
          <w:tcPr>
            <w:tcW w:w="5181" w:type="dxa"/>
            <w:gridSpan w:val="5"/>
          </w:tcPr>
          <w:p w14:paraId="5AC3C91B" w14:textId="3421D4F0" w:rsidR="00DB381E" w:rsidRPr="00EE5187" w:rsidRDefault="00DB381E" w:rsidP="005060E4">
            <w:pPr>
              <w:widowControl w:val="0"/>
              <w:spacing w:after="120" w:line="240" w:lineRule="auto"/>
              <w:ind w:left="31"/>
              <w:jc w:val="both"/>
              <w:rPr>
                <w:noProof/>
                <w:lang w:val="lt-LT"/>
              </w:rPr>
            </w:pPr>
            <w:r w:rsidRPr="00EE5187">
              <w:rPr>
                <w:noProof/>
                <w:lang w:val="lt-LT"/>
              </w:rPr>
              <w:t>Negotiations will be conducted during Negotiation meetings and/or by teleconference, and/or by electronic means, and/or by the means which are used to conduct the Procurement.</w:t>
            </w:r>
          </w:p>
        </w:tc>
      </w:tr>
      <w:tr w:rsidR="00DB381E" w:rsidRPr="00EE5187" w14:paraId="14EB5943" w14:textId="15C2AF99" w:rsidTr="003E151D">
        <w:tc>
          <w:tcPr>
            <w:tcW w:w="1699" w:type="dxa"/>
            <w:vMerge/>
            <w:tcMar>
              <w:top w:w="28" w:type="dxa"/>
              <w:bottom w:w="28" w:type="dxa"/>
            </w:tcMar>
          </w:tcPr>
          <w:p w14:paraId="0C71B838" w14:textId="77777777" w:rsidR="00DB381E" w:rsidRPr="00EE5187" w:rsidRDefault="00DB381E" w:rsidP="00DB381E">
            <w:pPr>
              <w:pStyle w:val="ListParagraph"/>
              <w:numPr>
                <w:ilvl w:val="0"/>
                <w:numId w:val="1"/>
              </w:numPr>
              <w:ind w:left="316" w:right="169" w:hanging="284"/>
              <w:rPr>
                <w:b/>
                <w:bCs/>
                <w:noProof/>
                <w:lang w:val="lt-LT"/>
              </w:rPr>
            </w:pPr>
          </w:p>
        </w:tc>
        <w:tc>
          <w:tcPr>
            <w:tcW w:w="710" w:type="dxa"/>
          </w:tcPr>
          <w:p w14:paraId="161A19E5" w14:textId="77777777" w:rsidR="00DB381E" w:rsidRPr="00EE5187" w:rsidRDefault="00DB381E" w:rsidP="00DB381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1B4ECC1" w14:textId="506E07C4" w:rsidR="00DB381E" w:rsidRPr="00EE5187" w:rsidRDefault="00DB381E" w:rsidP="005060E4">
            <w:pPr>
              <w:spacing w:after="120"/>
              <w:ind w:left="34"/>
              <w:jc w:val="both"/>
              <w:rPr>
                <w:noProof/>
                <w:lang w:val="lt-LT"/>
              </w:rPr>
            </w:pPr>
            <w:r w:rsidRPr="00EE5187">
              <w:rPr>
                <w:noProof/>
                <w:lang w:val="lt-LT"/>
              </w:rPr>
              <w:t>Apie Derybų vykdymo būdą tiekėjas bus informuotas su kvietimu dalyvauti Derybose.</w:t>
            </w:r>
          </w:p>
        </w:tc>
        <w:tc>
          <w:tcPr>
            <w:tcW w:w="283" w:type="dxa"/>
          </w:tcPr>
          <w:p w14:paraId="604DB67E" w14:textId="77777777" w:rsidR="00DB381E" w:rsidRPr="00EE5187" w:rsidRDefault="00DB381E" w:rsidP="005060E4">
            <w:pPr>
              <w:spacing w:after="120"/>
              <w:ind w:left="1080"/>
              <w:jc w:val="both"/>
              <w:rPr>
                <w:noProof/>
                <w:lang w:val="lt-LT"/>
              </w:rPr>
            </w:pPr>
          </w:p>
        </w:tc>
        <w:tc>
          <w:tcPr>
            <w:tcW w:w="1742" w:type="dxa"/>
            <w:vMerge/>
          </w:tcPr>
          <w:p w14:paraId="42F98853" w14:textId="77777777" w:rsidR="00DB381E" w:rsidRPr="00EE5187" w:rsidRDefault="00DB381E" w:rsidP="005060E4">
            <w:pPr>
              <w:pStyle w:val="ListParagraph"/>
              <w:numPr>
                <w:ilvl w:val="0"/>
                <w:numId w:val="4"/>
              </w:numPr>
              <w:spacing w:after="120" w:line="240" w:lineRule="auto"/>
              <w:ind w:right="316"/>
              <w:contextualSpacing w:val="0"/>
              <w:rPr>
                <w:b/>
                <w:bCs/>
                <w:noProof/>
                <w:lang w:val="lt-LT"/>
              </w:rPr>
            </w:pPr>
          </w:p>
        </w:tc>
        <w:tc>
          <w:tcPr>
            <w:tcW w:w="708" w:type="dxa"/>
          </w:tcPr>
          <w:p w14:paraId="6E869CA9" w14:textId="77777777" w:rsidR="00DB381E" w:rsidRPr="00EE5187" w:rsidRDefault="00DB381E" w:rsidP="005060E4">
            <w:pPr>
              <w:pStyle w:val="ListParagraph"/>
              <w:widowControl w:val="0"/>
              <w:numPr>
                <w:ilvl w:val="1"/>
                <w:numId w:val="4"/>
              </w:numPr>
              <w:spacing w:after="120" w:line="240" w:lineRule="auto"/>
              <w:ind w:hanging="761"/>
              <w:contextualSpacing w:val="0"/>
              <w:jc w:val="both"/>
              <w:rPr>
                <w:noProof/>
                <w:lang w:val="lt-LT"/>
              </w:rPr>
            </w:pPr>
          </w:p>
        </w:tc>
        <w:tc>
          <w:tcPr>
            <w:tcW w:w="5181" w:type="dxa"/>
            <w:gridSpan w:val="5"/>
          </w:tcPr>
          <w:p w14:paraId="68D72CA3" w14:textId="10F2BC14" w:rsidR="00DB381E" w:rsidRPr="00EE5187" w:rsidRDefault="00DB381E" w:rsidP="005060E4">
            <w:pPr>
              <w:widowControl w:val="0"/>
              <w:spacing w:after="120" w:line="240" w:lineRule="auto"/>
              <w:ind w:left="31"/>
              <w:jc w:val="both"/>
              <w:rPr>
                <w:noProof/>
                <w:lang w:val="lt-LT"/>
              </w:rPr>
            </w:pPr>
            <w:r w:rsidRPr="00EE5187">
              <w:rPr>
                <w:noProof/>
                <w:lang w:val="lt-LT"/>
              </w:rPr>
              <w:t>The supplier will be informed of the method of conducting the Negotiations by means of an invitation to Negotiations.</w:t>
            </w:r>
          </w:p>
        </w:tc>
      </w:tr>
      <w:tr w:rsidR="00DB381E" w:rsidRPr="00EE5187" w14:paraId="7C93D991" w14:textId="58E6F3D1" w:rsidTr="003E151D">
        <w:tc>
          <w:tcPr>
            <w:tcW w:w="1699" w:type="dxa"/>
            <w:vMerge/>
            <w:tcMar>
              <w:top w:w="28" w:type="dxa"/>
              <w:bottom w:w="28" w:type="dxa"/>
            </w:tcMar>
          </w:tcPr>
          <w:p w14:paraId="23CC098F" w14:textId="77777777" w:rsidR="00DB381E" w:rsidRPr="00EE5187" w:rsidRDefault="00DB381E" w:rsidP="00DB381E">
            <w:pPr>
              <w:pStyle w:val="ListParagraph"/>
              <w:numPr>
                <w:ilvl w:val="0"/>
                <w:numId w:val="1"/>
              </w:numPr>
              <w:ind w:left="316" w:right="169" w:hanging="284"/>
              <w:rPr>
                <w:b/>
                <w:bCs/>
                <w:noProof/>
                <w:lang w:val="lt-LT"/>
              </w:rPr>
            </w:pPr>
          </w:p>
        </w:tc>
        <w:tc>
          <w:tcPr>
            <w:tcW w:w="710" w:type="dxa"/>
          </w:tcPr>
          <w:p w14:paraId="175C09C4" w14:textId="77777777" w:rsidR="00DB381E" w:rsidRPr="00EE5187" w:rsidRDefault="00DB381E" w:rsidP="00DB381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5976894" w14:textId="282CDDAB" w:rsidR="00DB381E" w:rsidRPr="00EE5187" w:rsidRDefault="00DB381E" w:rsidP="005060E4">
            <w:pPr>
              <w:widowControl w:val="0"/>
              <w:spacing w:after="120"/>
              <w:ind w:left="34"/>
              <w:jc w:val="both"/>
              <w:rPr>
                <w:noProof/>
                <w:lang w:val="lt-LT"/>
              </w:rPr>
            </w:pPr>
            <w:r w:rsidRPr="00EE5187">
              <w:rPr>
                <w:noProof/>
                <w:lang w:val="lt-LT"/>
              </w:rPr>
              <w:t>Derybos bus vykdomos lietuvių ir (arba) anglų, ir (arba) rusų kalba. KC apie derybų metu naudojamą kalbą, informuos tiekėjus su kvietimu į Derybas. Jei tiekėjas Derybų susitikime pateiks informaciją kitomis nei lietuvių ar anglų, ar rusų kalbomis, viso Derybų susitikimo ar Pasiūlymų pristatymo metu turi būti užtikrinamas kokybiškas vertimas į lietuvių arba anglų kalbą Tiekėjo lėšomis.</w:t>
            </w:r>
          </w:p>
        </w:tc>
        <w:tc>
          <w:tcPr>
            <w:tcW w:w="283" w:type="dxa"/>
          </w:tcPr>
          <w:p w14:paraId="1801C778" w14:textId="77777777" w:rsidR="00DB381E" w:rsidRPr="00EE5187" w:rsidRDefault="00DB381E" w:rsidP="005060E4">
            <w:pPr>
              <w:widowControl w:val="0"/>
              <w:spacing w:after="120"/>
              <w:ind w:left="1080"/>
              <w:jc w:val="both"/>
              <w:rPr>
                <w:noProof/>
                <w:lang w:val="lt-LT"/>
              </w:rPr>
            </w:pPr>
          </w:p>
        </w:tc>
        <w:tc>
          <w:tcPr>
            <w:tcW w:w="1742" w:type="dxa"/>
            <w:vMerge/>
          </w:tcPr>
          <w:p w14:paraId="498E08FD" w14:textId="77777777" w:rsidR="00DB381E" w:rsidRPr="00EE5187" w:rsidRDefault="00DB381E" w:rsidP="005060E4">
            <w:pPr>
              <w:pStyle w:val="ListParagraph"/>
              <w:widowControl w:val="0"/>
              <w:numPr>
                <w:ilvl w:val="0"/>
                <w:numId w:val="4"/>
              </w:numPr>
              <w:spacing w:after="120" w:line="240" w:lineRule="auto"/>
              <w:ind w:right="316"/>
              <w:contextualSpacing w:val="0"/>
              <w:rPr>
                <w:b/>
                <w:bCs/>
                <w:noProof/>
                <w:lang w:val="lt-LT"/>
              </w:rPr>
            </w:pPr>
          </w:p>
        </w:tc>
        <w:tc>
          <w:tcPr>
            <w:tcW w:w="708" w:type="dxa"/>
          </w:tcPr>
          <w:p w14:paraId="15E2EA99" w14:textId="77777777" w:rsidR="00DB381E" w:rsidRPr="00EE5187" w:rsidRDefault="00DB381E" w:rsidP="005060E4">
            <w:pPr>
              <w:pStyle w:val="ListParagraph"/>
              <w:widowControl w:val="0"/>
              <w:numPr>
                <w:ilvl w:val="1"/>
                <w:numId w:val="4"/>
              </w:numPr>
              <w:spacing w:after="120" w:line="240" w:lineRule="auto"/>
              <w:ind w:hanging="761"/>
              <w:contextualSpacing w:val="0"/>
              <w:jc w:val="both"/>
              <w:rPr>
                <w:noProof/>
                <w:lang w:val="lt-LT"/>
              </w:rPr>
            </w:pPr>
          </w:p>
        </w:tc>
        <w:tc>
          <w:tcPr>
            <w:tcW w:w="5181" w:type="dxa"/>
            <w:gridSpan w:val="5"/>
          </w:tcPr>
          <w:p w14:paraId="2F248E6A" w14:textId="4B260A48" w:rsidR="00DB381E" w:rsidRPr="00EE5187" w:rsidRDefault="00DB381E" w:rsidP="005060E4">
            <w:pPr>
              <w:widowControl w:val="0"/>
              <w:spacing w:after="120" w:line="240" w:lineRule="auto"/>
              <w:ind w:left="28"/>
              <w:jc w:val="both"/>
              <w:rPr>
                <w:noProof/>
                <w:lang w:val="lt-LT"/>
              </w:rPr>
            </w:pPr>
            <w:r w:rsidRPr="00EE5187">
              <w:rPr>
                <w:noProof/>
                <w:lang w:val="lt-LT"/>
              </w:rPr>
              <w:t>Negotiations will be conducted in Lithuanian and/or English and/or Russian. The KC will inform the suppliers of the language to be used during the negotiations with the invitation to the Negotiations. If the Supplier presents information in languages other than Lithuanian or English or Russian at the Negotiation meeting, a quality translation into Lithuanian or English shall be provided at the Supplier's expense throughout the Negotiation meeting or the presentation of Tenders.</w:t>
            </w:r>
          </w:p>
        </w:tc>
      </w:tr>
      <w:tr w:rsidR="00957259" w:rsidRPr="00EE5187" w14:paraId="56AAEC77" w14:textId="44183440" w:rsidTr="003E151D">
        <w:tc>
          <w:tcPr>
            <w:tcW w:w="1699" w:type="dxa"/>
            <w:tcMar>
              <w:top w:w="28" w:type="dxa"/>
              <w:bottom w:w="28" w:type="dxa"/>
            </w:tcMar>
          </w:tcPr>
          <w:p w14:paraId="4F0E8DC8" w14:textId="77777777" w:rsidR="00957259" w:rsidRPr="00EE5187" w:rsidRDefault="00957259" w:rsidP="00DB381E">
            <w:pPr>
              <w:pStyle w:val="ListParagraph"/>
              <w:ind w:left="316" w:right="169"/>
              <w:rPr>
                <w:b/>
                <w:bCs/>
                <w:noProof/>
                <w:lang w:val="lt-LT"/>
              </w:rPr>
            </w:pPr>
          </w:p>
        </w:tc>
        <w:tc>
          <w:tcPr>
            <w:tcW w:w="710" w:type="dxa"/>
          </w:tcPr>
          <w:p w14:paraId="706F0006" w14:textId="77777777" w:rsidR="00957259" w:rsidRPr="00EE5187" w:rsidRDefault="00957259" w:rsidP="000D5D7B">
            <w:pPr>
              <w:rPr>
                <w:noProof/>
                <w:lang w:val="lt-LT"/>
              </w:rPr>
            </w:pPr>
          </w:p>
        </w:tc>
        <w:tc>
          <w:tcPr>
            <w:tcW w:w="4780" w:type="dxa"/>
            <w:gridSpan w:val="5"/>
            <w:tcMar>
              <w:top w:w="28" w:type="dxa"/>
              <w:bottom w:w="28" w:type="dxa"/>
            </w:tcMar>
          </w:tcPr>
          <w:p w14:paraId="7C62001A" w14:textId="1EBDBFAD" w:rsidR="00957259" w:rsidRPr="00EE5187" w:rsidRDefault="00957259" w:rsidP="000D5D7B">
            <w:pPr>
              <w:rPr>
                <w:noProof/>
                <w:lang w:val="lt-LT"/>
              </w:rPr>
            </w:pPr>
          </w:p>
        </w:tc>
        <w:tc>
          <w:tcPr>
            <w:tcW w:w="283" w:type="dxa"/>
          </w:tcPr>
          <w:p w14:paraId="2F73EDF9" w14:textId="77777777" w:rsidR="00957259" w:rsidRPr="00EE5187" w:rsidRDefault="00957259" w:rsidP="000D5D7B">
            <w:pPr>
              <w:ind w:left="360"/>
              <w:rPr>
                <w:noProof/>
                <w:lang w:val="lt-LT"/>
              </w:rPr>
            </w:pPr>
          </w:p>
        </w:tc>
        <w:tc>
          <w:tcPr>
            <w:tcW w:w="1742" w:type="dxa"/>
          </w:tcPr>
          <w:p w14:paraId="0DAE4565" w14:textId="77777777" w:rsidR="00957259" w:rsidRPr="00EE5187" w:rsidRDefault="00957259" w:rsidP="00DB381E">
            <w:pPr>
              <w:pStyle w:val="ListParagraph"/>
              <w:spacing w:line="240" w:lineRule="auto"/>
              <w:ind w:left="360" w:right="316"/>
              <w:contextualSpacing w:val="0"/>
              <w:rPr>
                <w:b/>
                <w:bCs/>
                <w:noProof/>
                <w:lang w:val="lt-LT"/>
              </w:rPr>
            </w:pPr>
          </w:p>
        </w:tc>
        <w:tc>
          <w:tcPr>
            <w:tcW w:w="708" w:type="dxa"/>
          </w:tcPr>
          <w:p w14:paraId="2F25F4B8" w14:textId="77777777" w:rsidR="00957259" w:rsidRPr="00EE5187" w:rsidRDefault="00957259" w:rsidP="000D5D7B">
            <w:pPr>
              <w:ind w:left="360"/>
              <w:rPr>
                <w:noProof/>
                <w:lang w:val="lt-LT"/>
              </w:rPr>
            </w:pPr>
          </w:p>
        </w:tc>
        <w:tc>
          <w:tcPr>
            <w:tcW w:w="5181" w:type="dxa"/>
            <w:gridSpan w:val="5"/>
          </w:tcPr>
          <w:p w14:paraId="6F994BDF" w14:textId="5A9F5FAA" w:rsidR="00957259" w:rsidRPr="00EE5187" w:rsidRDefault="00957259" w:rsidP="000D5D7B">
            <w:pPr>
              <w:ind w:left="360"/>
              <w:rPr>
                <w:noProof/>
                <w:lang w:val="lt-LT"/>
              </w:rPr>
            </w:pPr>
          </w:p>
        </w:tc>
      </w:tr>
      <w:tr w:rsidR="004A6FE0" w:rsidRPr="00EE5187" w14:paraId="236CBE3A" w14:textId="6EF333FA" w:rsidTr="003E151D">
        <w:trPr>
          <w:trHeight w:val="390"/>
        </w:trPr>
        <w:tc>
          <w:tcPr>
            <w:tcW w:w="1699" w:type="dxa"/>
            <w:vMerge w:val="restart"/>
            <w:tcMar>
              <w:top w:w="28" w:type="dxa"/>
              <w:bottom w:w="28" w:type="dxa"/>
            </w:tcMar>
          </w:tcPr>
          <w:p w14:paraId="763E775B" w14:textId="2450DFFA" w:rsidR="004A6FE0" w:rsidRPr="00EE5187" w:rsidRDefault="004A6FE0" w:rsidP="004A6FE0">
            <w:pPr>
              <w:pStyle w:val="ListParagraph"/>
              <w:numPr>
                <w:ilvl w:val="0"/>
                <w:numId w:val="1"/>
              </w:numPr>
              <w:ind w:left="316" w:right="169" w:hanging="284"/>
              <w:rPr>
                <w:b/>
                <w:bCs/>
                <w:noProof/>
                <w:lang w:val="lt-LT"/>
              </w:rPr>
            </w:pPr>
            <w:r w:rsidRPr="00EE5187">
              <w:rPr>
                <w:b/>
                <w:bCs/>
                <w:noProof/>
                <w:lang w:val="lt-LT"/>
              </w:rPr>
              <w:t>Bendrieji Derybų principai</w:t>
            </w:r>
          </w:p>
        </w:tc>
        <w:tc>
          <w:tcPr>
            <w:tcW w:w="710" w:type="dxa"/>
          </w:tcPr>
          <w:p w14:paraId="2A1719E1" w14:textId="77777777" w:rsidR="004A6FE0" w:rsidRPr="00EE5187" w:rsidRDefault="004A6FE0" w:rsidP="004A6FE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575CE00" w14:textId="1950F395" w:rsidR="004A6FE0" w:rsidRPr="00EE5187" w:rsidRDefault="004A6FE0" w:rsidP="004A6FE0">
            <w:pPr>
              <w:spacing w:after="60"/>
              <w:ind w:left="34"/>
              <w:jc w:val="both"/>
              <w:rPr>
                <w:noProof/>
                <w:lang w:val="lt-LT"/>
              </w:rPr>
            </w:pPr>
            <w:r w:rsidRPr="00EE5187">
              <w:rPr>
                <w:noProof/>
                <w:lang w:val="lt-LT"/>
              </w:rPr>
              <w:t>Derybos vykdomos iki tiekėjų Galutinių pasiūlymų pateikimo.</w:t>
            </w:r>
          </w:p>
        </w:tc>
        <w:tc>
          <w:tcPr>
            <w:tcW w:w="283" w:type="dxa"/>
          </w:tcPr>
          <w:p w14:paraId="68579BCE" w14:textId="77777777" w:rsidR="004A6FE0" w:rsidRPr="00EE5187" w:rsidRDefault="004A6FE0" w:rsidP="004A6FE0">
            <w:pPr>
              <w:spacing w:after="60"/>
              <w:ind w:left="1080"/>
              <w:jc w:val="both"/>
              <w:rPr>
                <w:noProof/>
                <w:color w:val="000000"/>
                <w:lang w:val="lt-LT"/>
              </w:rPr>
            </w:pPr>
          </w:p>
        </w:tc>
        <w:tc>
          <w:tcPr>
            <w:tcW w:w="1742" w:type="dxa"/>
            <w:vMerge w:val="restart"/>
          </w:tcPr>
          <w:p w14:paraId="46CFFA22" w14:textId="614AE188" w:rsidR="004A6FE0" w:rsidRPr="00EE5187" w:rsidRDefault="004A6FE0" w:rsidP="007C43A3">
            <w:pPr>
              <w:pStyle w:val="ListParagraph"/>
              <w:numPr>
                <w:ilvl w:val="0"/>
                <w:numId w:val="4"/>
              </w:numPr>
              <w:spacing w:line="240" w:lineRule="auto"/>
              <w:contextualSpacing w:val="0"/>
              <w:rPr>
                <w:b/>
                <w:bCs/>
                <w:noProof/>
                <w:lang w:val="lt-LT"/>
              </w:rPr>
            </w:pPr>
            <w:r w:rsidRPr="00EE5187">
              <w:rPr>
                <w:b/>
                <w:bCs/>
                <w:noProof/>
                <w:lang w:val="lt-LT"/>
              </w:rPr>
              <w:t>General principles of Negotiations</w:t>
            </w:r>
          </w:p>
        </w:tc>
        <w:tc>
          <w:tcPr>
            <w:tcW w:w="708" w:type="dxa"/>
          </w:tcPr>
          <w:p w14:paraId="37C242F2" w14:textId="77777777" w:rsidR="004A6FE0" w:rsidRPr="00EE5187" w:rsidRDefault="004A6FE0"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031DF6FC" w14:textId="1E388E4F" w:rsidR="004A6FE0" w:rsidRPr="00EE5187" w:rsidRDefault="004A6FE0" w:rsidP="004A6FE0">
            <w:pPr>
              <w:widowControl w:val="0"/>
              <w:spacing w:after="60" w:line="240" w:lineRule="auto"/>
              <w:ind w:left="31"/>
              <w:jc w:val="both"/>
              <w:rPr>
                <w:noProof/>
                <w:lang w:val="lt-LT"/>
              </w:rPr>
            </w:pPr>
            <w:r w:rsidRPr="00EE5187">
              <w:rPr>
                <w:noProof/>
                <w:lang w:val="lt-LT"/>
              </w:rPr>
              <w:t>Negotiations are conducted until the submission of the Suppliers' Final Tenders.</w:t>
            </w:r>
          </w:p>
        </w:tc>
      </w:tr>
      <w:tr w:rsidR="004A6FE0" w:rsidRPr="00EE5187" w14:paraId="0ED7F787" w14:textId="336AEF8D" w:rsidTr="003E151D">
        <w:trPr>
          <w:trHeight w:val="526"/>
        </w:trPr>
        <w:tc>
          <w:tcPr>
            <w:tcW w:w="1699" w:type="dxa"/>
            <w:vMerge/>
            <w:tcMar>
              <w:top w:w="28" w:type="dxa"/>
              <w:bottom w:w="28" w:type="dxa"/>
            </w:tcMar>
          </w:tcPr>
          <w:p w14:paraId="551F0F4E" w14:textId="77777777" w:rsidR="004A6FE0" w:rsidRPr="00EE5187" w:rsidRDefault="004A6FE0" w:rsidP="004A6FE0">
            <w:pPr>
              <w:pStyle w:val="ListParagraph"/>
              <w:numPr>
                <w:ilvl w:val="0"/>
                <w:numId w:val="1"/>
              </w:numPr>
              <w:ind w:left="316" w:right="169" w:hanging="284"/>
              <w:rPr>
                <w:b/>
                <w:bCs/>
                <w:noProof/>
                <w:lang w:val="lt-LT"/>
              </w:rPr>
            </w:pPr>
          </w:p>
        </w:tc>
        <w:tc>
          <w:tcPr>
            <w:tcW w:w="710" w:type="dxa"/>
          </w:tcPr>
          <w:p w14:paraId="121D27BD" w14:textId="77777777" w:rsidR="004A6FE0" w:rsidRPr="00EE5187" w:rsidRDefault="004A6FE0" w:rsidP="004A6FE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39B1095" w14:textId="519D6C80" w:rsidR="004A6FE0" w:rsidRPr="00EE5187" w:rsidRDefault="004A6FE0" w:rsidP="004A6FE0">
            <w:pPr>
              <w:spacing w:after="60"/>
              <w:ind w:left="34"/>
              <w:jc w:val="both"/>
              <w:rPr>
                <w:noProof/>
                <w:color w:val="000000"/>
                <w:lang w:val="lt-LT"/>
              </w:rPr>
            </w:pPr>
            <w:r w:rsidRPr="00EE5187">
              <w:rPr>
                <w:noProof/>
                <w:color w:val="000000" w:themeColor="text1"/>
                <w:lang w:val="lt-LT"/>
              </w:rPr>
              <w:t>Derybos</w:t>
            </w:r>
            <w:r w:rsidRPr="00EE5187">
              <w:rPr>
                <w:noProof/>
                <w:lang w:val="lt-LT"/>
              </w:rPr>
              <w:t xml:space="preserve"> vykdomos su kiekvienu tiekėju atskirai. Į </w:t>
            </w:r>
            <w:r w:rsidRPr="00EE5187">
              <w:rPr>
                <w:noProof/>
                <w:color w:val="000000" w:themeColor="text1"/>
                <w:lang w:val="lt-LT"/>
              </w:rPr>
              <w:t>Derybas</w:t>
            </w:r>
            <w:r w:rsidRPr="00EE5187">
              <w:rPr>
                <w:noProof/>
                <w:lang w:val="lt-LT"/>
              </w:rPr>
              <w:t xml:space="preserve"> tiekėjai kviečiami atsitiktine eilės tvarka.</w:t>
            </w:r>
          </w:p>
        </w:tc>
        <w:tc>
          <w:tcPr>
            <w:tcW w:w="283" w:type="dxa"/>
          </w:tcPr>
          <w:p w14:paraId="7C920603" w14:textId="77777777" w:rsidR="004A6FE0" w:rsidRPr="00EE5187" w:rsidRDefault="004A6FE0" w:rsidP="004A6FE0">
            <w:pPr>
              <w:spacing w:after="60"/>
              <w:ind w:left="1080"/>
              <w:jc w:val="both"/>
              <w:rPr>
                <w:noProof/>
                <w:color w:val="000000"/>
                <w:lang w:val="lt-LT"/>
              </w:rPr>
            </w:pPr>
          </w:p>
        </w:tc>
        <w:tc>
          <w:tcPr>
            <w:tcW w:w="1742" w:type="dxa"/>
            <w:vMerge/>
          </w:tcPr>
          <w:p w14:paraId="4A96F4E3" w14:textId="77777777" w:rsidR="004A6FE0" w:rsidRPr="00EE5187" w:rsidRDefault="004A6FE0" w:rsidP="00F46887">
            <w:pPr>
              <w:pStyle w:val="ListParagraph"/>
              <w:numPr>
                <w:ilvl w:val="0"/>
                <w:numId w:val="4"/>
              </w:numPr>
              <w:spacing w:line="240" w:lineRule="auto"/>
              <w:ind w:right="316"/>
              <w:contextualSpacing w:val="0"/>
              <w:rPr>
                <w:b/>
                <w:bCs/>
                <w:noProof/>
                <w:lang w:val="lt-LT"/>
              </w:rPr>
            </w:pPr>
          </w:p>
        </w:tc>
        <w:tc>
          <w:tcPr>
            <w:tcW w:w="708" w:type="dxa"/>
          </w:tcPr>
          <w:p w14:paraId="65F9AD5F" w14:textId="77777777" w:rsidR="004A6FE0" w:rsidRPr="00EE5187" w:rsidRDefault="004A6FE0"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2874CF6A" w14:textId="34BF0F5A" w:rsidR="004A6FE0" w:rsidRPr="00EE5187" w:rsidRDefault="004A6FE0" w:rsidP="004A6FE0">
            <w:pPr>
              <w:widowControl w:val="0"/>
              <w:spacing w:after="60" w:line="240" w:lineRule="auto"/>
              <w:ind w:left="31"/>
              <w:jc w:val="both"/>
              <w:rPr>
                <w:noProof/>
                <w:lang w:val="lt-LT"/>
              </w:rPr>
            </w:pPr>
            <w:r w:rsidRPr="00EE5187">
              <w:rPr>
                <w:noProof/>
                <w:color w:val="000000" w:themeColor="text1"/>
                <w:lang w:val="lt-LT"/>
              </w:rPr>
              <w:t>Negotiations</w:t>
            </w:r>
            <w:r w:rsidRPr="00EE5187">
              <w:rPr>
                <w:noProof/>
                <w:lang w:val="lt-LT"/>
              </w:rPr>
              <w:t xml:space="preserve"> are carried out with each supplier separately.  Suppliers are invited to </w:t>
            </w:r>
            <w:r w:rsidRPr="00EE5187">
              <w:rPr>
                <w:noProof/>
                <w:color w:val="000000" w:themeColor="text1"/>
                <w:lang w:val="lt-LT"/>
              </w:rPr>
              <w:t>Negotiations</w:t>
            </w:r>
            <w:r w:rsidRPr="00EE5187">
              <w:rPr>
                <w:noProof/>
                <w:lang w:val="lt-LT"/>
              </w:rPr>
              <w:t xml:space="preserve"> on a random basis.</w:t>
            </w:r>
          </w:p>
        </w:tc>
      </w:tr>
      <w:tr w:rsidR="004A6FE0" w:rsidRPr="00EE5187" w14:paraId="4991A822" w14:textId="77777777" w:rsidTr="003E151D">
        <w:tc>
          <w:tcPr>
            <w:tcW w:w="1699" w:type="dxa"/>
            <w:vMerge/>
            <w:tcMar>
              <w:top w:w="28" w:type="dxa"/>
              <w:bottom w:w="28" w:type="dxa"/>
            </w:tcMar>
          </w:tcPr>
          <w:p w14:paraId="3E79894E" w14:textId="77777777" w:rsidR="004A6FE0" w:rsidRPr="00EE5187" w:rsidRDefault="004A6FE0" w:rsidP="004A6FE0">
            <w:pPr>
              <w:pStyle w:val="ListParagraph"/>
              <w:numPr>
                <w:ilvl w:val="0"/>
                <w:numId w:val="1"/>
              </w:numPr>
              <w:ind w:left="316" w:right="169" w:hanging="284"/>
              <w:rPr>
                <w:b/>
                <w:bCs/>
                <w:noProof/>
                <w:lang w:val="lt-LT"/>
              </w:rPr>
            </w:pPr>
          </w:p>
        </w:tc>
        <w:tc>
          <w:tcPr>
            <w:tcW w:w="710" w:type="dxa"/>
          </w:tcPr>
          <w:p w14:paraId="0F4DCA19" w14:textId="77777777" w:rsidR="004A6FE0" w:rsidRPr="00EE5187" w:rsidRDefault="004A6FE0" w:rsidP="004A6FE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79551B9" w14:textId="1F584E62" w:rsidR="004A6FE0" w:rsidRPr="00EE5187" w:rsidRDefault="004A6FE0" w:rsidP="004A6FE0">
            <w:pPr>
              <w:spacing w:after="60"/>
              <w:ind w:left="34"/>
              <w:jc w:val="both"/>
              <w:rPr>
                <w:noProof/>
                <w:lang w:val="lt-LT"/>
              </w:rPr>
            </w:pPr>
            <w:r w:rsidRPr="00EE5187">
              <w:rPr>
                <w:noProof/>
                <w:color w:val="000000" w:themeColor="text1"/>
                <w:lang w:val="lt-LT"/>
              </w:rPr>
              <w:t>Visiems tiekėjams Derybų metu bus taikomi vienodi reikalavimai, suteiktos vienodos galimybės ir pateikta vienoda informacija.</w:t>
            </w:r>
          </w:p>
        </w:tc>
        <w:tc>
          <w:tcPr>
            <w:tcW w:w="283" w:type="dxa"/>
          </w:tcPr>
          <w:p w14:paraId="166CFEA0" w14:textId="77777777" w:rsidR="004A6FE0" w:rsidRPr="00EE5187" w:rsidRDefault="004A6FE0" w:rsidP="004A6FE0">
            <w:pPr>
              <w:spacing w:after="60"/>
              <w:ind w:left="1080"/>
              <w:jc w:val="both"/>
              <w:rPr>
                <w:noProof/>
                <w:lang w:val="lt-LT"/>
              </w:rPr>
            </w:pPr>
          </w:p>
        </w:tc>
        <w:tc>
          <w:tcPr>
            <w:tcW w:w="1742" w:type="dxa"/>
            <w:vMerge/>
          </w:tcPr>
          <w:p w14:paraId="6E71007C" w14:textId="77777777" w:rsidR="004A6FE0" w:rsidRPr="00EE5187" w:rsidRDefault="004A6FE0" w:rsidP="00F46887">
            <w:pPr>
              <w:pStyle w:val="ListParagraph"/>
              <w:numPr>
                <w:ilvl w:val="0"/>
                <w:numId w:val="4"/>
              </w:numPr>
              <w:spacing w:line="240" w:lineRule="auto"/>
              <w:ind w:right="316"/>
              <w:contextualSpacing w:val="0"/>
              <w:rPr>
                <w:b/>
                <w:bCs/>
                <w:noProof/>
                <w:lang w:val="lt-LT"/>
              </w:rPr>
            </w:pPr>
          </w:p>
        </w:tc>
        <w:tc>
          <w:tcPr>
            <w:tcW w:w="708" w:type="dxa"/>
          </w:tcPr>
          <w:p w14:paraId="03C01763" w14:textId="77777777" w:rsidR="004A6FE0" w:rsidRPr="00EE5187" w:rsidRDefault="004A6FE0"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002C9661" w14:textId="05E22293" w:rsidR="004A6FE0" w:rsidRPr="00EE5187" w:rsidRDefault="004A6FE0" w:rsidP="004A6FE0">
            <w:pPr>
              <w:widowControl w:val="0"/>
              <w:spacing w:after="60" w:line="240" w:lineRule="auto"/>
              <w:ind w:left="31"/>
              <w:jc w:val="both"/>
              <w:rPr>
                <w:noProof/>
                <w:lang w:val="lt-LT"/>
              </w:rPr>
            </w:pPr>
            <w:r w:rsidRPr="00EE5187">
              <w:rPr>
                <w:noProof/>
                <w:color w:val="000000" w:themeColor="text1"/>
                <w:lang w:val="lt-LT"/>
              </w:rPr>
              <w:t>All suppliers will be subject to the same requirements, opportunities and information during the Negotiations.</w:t>
            </w:r>
          </w:p>
        </w:tc>
      </w:tr>
      <w:tr w:rsidR="004A6FE0" w:rsidRPr="00EE5187" w14:paraId="6E94E1C4" w14:textId="33FF6590" w:rsidTr="003E151D">
        <w:tc>
          <w:tcPr>
            <w:tcW w:w="1699" w:type="dxa"/>
            <w:vMerge/>
            <w:tcMar>
              <w:top w:w="28" w:type="dxa"/>
              <w:bottom w:w="28" w:type="dxa"/>
            </w:tcMar>
          </w:tcPr>
          <w:p w14:paraId="4DD0E512" w14:textId="77777777" w:rsidR="004A6FE0" w:rsidRPr="00EE5187" w:rsidRDefault="004A6FE0" w:rsidP="004A6FE0">
            <w:pPr>
              <w:pStyle w:val="ListParagraph"/>
              <w:numPr>
                <w:ilvl w:val="0"/>
                <w:numId w:val="1"/>
              </w:numPr>
              <w:ind w:left="316" w:right="169" w:hanging="284"/>
              <w:rPr>
                <w:b/>
                <w:bCs/>
                <w:noProof/>
                <w:lang w:val="lt-LT"/>
              </w:rPr>
            </w:pPr>
          </w:p>
        </w:tc>
        <w:tc>
          <w:tcPr>
            <w:tcW w:w="710" w:type="dxa"/>
          </w:tcPr>
          <w:p w14:paraId="222EB5F9" w14:textId="77777777" w:rsidR="004A6FE0" w:rsidRPr="00EE5187" w:rsidRDefault="004A6FE0" w:rsidP="004A6FE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1F0D128" w14:textId="19C3BDF3" w:rsidR="004A6FE0" w:rsidRPr="00EE5187" w:rsidRDefault="004A6FE0" w:rsidP="004A6FE0">
            <w:pPr>
              <w:spacing w:after="60"/>
              <w:ind w:left="34"/>
              <w:jc w:val="both"/>
              <w:rPr>
                <w:noProof/>
                <w:lang w:val="lt-LT"/>
              </w:rPr>
            </w:pPr>
            <w:r w:rsidRPr="00EE5187">
              <w:rPr>
                <w:noProof/>
                <w:color w:val="000000" w:themeColor="text1"/>
                <w:lang w:val="lt-LT"/>
              </w:rPr>
              <w:t xml:space="preserve">KC gali nuspręsti organizuoti kelis Derybų etapus. Tiekėjai bus informuoti apie Derybų etapų skaičių. </w:t>
            </w:r>
          </w:p>
        </w:tc>
        <w:tc>
          <w:tcPr>
            <w:tcW w:w="283" w:type="dxa"/>
          </w:tcPr>
          <w:p w14:paraId="5B67538A" w14:textId="77777777" w:rsidR="004A6FE0" w:rsidRPr="00EE5187" w:rsidRDefault="004A6FE0" w:rsidP="004A6FE0">
            <w:pPr>
              <w:spacing w:after="60"/>
              <w:ind w:left="1080"/>
              <w:jc w:val="both"/>
              <w:rPr>
                <w:noProof/>
                <w:lang w:val="lt-LT"/>
              </w:rPr>
            </w:pPr>
          </w:p>
        </w:tc>
        <w:tc>
          <w:tcPr>
            <w:tcW w:w="1742" w:type="dxa"/>
            <w:vMerge/>
          </w:tcPr>
          <w:p w14:paraId="0A71DEE4" w14:textId="77777777" w:rsidR="004A6FE0" w:rsidRPr="00EE5187" w:rsidRDefault="004A6FE0" w:rsidP="00F46887">
            <w:pPr>
              <w:pStyle w:val="ListParagraph"/>
              <w:numPr>
                <w:ilvl w:val="0"/>
                <w:numId w:val="4"/>
              </w:numPr>
              <w:spacing w:line="240" w:lineRule="auto"/>
              <w:ind w:right="316"/>
              <w:contextualSpacing w:val="0"/>
              <w:rPr>
                <w:b/>
                <w:bCs/>
                <w:noProof/>
                <w:lang w:val="lt-LT"/>
              </w:rPr>
            </w:pPr>
          </w:p>
        </w:tc>
        <w:tc>
          <w:tcPr>
            <w:tcW w:w="708" w:type="dxa"/>
          </w:tcPr>
          <w:p w14:paraId="1322E790" w14:textId="77777777" w:rsidR="004A6FE0" w:rsidRPr="00EE5187" w:rsidRDefault="004A6FE0"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67E81E66" w14:textId="4F550DFC" w:rsidR="004A6FE0" w:rsidRPr="00EE5187" w:rsidRDefault="004A6FE0" w:rsidP="004A6FE0">
            <w:pPr>
              <w:widowControl w:val="0"/>
              <w:spacing w:after="60" w:line="240" w:lineRule="auto"/>
              <w:ind w:left="31"/>
              <w:jc w:val="both"/>
              <w:rPr>
                <w:noProof/>
                <w:lang w:val="lt-LT"/>
              </w:rPr>
            </w:pPr>
            <w:r w:rsidRPr="00EE5187">
              <w:rPr>
                <w:noProof/>
                <w:color w:val="000000" w:themeColor="text1"/>
                <w:lang w:val="lt-LT"/>
              </w:rPr>
              <w:t xml:space="preserve">The KC may decide to organise several rounds of Negotiations. Suppliers will be informed of the number of Negotiation rounds. </w:t>
            </w:r>
          </w:p>
        </w:tc>
      </w:tr>
      <w:tr w:rsidR="004A6FE0" w:rsidRPr="00EE5187" w14:paraId="3C91EB2D" w14:textId="16362D56" w:rsidTr="003E151D">
        <w:tc>
          <w:tcPr>
            <w:tcW w:w="1699" w:type="dxa"/>
            <w:vMerge/>
            <w:tcMar>
              <w:top w:w="28" w:type="dxa"/>
              <w:bottom w:w="28" w:type="dxa"/>
            </w:tcMar>
          </w:tcPr>
          <w:p w14:paraId="60A60E2B" w14:textId="77777777" w:rsidR="004A6FE0" w:rsidRPr="00EE5187" w:rsidRDefault="004A6FE0" w:rsidP="004A6FE0">
            <w:pPr>
              <w:pStyle w:val="ListParagraph"/>
              <w:numPr>
                <w:ilvl w:val="0"/>
                <w:numId w:val="1"/>
              </w:numPr>
              <w:ind w:left="316" w:right="169" w:hanging="284"/>
              <w:rPr>
                <w:b/>
                <w:bCs/>
                <w:noProof/>
                <w:lang w:val="lt-LT"/>
              </w:rPr>
            </w:pPr>
          </w:p>
        </w:tc>
        <w:tc>
          <w:tcPr>
            <w:tcW w:w="710" w:type="dxa"/>
          </w:tcPr>
          <w:p w14:paraId="30D95B6C" w14:textId="77777777" w:rsidR="004A6FE0" w:rsidRPr="00EE5187" w:rsidRDefault="004A6FE0" w:rsidP="004A6FE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D7A6C19" w14:textId="055ADD89" w:rsidR="004A6FE0" w:rsidRPr="00EE5187" w:rsidRDefault="004A6FE0" w:rsidP="004A6FE0">
            <w:pPr>
              <w:spacing w:after="60"/>
              <w:ind w:left="34"/>
              <w:jc w:val="both"/>
              <w:rPr>
                <w:noProof/>
                <w:lang w:val="lt-LT"/>
              </w:rPr>
            </w:pPr>
            <w:r w:rsidRPr="00EE5187">
              <w:rPr>
                <w:noProof/>
                <w:color w:val="000000" w:themeColor="text1"/>
                <w:lang w:val="lt-LT"/>
              </w:rPr>
              <w:t>KC turi teisę organizuoti tiek Derybų susitikimų, kiek būtina, vadovaujantis VPĮ/ PĮ bei KC pranešimuose nustatyta tvarka.</w:t>
            </w:r>
          </w:p>
        </w:tc>
        <w:tc>
          <w:tcPr>
            <w:tcW w:w="283" w:type="dxa"/>
          </w:tcPr>
          <w:p w14:paraId="59BB54CA" w14:textId="77777777" w:rsidR="004A6FE0" w:rsidRPr="00EE5187" w:rsidRDefault="004A6FE0" w:rsidP="004A6FE0">
            <w:pPr>
              <w:spacing w:after="60"/>
              <w:ind w:left="1080"/>
              <w:jc w:val="both"/>
              <w:rPr>
                <w:noProof/>
                <w:lang w:val="lt-LT"/>
              </w:rPr>
            </w:pPr>
          </w:p>
        </w:tc>
        <w:tc>
          <w:tcPr>
            <w:tcW w:w="1742" w:type="dxa"/>
            <w:vMerge/>
          </w:tcPr>
          <w:p w14:paraId="618CDFE8" w14:textId="77777777" w:rsidR="004A6FE0" w:rsidRPr="00EE5187" w:rsidRDefault="004A6FE0" w:rsidP="00F46887">
            <w:pPr>
              <w:pStyle w:val="ListParagraph"/>
              <w:numPr>
                <w:ilvl w:val="0"/>
                <w:numId w:val="4"/>
              </w:numPr>
              <w:spacing w:line="240" w:lineRule="auto"/>
              <w:ind w:right="316"/>
              <w:contextualSpacing w:val="0"/>
              <w:rPr>
                <w:b/>
                <w:bCs/>
                <w:noProof/>
                <w:lang w:val="lt-LT"/>
              </w:rPr>
            </w:pPr>
          </w:p>
        </w:tc>
        <w:tc>
          <w:tcPr>
            <w:tcW w:w="708" w:type="dxa"/>
          </w:tcPr>
          <w:p w14:paraId="3B5A2FA6" w14:textId="77777777" w:rsidR="004A6FE0" w:rsidRPr="00EE5187" w:rsidRDefault="004A6FE0"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37760500" w14:textId="0D065950" w:rsidR="004A6FE0" w:rsidRPr="00EE5187" w:rsidRDefault="004A6FE0" w:rsidP="004A6FE0">
            <w:pPr>
              <w:widowControl w:val="0"/>
              <w:spacing w:after="60" w:line="240" w:lineRule="auto"/>
              <w:ind w:left="31"/>
              <w:jc w:val="both"/>
              <w:rPr>
                <w:noProof/>
                <w:lang w:val="lt-LT"/>
              </w:rPr>
            </w:pPr>
            <w:r w:rsidRPr="00EE5187">
              <w:rPr>
                <w:noProof/>
                <w:color w:val="000000" w:themeColor="text1"/>
                <w:lang w:val="lt-LT"/>
              </w:rPr>
              <w:t>The KC shall have the right to organise as many Negotiation meetings as necessary, in accordance with the procedures set out in the PPL / PL and the KC notices.</w:t>
            </w:r>
          </w:p>
        </w:tc>
      </w:tr>
      <w:tr w:rsidR="004A6FE0" w:rsidRPr="00EE5187" w14:paraId="7B196807" w14:textId="6C13A3C7" w:rsidTr="003E151D">
        <w:tc>
          <w:tcPr>
            <w:tcW w:w="1699" w:type="dxa"/>
            <w:vMerge/>
            <w:tcMar>
              <w:top w:w="28" w:type="dxa"/>
              <w:bottom w:w="28" w:type="dxa"/>
            </w:tcMar>
          </w:tcPr>
          <w:p w14:paraId="61CE359E" w14:textId="77777777" w:rsidR="004A6FE0" w:rsidRPr="00EE5187" w:rsidRDefault="004A6FE0" w:rsidP="004A6FE0">
            <w:pPr>
              <w:pStyle w:val="ListParagraph"/>
              <w:numPr>
                <w:ilvl w:val="0"/>
                <w:numId w:val="1"/>
              </w:numPr>
              <w:ind w:left="316" w:right="169" w:hanging="284"/>
              <w:rPr>
                <w:b/>
                <w:bCs/>
                <w:noProof/>
                <w:lang w:val="lt-LT"/>
              </w:rPr>
            </w:pPr>
          </w:p>
        </w:tc>
        <w:tc>
          <w:tcPr>
            <w:tcW w:w="710" w:type="dxa"/>
          </w:tcPr>
          <w:p w14:paraId="714CF20D" w14:textId="77777777" w:rsidR="004A6FE0" w:rsidRPr="00EE5187" w:rsidRDefault="004A6FE0" w:rsidP="004A6FE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EEBE768" w14:textId="09F18479" w:rsidR="004A6FE0" w:rsidRPr="00EE5187" w:rsidRDefault="004A6FE0" w:rsidP="004A6FE0">
            <w:pPr>
              <w:spacing w:after="60"/>
              <w:ind w:left="34"/>
              <w:jc w:val="both"/>
              <w:rPr>
                <w:noProof/>
                <w:lang w:val="lt-LT"/>
              </w:rPr>
            </w:pPr>
            <w:r w:rsidRPr="00EE5187">
              <w:rPr>
                <w:noProof/>
                <w:color w:val="000000" w:themeColor="text1"/>
                <w:lang w:val="lt-LT"/>
              </w:rPr>
              <w:t>Tiekėjas iki Galutinių pasiūlymų pateikimo termino pabaigos gali atšaukti savo Pirminį (ar Pakeistą) pasiūlymą. Apie Pasiūlymo atšaukimą tiekėjas inform</w:t>
            </w:r>
            <w:r w:rsidRPr="00EE5187">
              <w:rPr>
                <w:rFonts w:eastAsia="Calibri"/>
                <w:noProof/>
                <w:lang w:val="lt-LT"/>
              </w:rPr>
              <w:t xml:space="preserve">uoja </w:t>
            </w:r>
            <w:r w:rsidRPr="00EE5187">
              <w:rPr>
                <w:noProof/>
                <w:color w:val="000000" w:themeColor="text1"/>
                <w:lang w:val="lt-LT"/>
              </w:rPr>
              <w:t xml:space="preserve">KC </w:t>
            </w:r>
            <w:r w:rsidRPr="00EE5187">
              <w:rPr>
                <w:rFonts w:eastAsia="Calibri"/>
                <w:noProof/>
                <w:lang w:val="lt-LT"/>
              </w:rPr>
              <w:t>CVP IS susirašinėjimo priemonėmis. Atšaukus Pasiūlymą, tiekėjas praranda teisę dalyvauti tolesnėse Pirkimo procedūrose.</w:t>
            </w:r>
          </w:p>
        </w:tc>
        <w:tc>
          <w:tcPr>
            <w:tcW w:w="283" w:type="dxa"/>
          </w:tcPr>
          <w:p w14:paraId="797138E3" w14:textId="77777777" w:rsidR="004A6FE0" w:rsidRPr="00EE5187" w:rsidRDefault="004A6FE0" w:rsidP="004A6FE0">
            <w:pPr>
              <w:spacing w:after="60"/>
              <w:ind w:left="1080"/>
              <w:jc w:val="both"/>
              <w:rPr>
                <w:noProof/>
                <w:color w:val="000000"/>
                <w:lang w:val="lt-LT"/>
              </w:rPr>
            </w:pPr>
          </w:p>
        </w:tc>
        <w:tc>
          <w:tcPr>
            <w:tcW w:w="1742" w:type="dxa"/>
            <w:vMerge/>
          </w:tcPr>
          <w:p w14:paraId="40F10C44" w14:textId="77777777" w:rsidR="004A6FE0" w:rsidRPr="00EE5187" w:rsidRDefault="004A6FE0" w:rsidP="00F46887">
            <w:pPr>
              <w:pStyle w:val="ListParagraph"/>
              <w:numPr>
                <w:ilvl w:val="0"/>
                <w:numId w:val="4"/>
              </w:numPr>
              <w:spacing w:line="240" w:lineRule="auto"/>
              <w:ind w:right="316"/>
              <w:contextualSpacing w:val="0"/>
              <w:rPr>
                <w:b/>
                <w:bCs/>
                <w:noProof/>
                <w:lang w:val="lt-LT"/>
              </w:rPr>
            </w:pPr>
          </w:p>
        </w:tc>
        <w:tc>
          <w:tcPr>
            <w:tcW w:w="708" w:type="dxa"/>
          </w:tcPr>
          <w:p w14:paraId="2ABB9ECC" w14:textId="77777777" w:rsidR="004A6FE0" w:rsidRPr="00EE5187" w:rsidRDefault="004A6FE0"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87EF8B6" w14:textId="479D0098" w:rsidR="004A6FE0" w:rsidRPr="00EE5187" w:rsidRDefault="004A6FE0" w:rsidP="004A6FE0">
            <w:pPr>
              <w:widowControl w:val="0"/>
              <w:spacing w:after="60" w:line="240" w:lineRule="auto"/>
              <w:ind w:left="31"/>
              <w:jc w:val="both"/>
              <w:rPr>
                <w:noProof/>
                <w:lang w:val="lt-LT"/>
              </w:rPr>
            </w:pPr>
            <w:r w:rsidRPr="00EE5187">
              <w:rPr>
                <w:noProof/>
                <w:color w:val="000000" w:themeColor="text1"/>
                <w:lang w:val="lt-LT"/>
              </w:rPr>
              <w:t xml:space="preserve">The Supplier may withdraw its Initial (or </w:t>
            </w:r>
            <w:r w:rsidRPr="00EE5187">
              <w:rPr>
                <w:noProof/>
                <w:lang w:val="lt-LT"/>
              </w:rPr>
              <w:t>Amended</w:t>
            </w:r>
            <w:r w:rsidRPr="00EE5187">
              <w:rPr>
                <w:noProof/>
                <w:color w:val="000000" w:themeColor="text1"/>
                <w:lang w:val="lt-LT"/>
              </w:rPr>
              <w:t xml:space="preserve">) tender before the deadline for submission of Final Tenders. The Supplier shall inform the KC </w:t>
            </w:r>
            <w:r w:rsidRPr="00EE5187">
              <w:rPr>
                <w:noProof/>
                <w:lang w:val="lt-LT"/>
              </w:rPr>
              <w:t>of the withdrawal of the Tender by means of CVP IS correspondence. In case of withdrawal of the Tender, the Supplier shall lose the right to participate in further Procurement procedures.</w:t>
            </w:r>
          </w:p>
        </w:tc>
      </w:tr>
      <w:tr w:rsidR="00950B91" w:rsidRPr="00EE5187" w14:paraId="60660371" w14:textId="77777777" w:rsidTr="003E151D">
        <w:tc>
          <w:tcPr>
            <w:tcW w:w="1699" w:type="dxa"/>
            <w:tcMar>
              <w:top w:w="28" w:type="dxa"/>
              <w:bottom w:w="28" w:type="dxa"/>
            </w:tcMar>
          </w:tcPr>
          <w:p w14:paraId="5B346607" w14:textId="77777777" w:rsidR="00950B91" w:rsidRPr="00EE5187" w:rsidRDefault="00950B91" w:rsidP="00950B91">
            <w:pPr>
              <w:pStyle w:val="ListParagraph"/>
              <w:ind w:left="316" w:right="169"/>
              <w:rPr>
                <w:b/>
                <w:bCs/>
                <w:noProof/>
                <w:lang w:val="lt-LT"/>
              </w:rPr>
            </w:pPr>
          </w:p>
        </w:tc>
        <w:tc>
          <w:tcPr>
            <w:tcW w:w="710" w:type="dxa"/>
          </w:tcPr>
          <w:p w14:paraId="043B1248" w14:textId="77777777" w:rsidR="00950B91" w:rsidRPr="00EE5187" w:rsidRDefault="00950B91" w:rsidP="00950B91">
            <w:pPr>
              <w:pStyle w:val="ListParagraph"/>
              <w:spacing w:after="60"/>
              <w:ind w:left="794"/>
              <w:contextualSpacing w:val="0"/>
              <w:jc w:val="both"/>
              <w:rPr>
                <w:noProof/>
                <w:lang w:val="lt-LT"/>
              </w:rPr>
            </w:pPr>
          </w:p>
        </w:tc>
        <w:tc>
          <w:tcPr>
            <w:tcW w:w="4780" w:type="dxa"/>
            <w:gridSpan w:val="5"/>
            <w:tcMar>
              <w:top w:w="28" w:type="dxa"/>
              <w:bottom w:w="28" w:type="dxa"/>
            </w:tcMar>
          </w:tcPr>
          <w:p w14:paraId="693911AC" w14:textId="77777777" w:rsidR="00950B91" w:rsidRPr="00EE5187" w:rsidRDefault="00950B91" w:rsidP="003700C5">
            <w:pPr>
              <w:spacing w:after="60"/>
              <w:ind w:left="34"/>
              <w:jc w:val="both"/>
              <w:rPr>
                <w:noProof/>
                <w:lang w:val="lt-LT"/>
              </w:rPr>
            </w:pPr>
          </w:p>
        </w:tc>
        <w:tc>
          <w:tcPr>
            <w:tcW w:w="283" w:type="dxa"/>
          </w:tcPr>
          <w:p w14:paraId="4D67D231" w14:textId="77777777" w:rsidR="00950B91" w:rsidRPr="00EE5187" w:rsidRDefault="00950B91" w:rsidP="000D5D7B">
            <w:pPr>
              <w:spacing w:after="60"/>
              <w:ind w:left="1080"/>
              <w:jc w:val="both"/>
              <w:rPr>
                <w:noProof/>
                <w:color w:val="000000"/>
                <w:lang w:val="lt-LT"/>
              </w:rPr>
            </w:pPr>
          </w:p>
        </w:tc>
        <w:tc>
          <w:tcPr>
            <w:tcW w:w="1742" w:type="dxa"/>
          </w:tcPr>
          <w:p w14:paraId="22F7926C" w14:textId="77777777" w:rsidR="00950B91" w:rsidRPr="00EE5187" w:rsidRDefault="00950B91" w:rsidP="00950B91">
            <w:pPr>
              <w:pStyle w:val="ListParagraph"/>
              <w:spacing w:line="240" w:lineRule="auto"/>
              <w:ind w:left="360" w:right="316"/>
              <w:contextualSpacing w:val="0"/>
              <w:rPr>
                <w:b/>
                <w:bCs/>
                <w:noProof/>
                <w:lang w:val="lt-LT"/>
              </w:rPr>
            </w:pPr>
          </w:p>
        </w:tc>
        <w:tc>
          <w:tcPr>
            <w:tcW w:w="708" w:type="dxa"/>
          </w:tcPr>
          <w:p w14:paraId="0EB8ECF0" w14:textId="77777777" w:rsidR="00950B91" w:rsidRPr="00EE5187" w:rsidRDefault="00950B91" w:rsidP="00950B91">
            <w:pPr>
              <w:pStyle w:val="ListParagraph"/>
              <w:widowControl w:val="0"/>
              <w:spacing w:after="60" w:line="240" w:lineRule="auto"/>
              <w:ind w:left="792"/>
              <w:contextualSpacing w:val="0"/>
              <w:jc w:val="both"/>
              <w:rPr>
                <w:noProof/>
                <w:lang w:val="lt-LT"/>
              </w:rPr>
            </w:pPr>
          </w:p>
        </w:tc>
        <w:tc>
          <w:tcPr>
            <w:tcW w:w="5181" w:type="dxa"/>
            <w:gridSpan w:val="5"/>
          </w:tcPr>
          <w:p w14:paraId="67667366" w14:textId="77777777" w:rsidR="00950B91" w:rsidRPr="00EE5187" w:rsidRDefault="00950B91" w:rsidP="003700C5">
            <w:pPr>
              <w:widowControl w:val="0"/>
              <w:spacing w:after="60" w:line="240" w:lineRule="auto"/>
              <w:ind w:left="31"/>
              <w:jc w:val="both"/>
              <w:rPr>
                <w:noProof/>
                <w:lang w:val="lt-LT"/>
              </w:rPr>
            </w:pPr>
          </w:p>
        </w:tc>
      </w:tr>
      <w:tr w:rsidR="003A3634" w:rsidRPr="00EE5187" w14:paraId="0C3B53D2" w14:textId="5340DF8D" w:rsidTr="003E151D">
        <w:tc>
          <w:tcPr>
            <w:tcW w:w="1699" w:type="dxa"/>
            <w:vMerge w:val="restart"/>
            <w:tcMar>
              <w:top w:w="28" w:type="dxa"/>
              <w:bottom w:w="28" w:type="dxa"/>
            </w:tcMar>
          </w:tcPr>
          <w:p w14:paraId="59E4D0F5" w14:textId="05F58623" w:rsidR="003A3634" w:rsidRPr="00EE5187" w:rsidRDefault="003A3634" w:rsidP="003A3634">
            <w:pPr>
              <w:pStyle w:val="ListParagraph"/>
              <w:numPr>
                <w:ilvl w:val="0"/>
                <w:numId w:val="1"/>
              </w:numPr>
              <w:ind w:left="316" w:right="169" w:hanging="284"/>
              <w:rPr>
                <w:b/>
                <w:bCs/>
                <w:noProof/>
                <w:lang w:val="lt-LT"/>
              </w:rPr>
            </w:pPr>
            <w:r w:rsidRPr="00EE5187">
              <w:rPr>
                <w:b/>
                <w:bCs/>
                <w:noProof/>
                <w:lang w:val="lt-LT"/>
              </w:rPr>
              <w:t>Derybų</w:t>
            </w:r>
            <w:r w:rsidRPr="00EE5187">
              <w:rPr>
                <w:b/>
                <w:bCs/>
                <w:noProof/>
                <w:color w:val="000000" w:themeColor="text1"/>
                <w:lang w:val="lt-LT"/>
              </w:rPr>
              <w:t xml:space="preserve"> susitikimų organizavimo tvarka</w:t>
            </w:r>
          </w:p>
        </w:tc>
        <w:tc>
          <w:tcPr>
            <w:tcW w:w="710" w:type="dxa"/>
          </w:tcPr>
          <w:p w14:paraId="65C37F41" w14:textId="77777777" w:rsidR="003A3634" w:rsidRPr="00EE5187" w:rsidRDefault="003A3634" w:rsidP="003A363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A313141" w14:textId="1EBA1E20" w:rsidR="003A3634" w:rsidRPr="00EE5187" w:rsidRDefault="003A3634" w:rsidP="008C19C4">
            <w:pPr>
              <w:widowControl w:val="0"/>
              <w:spacing w:after="60"/>
              <w:ind w:left="34"/>
              <w:jc w:val="both"/>
              <w:rPr>
                <w:noProof/>
                <w:lang w:val="lt-LT"/>
              </w:rPr>
            </w:pPr>
            <w:r w:rsidRPr="00EE5187">
              <w:rPr>
                <w:noProof/>
                <w:color w:val="000000" w:themeColor="text1"/>
                <w:lang w:val="lt-LT"/>
              </w:rPr>
              <w:t>Derybų susitikimai su kiekvienu tiekėju atskirai inicijuojami KC, apie tai priemonėmis, kuriomis vykdomas Pirkimas, pranešant tiekėjams likus ne mažiau nei 2 (dviems) darbo dienoms iki Derybų susitikimo pradžios, kvietime nurodant susitikimo su tiekėju datą, laiką ir vietą. Tiekėjams sutikus, KC turi teisę apie Derybų susitikimo pradžią informuoti likus mažiau nei 1 (vienai) darbo dienai.</w:t>
            </w:r>
          </w:p>
        </w:tc>
        <w:tc>
          <w:tcPr>
            <w:tcW w:w="283" w:type="dxa"/>
          </w:tcPr>
          <w:p w14:paraId="0FE7C3F3" w14:textId="77777777" w:rsidR="003A3634" w:rsidRPr="00EE5187" w:rsidRDefault="003A3634" w:rsidP="003A3634">
            <w:pPr>
              <w:ind w:left="1080"/>
              <w:jc w:val="both"/>
              <w:rPr>
                <w:noProof/>
                <w:lang w:val="lt-LT"/>
              </w:rPr>
            </w:pPr>
          </w:p>
        </w:tc>
        <w:tc>
          <w:tcPr>
            <w:tcW w:w="1742" w:type="dxa"/>
            <w:vMerge w:val="restart"/>
          </w:tcPr>
          <w:p w14:paraId="19A574B9" w14:textId="07A123B5" w:rsidR="003A3634" w:rsidRPr="00EE5187" w:rsidRDefault="003A3634" w:rsidP="007C43A3">
            <w:pPr>
              <w:pStyle w:val="ListParagraph"/>
              <w:numPr>
                <w:ilvl w:val="0"/>
                <w:numId w:val="4"/>
              </w:numPr>
              <w:spacing w:line="240" w:lineRule="auto"/>
              <w:contextualSpacing w:val="0"/>
              <w:rPr>
                <w:b/>
                <w:bCs/>
                <w:noProof/>
                <w:lang w:val="lt-LT"/>
              </w:rPr>
            </w:pPr>
            <w:r w:rsidRPr="00EE5187">
              <w:rPr>
                <w:b/>
                <w:bCs/>
                <w:noProof/>
                <w:lang w:val="lt-LT"/>
              </w:rPr>
              <w:t xml:space="preserve">Procedure </w:t>
            </w:r>
            <w:r w:rsidRPr="00EE5187">
              <w:rPr>
                <w:b/>
                <w:bCs/>
                <w:noProof/>
                <w:color w:val="000000" w:themeColor="text1"/>
                <w:lang w:val="lt-LT"/>
              </w:rPr>
              <w:t>for organising Negotiation meetings</w:t>
            </w:r>
          </w:p>
        </w:tc>
        <w:tc>
          <w:tcPr>
            <w:tcW w:w="708" w:type="dxa"/>
          </w:tcPr>
          <w:p w14:paraId="44B7150D" w14:textId="77777777" w:rsidR="003A3634" w:rsidRPr="00EE5187" w:rsidRDefault="003A3634"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ACD05ED" w14:textId="23B02E00" w:rsidR="003A3634" w:rsidRPr="00EE5187" w:rsidRDefault="003A3634" w:rsidP="003A3634">
            <w:pPr>
              <w:widowControl w:val="0"/>
              <w:spacing w:after="60" w:line="240" w:lineRule="auto"/>
              <w:ind w:left="31"/>
              <w:jc w:val="both"/>
              <w:rPr>
                <w:noProof/>
                <w:lang w:val="lt-LT"/>
              </w:rPr>
            </w:pPr>
            <w:r w:rsidRPr="00EE5187">
              <w:rPr>
                <w:noProof/>
                <w:color w:val="000000" w:themeColor="text1"/>
                <w:lang w:val="lt-LT"/>
              </w:rPr>
              <w:t xml:space="preserve">Negotiation meetings shall be initiated with each supplier individually by the KC, by means used for the conduct of the Procurement, by notifying the suppliers at least two (2) working day prior to </w:t>
            </w:r>
            <w:r w:rsidRPr="00EE5187">
              <w:rPr>
                <w:noProof/>
                <w:lang w:val="lt-LT"/>
              </w:rPr>
              <w:t>the</w:t>
            </w:r>
            <w:r w:rsidRPr="00EE5187">
              <w:rPr>
                <w:noProof/>
                <w:color w:val="000000" w:themeColor="text1"/>
                <w:lang w:val="lt-LT"/>
              </w:rPr>
              <w:t xml:space="preserve"> start of the Negotiation meeting, specifying in the invitation the date, time and place of the meeting with the supplier. With the consent of the Suppliers, the KC shall have the right to give less than one (1) working day's notice of the start of the Negotiation meeting.</w:t>
            </w:r>
          </w:p>
        </w:tc>
      </w:tr>
      <w:tr w:rsidR="003A3634" w:rsidRPr="00EE5187" w14:paraId="556BD06E" w14:textId="642A7712" w:rsidTr="003E151D">
        <w:tc>
          <w:tcPr>
            <w:tcW w:w="1699" w:type="dxa"/>
            <w:vMerge/>
            <w:tcMar>
              <w:top w:w="28" w:type="dxa"/>
              <w:bottom w:w="28" w:type="dxa"/>
            </w:tcMar>
          </w:tcPr>
          <w:p w14:paraId="44F7ECFF" w14:textId="7B42E860" w:rsidR="003A3634" w:rsidRPr="00EE5187" w:rsidRDefault="003A3634" w:rsidP="003A3634">
            <w:pPr>
              <w:pStyle w:val="ListParagraph"/>
              <w:ind w:left="316" w:right="169"/>
              <w:rPr>
                <w:b/>
                <w:bCs/>
                <w:noProof/>
                <w:lang w:val="lt-LT"/>
              </w:rPr>
            </w:pPr>
          </w:p>
        </w:tc>
        <w:tc>
          <w:tcPr>
            <w:tcW w:w="710" w:type="dxa"/>
          </w:tcPr>
          <w:p w14:paraId="30C54334" w14:textId="77777777" w:rsidR="003A3634" w:rsidRPr="00EE5187" w:rsidRDefault="003A3634" w:rsidP="003A363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64BCFB2" w14:textId="65227DAD" w:rsidR="003A3634" w:rsidRPr="00EE5187" w:rsidRDefault="003A3634" w:rsidP="003A3634">
            <w:pPr>
              <w:spacing w:after="60"/>
              <w:ind w:left="34"/>
              <w:jc w:val="both"/>
              <w:rPr>
                <w:noProof/>
                <w:lang w:val="lt-LT"/>
              </w:rPr>
            </w:pPr>
            <w:r w:rsidRPr="00EE5187">
              <w:rPr>
                <w:noProof/>
                <w:color w:val="000000" w:themeColor="text1"/>
                <w:lang w:val="lt-LT"/>
              </w:rPr>
              <w:t>Tiekėjas gavęs kvietimą atvykti į Derybų susitikimą, turi informuoti apie dalyvavimą likus ne mažiau kaip 1 (vienai) darbo dienai iki Derybų susitikimo pradžios. Jei tiekėjas neteikia atsakymo apie dalyvavimą Derybų susitikime, laikoma, kad jis atsisako dalyvauti ir klausimų neturi.</w:t>
            </w:r>
          </w:p>
        </w:tc>
        <w:tc>
          <w:tcPr>
            <w:tcW w:w="283" w:type="dxa"/>
          </w:tcPr>
          <w:p w14:paraId="17404DD3" w14:textId="77777777" w:rsidR="003A3634" w:rsidRPr="00EE5187" w:rsidRDefault="003A3634" w:rsidP="003A3634">
            <w:pPr>
              <w:spacing w:after="60"/>
              <w:ind w:left="1080"/>
              <w:jc w:val="both"/>
              <w:rPr>
                <w:noProof/>
                <w:lang w:val="lt-LT"/>
              </w:rPr>
            </w:pPr>
          </w:p>
        </w:tc>
        <w:tc>
          <w:tcPr>
            <w:tcW w:w="1742" w:type="dxa"/>
            <w:vMerge/>
          </w:tcPr>
          <w:p w14:paraId="336CD5A8" w14:textId="23B5BD29" w:rsidR="003A3634" w:rsidRPr="00EE5187" w:rsidRDefault="003A3634" w:rsidP="003A3634">
            <w:pPr>
              <w:pStyle w:val="ListParagraph"/>
              <w:spacing w:line="240" w:lineRule="auto"/>
              <w:ind w:left="360" w:right="316"/>
              <w:contextualSpacing w:val="0"/>
              <w:rPr>
                <w:b/>
                <w:bCs/>
                <w:noProof/>
                <w:lang w:val="lt-LT"/>
              </w:rPr>
            </w:pPr>
          </w:p>
        </w:tc>
        <w:tc>
          <w:tcPr>
            <w:tcW w:w="708" w:type="dxa"/>
          </w:tcPr>
          <w:p w14:paraId="1EF20E7F" w14:textId="77777777" w:rsidR="003A3634" w:rsidRPr="00EE5187" w:rsidRDefault="003A3634"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C26E965" w14:textId="606D699A" w:rsidR="003A3634" w:rsidRPr="00EE5187" w:rsidRDefault="003A3634" w:rsidP="003A3634">
            <w:pPr>
              <w:widowControl w:val="0"/>
              <w:spacing w:after="60" w:line="240" w:lineRule="auto"/>
              <w:ind w:left="31"/>
              <w:jc w:val="both"/>
              <w:rPr>
                <w:noProof/>
                <w:lang w:val="lt-LT"/>
              </w:rPr>
            </w:pPr>
            <w:r w:rsidRPr="00EE5187">
              <w:rPr>
                <w:noProof/>
                <w:color w:val="000000" w:themeColor="text1"/>
                <w:lang w:val="lt-LT"/>
              </w:rPr>
              <w:t>The Supplier shall inform the Negotiation meeting of its attendance at least one (1) working day before the start of the Negotiation meeting upon receipt of the invitation to attend. If the Supplier does not reply about its participation in the Negotiation meeting, it shall be deemed to have declined to participate and shall have no questions.</w:t>
            </w:r>
          </w:p>
        </w:tc>
      </w:tr>
      <w:tr w:rsidR="003A3634" w:rsidRPr="00EE5187" w14:paraId="7F76F192" w14:textId="77777777" w:rsidTr="003E151D">
        <w:tc>
          <w:tcPr>
            <w:tcW w:w="1699" w:type="dxa"/>
            <w:vMerge/>
            <w:tcMar>
              <w:top w:w="28" w:type="dxa"/>
              <w:bottom w:w="28" w:type="dxa"/>
            </w:tcMar>
          </w:tcPr>
          <w:p w14:paraId="6642E8B6" w14:textId="77777777" w:rsidR="003A3634" w:rsidRPr="00EE5187" w:rsidRDefault="003A3634" w:rsidP="003A3634">
            <w:pPr>
              <w:rPr>
                <w:noProof/>
                <w:lang w:val="lt-LT"/>
              </w:rPr>
            </w:pPr>
          </w:p>
        </w:tc>
        <w:tc>
          <w:tcPr>
            <w:tcW w:w="710" w:type="dxa"/>
          </w:tcPr>
          <w:p w14:paraId="79193497" w14:textId="77777777" w:rsidR="003A3634" w:rsidRPr="00EE5187" w:rsidRDefault="003A3634" w:rsidP="003A363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FE669C1" w14:textId="773C3DB2" w:rsidR="003A3634" w:rsidRPr="00EE5187" w:rsidRDefault="003A3634" w:rsidP="003A3634">
            <w:pPr>
              <w:spacing w:after="60"/>
              <w:ind w:left="34"/>
              <w:jc w:val="both"/>
              <w:rPr>
                <w:noProof/>
                <w:lang w:val="lt-LT"/>
              </w:rPr>
            </w:pPr>
            <w:r w:rsidRPr="00EE5187">
              <w:rPr>
                <w:noProof/>
                <w:color w:val="000000" w:themeColor="text1"/>
                <w:lang w:val="lt-LT"/>
              </w:rPr>
              <w:t>Kartu su kvietimu į Derybų susitikimą KC gali pateikti tiekėjui informaciją, kokie klausimai ar dalis klausimų bus aptariami Derybų susitikimo metu. Derybų susitikimų metu su tiekėjais aptariami klausimai, atsižvelgiant į tiekėjo pateiktus atsakymus bei tiekėjo Pasiūlyme ir susirašinėjimo priemonėmis, kuriomis vykdomas Pirkimas, būdu pateiktą informaciją.</w:t>
            </w:r>
          </w:p>
        </w:tc>
        <w:tc>
          <w:tcPr>
            <w:tcW w:w="283" w:type="dxa"/>
          </w:tcPr>
          <w:p w14:paraId="3573F093" w14:textId="77777777" w:rsidR="003A3634" w:rsidRPr="00EE5187" w:rsidRDefault="003A3634" w:rsidP="003A3634">
            <w:pPr>
              <w:ind w:left="360"/>
              <w:rPr>
                <w:noProof/>
                <w:lang w:val="lt-LT"/>
              </w:rPr>
            </w:pPr>
          </w:p>
        </w:tc>
        <w:tc>
          <w:tcPr>
            <w:tcW w:w="1742" w:type="dxa"/>
            <w:vMerge/>
          </w:tcPr>
          <w:p w14:paraId="3BE0FA9D" w14:textId="77777777" w:rsidR="003A3634" w:rsidRPr="00EE5187" w:rsidRDefault="003A3634" w:rsidP="003A3634">
            <w:pPr>
              <w:pStyle w:val="ListParagraph"/>
              <w:spacing w:line="240" w:lineRule="auto"/>
              <w:ind w:left="360" w:right="316"/>
              <w:contextualSpacing w:val="0"/>
              <w:rPr>
                <w:b/>
                <w:bCs/>
                <w:noProof/>
                <w:lang w:val="lt-LT"/>
              </w:rPr>
            </w:pPr>
          </w:p>
        </w:tc>
        <w:tc>
          <w:tcPr>
            <w:tcW w:w="708" w:type="dxa"/>
          </w:tcPr>
          <w:p w14:paraId="671BD8E7" w14:textId="77777777" w:rsidR="003A3634" w:rsidRPr="00EE5187" w:rsidRDefault="003A3634"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0FB3041" w14:textId="607921C5" w:rsidR="003A3634" w:rsidRPr="00EE5187" w:rsidRDefault="003A3634" w:rsidP="003A3634">
            <w:pPr>
              <w:widowControl w:val="0"/>
              <w:spacing w:after="60" w:line="240" w:lineRule="auto"/>
              <w:ind w:left="31"/>
              <w:jc w:val="both"/>
              <w:rPr>
                <w:noProof/>
                <w:lang w:val="lt-LT"/>
              </w:rPr>
            </w:pPr>
            <w:r w:rsidRPr="00EE5187">
              <w:rPr>
                <w:noProof/>
                <w:color w:val="000000" w:themeColor="text1"/>
                <w:lang w:val="lt-LT"/>
              </w:rPr>
              <w:t>The KC may provide the Supplier with information on what issues or parts of issues will be discussed at the Negotiation meeting together with the invitation to the Negotiation meeting. The Negotiation meetings with suppliers shall discuss the issues in the light of the supplier's responses and the information provided in the supplier's Tender and in the correspondence by means of communication used for the Procurement.</w:t>
            </w:r>
          </w:p>
        </w:tc>
      </w:tr>
      <w:tr w:rsidR="003A3634" w:rsidRPr="00EE5187" w14:paraId="70E54BF2" w14:textId="77777777" w:rsidTr="003E151D">
        <w:tc>
          <w:tcPr>
            <w:tcW w:w="1699" w:type="dxa"/>
            <w:vMerge/>
            <w:tcMar>
              <w:top w:w="28" w:type="dxa"/>
              <w:bottom w:w="28" w:type="dxa"/>
            </w:tcMar>
          </w:tcPr>
          <w:p w14:paraId="5E70D046" w14:textId="77777777" w:rsidR="003A3634" w:rsidRPr="00EE5187" w:rsidRDefault="003A3634" w:rsidP="003A3634">
            <w:pPr>
              <w:rPr>
                <w:noProof/>
                <w:lang w:val="lt-LT"/>
              </w:rPr>
            </w:pPr>
          </w:p>
        </w:tc>
        <w:tc>
          <w:tcPr>
            <w:tcW w:w="710" w:type="dxa"/>
          </w:tcPr>
          <w:p w14:paraId="28F30564" w14:textId="77777777" w:rsidR="003A3634" w:rsidRPr="00EE5187" w:rsidRDefault="003A3634" w:rsidP="003A363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E229FC1" w14:textId="5D17CC6D" w:rsidR="003A3634" w:rsidRPr="00EE5187" w:rsidRDefault="003A3634" w:rsidP="003A3634">
            <w:pPr>
              <w:spacing w:after="60"/>
              <w:ind w:left="34"/>
              <w:jc w:val="both"/>
              <w:rPr>
                <w:noProof/>
                <w:lang w:val="lt-LT"/>
              </w:rPr>
            </w:pPr>
            <w:r w:rsidRPr="00EE5187">
              <w:rPr>
                <w:noProof/>
                <w:color w:val="000000" w:themeColor="text1"/>
                <w:lang w:val="lt-LT"/>
              </w:rPr>
              <w:t>Visi Derybų susitikimai bus protokoluojami. Už protokolo surašymą atsakingi KC atstovai. Protokolas sudaromas ir pasirašomas (protokolas suderinimas su tiekėju) arba protokolą pasirašymui KC pateikia tiekėjui priemonėmis, kuriomis vykdomas Pirkimas. Derybų protokolą pasirašo Derybų susitikimo posėdžio pirmininkas ir tiekėjo įgaliotas(-i) atstovas(-ai). Jeigu tiekėjas nepasirašo protokolo, laikoma, kad Derybų susitikimas neįvyko ir visa tiekėjo informacija, pateikta Derybų susitikimo metu, nebus vertinama.</w:t>
            </w:r>
          </w:p>
        </w:tc>
        <w:tc>
          <w:tcPr>
            <w:tcW w:w="283" w:type="dxa"/>
          </w:tcPr>
          <w:p w14:paraId="61575B18" w14:textId="77777777" w:rsidR="003A3634" w:rsidRPr="00EE5187" w:rsidRDefault="003A3634" w:rsidP="003A3634">
            <w:pPr>
              <w:ind w:left="360"/>
              <w:rPr>
                <w:noProof/>
                <w:lang w:val="lt-LT"/>
              </w:rPr>
            </w:pPr>
          </w:p>
        </w:tc>
        <w:tc>
          <w:tcPr>
            <w:tcW w:w="1742" w:type="dxa"/>
            <w:vMerge/>
          </w:tcPr>
          <w:p w14:paraId="6F4E9975" w14:textId="77777777" w:rsidR="003A3634" w:rsidRPr="00EE5187" w:rsidRDefault="003A3634" w:rsidP="003A3634">
            <w:pPr>
              <w:pStyle w:val="ListParagraph"/>
              <w:spacing w:line="240" w:lineRule="auto"/>
              <w:ind w:left="360" w:right="316"/>
              <w:contextualSpacing w:val="0"/>
              <w:rPr>
                <w:b/>
                <w:bCs/>
                <w:noProof/>
                <w:lang w:val="lt-LT"/>
              </w:rPr>
            </w:pPr>
          </w:p>
        </w:tc>
        <w:tc>
          <w:tcPr>
            <w:tcW w:w="708" w:type="dxa"/>
          </w:tcPr>
          <w:p w14:paraId="3562135E" w14:textId="77777777" w:rsidR="003A3634" w:rsidRPr="00EE5187" w:rsidRDefault="003A3634"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0E8DCC5A" w14:textId="221160D4" w:rsidR="003A3634" w:rsidRPr="00EE5187" w:rsidRDefault="003A3634" w:rsidP="003A3634">
            <w:pPr>
              <w:widowControl w:val="0"/>
              <w:spacing w:after="60" w:line="240" w:lineRule="auto"/>
              <w:ind w:left="31"/>
              <w:jc w:val="both"/>
              <w:rPr>
                <w:noProof/>
                <w:lang w:val="lt-LT"/>
              </w:rPr>
            </w:pPr>
            <w:r w:rsidRPr="00EE5187">
              <w:rPr>
                <w:noProof/>
                <w:color w:val="000000" w:themeColor="text1"/>
                <w:lang w:val="lt-LT"/>
              </w:rPr>
              <w:t>All Negotiation meetings will be minuted. The KC representatives are responsible for drawing up the minutes. The minutes shall be drawn up and signed (minutes agreed with the supplier) or the minutes shall be submitted by the KC to the supplier for signature by means of used to conduct the Procurement. The minutes of Negotiations shall be signed by the chairperson of the Negotiation meeting and the supplier's authorised representative(s). If the Supplier does not sign the minutes, the Negotiation meeting shall be deemed not to have taken place and any information provided by the Supplier during the Negotiation meeting will not be evaluated.</w:t>
            </w:r>
          </w:p>
        </w:tc>
      </w:tr>
      <w:tr w:rsidR="003A3634" w:rsidRPr="00EE5187" w14:paraId="6B1B2B0F" w14:textId="77777777" w:rsidTr="003E151D">
        <w:tc>
          <w:tcPr>
            <w:tcW w:w="1699" w:type="dxa"/>
            <w:vMerge/>
            <w:tcMar>
              <w:top w:w="28" w:type="dxa"/>
              <w:bottom w:w="28" w:type="dxa"/>
            </w:tcMar>
          </w:tcPr>
          <w:p w14:paraId="279F660C" w14:textId="77777777" w:rsidR="003A3634" w:rsidRPr="00EE5187" w:rsidRDefault="003A3634" w:rsidP="003A3634">
            <w:pPr>
              <w:rPr>
                <w:noProof/>
                <w:lang w:val="lt-LT"/>
              </w:rPr>
            </w:pPr>
          </w:p>
        </w:tc>
        <w:tc>
          <w:tcPr>
            <w:tcW w:w="710" w:type="dxa"/>
          </w:tcPr>
          <w:p w14:paraId="291A99D3" w14:textId="77777777" w:rsidR="003A3634" w:rsidRPr="00EE5187" w:rsidRDefault="003A3634" w:rsidP="003A3634">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C8C07B8" w14:textId="750A47B0" w:rsidR="003A3634" w:rsidRPr="00EE5187" w:rsidRDefault="003A3634" w:rsidP="003A3634">
            <w:pPr>
              <w:spacing w:after="60"/>
              <w:ind w:left="34"/>
              <w:jc w:val="both"/>
              <w:rPr>
                <w:noProof/>
                <w:lang w:val="lt-LT"/>
              </w:rPr>
            </w:pPr>
            <w:r w:rsidRPr="00EE5187">
              <w:rPr>
                <w:noProof/>
                <w:color w:val="000000" w:themeColor="text1"/>
                <w:lang w:val="lt-LT"/>
              </w:rPr>
              <w:t xml:space="preserve">Jei tiekėjas neatvyksta į Derybų susitikimą nurodytu laiku ar su tiekėju nepavyksta susisiekti telekonferencijos būdu ar per protingą terminą suderinti kito susitikimo laiko, laikoma, kad tiekėjas neturi klausimų Pirkimo sąlygoms ir sutinka su visais Pirkimo sąlygų reikalavimais. Siekiant išvengti abejonių, turi būti suprantama, jog tiekėjo </w:t>
            </w:r>
            <w:r w:rsidRPr="00EE5187">
              <w:rPr>
                <w:noProof/>
                <w:color w:val="000000" w:themeColor="text1"/>
                <w:lang w:val="lt-LT"/>
              </w:rPr>
              <w:lastRenderedPageBreak/>
              <w:t>nedalyvavimas Derybų susitikimuose nebus tiekėjo pašalinimo iš Pirkimo procedūrų priežastis.</w:t>
            </w:r>
          </w:p>
        </w:tc>
        <w:tc>
          <w:tcPr>
            <w:tcW w:w="283" w:type="dxa"/>
          </w:tcPr>
          <w:p w14:paraId="23111668" w14:textId="77777777" w:rsidR="003A3634" w:rsidRPr="00EE5187" w:rsidRDefault="003A3634" w:rsidP="003A3634">
            <w:pPr>
              <w:ind w:left="360"/>
              <w:rPr>
                <w:noProof/>
                <w:lang w:val="lt-LT"/>
              </w:rPr>
            </w:pPr>
          </w:p>
        </w:tc>
        <w:tc>
          <w:tcPr>
            <w:tcW w:w="1742" w:type="dxa"/>
            <w:vMerge/>
          </w:tcPr>
          <w:p w14:paraId="6195514C" w14:textId="77777777" w:rsidR="003A3634" w:rsidRPr="00EE5187" w:rsidRDefault="003A3634" w:rsidP="003A3634">
            <w:pPr>
              <w:pStyle w:val="ListParagraph"/>
              <w:spacing w:line="240" w:lineRule="auto"/>
              <w:ind w:left="360" w:right="316"/>
              <w:contextualSpacing w:val="0"/>
              <w:rPr>
                <w:b/>
                <w:bCs/>
                <w:noProof/>
                <w:lang w:val="lt-LT"/>
              </w:rPr>
            </w:pPr>
          </w:p>
        </w:tc>
        <w:tc>
          <w:tcPr>
            <w:tcW w:w="708" w:type="dxa"/>
          </w:tcPr>
          <w:p w14:paraId="385CAF52" w14:textId="77777777" w:rsidR="003A3634" w:rsidRPr="00EE5187" w:rsidRDefault="003A3634"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56BEA70B" w14:textId="0FBC6BD3" w:rsidR="003A3634" w:rsidRPr="00EE5187" w:rsidRDefault="003A3634" w:rsidP="003A3634">
            <w:pPr>
              <w:widowControl w:val="0"/>
              <w:spacing w:after="60" w:line="240" w:lineRule="auto"/>
              <w:ind w:left="31"/>
              <w:jc w:val="both"/>
              <w:rPr>
                <w:noProof/>
                <w:lang w:val="lt-LT"/>
              </w:rPr>
            </w:pPr>
            <w:r w:rsidRPr="00EE5187">
              <w:rPr>
                <w:noProof/>
                <w:color w:val="000000" w:themeColor="text1"/>
                <w:lang w:val="lt-LT"/>
              </w:rPr>
              <w:t xml:space="preserve">If the Supplier fails to attend the Negotiation meeting at the specified time, or if the Supplier cannot be contacted by teleconference, or if another meeting time cannot be arranged within a reasonable time limit, the Supplier shall be deemed not to have any questions about the Procurement Conditions and to have accepted all requirements of the Procurement Conditions. For the avoidance of doubt, it must be understood </w:t>
            </w:r>
            <w:r w:rsidRPr="00EE5187">
              <w:rPr>
                <w:noProof/>
                <w:color w:val="000000" w:themeColor="text1"/>
                <w:lang w:val="lt-LT"/>
              </w:rPr>
              <w:lastRenderedPageBreak/>
              <w:t>that the absence of a supplier from the Negotiation meetings will not be a reason for the exclusion of the supplier from the Procurement procedure.</w:t>
            </w:r>
          </w:p>
        </w:tc>
      </w:tr>
      <w:tr w:rsidR="00957259" w:rsidRPr="00EE5187" w14:paraId="7B05EB0E" w14:textId="58FC248D" w:rsidTr="003E151D">
        <w:tc>
          <w:tcPr>
            <w:tcW w:w="1699" w:type="dxa"/>
            <w:tcMar>
              <w:top w:w="28" w:type="dxa"/>
              <w:bottom w:w="28" w:type="dxa"/>
            </w:tcMar>
          </w:tcPr>
          <w:p w14:paraId="2427F40A" w14:textId="77777777" w:rsidR="00957259" w:rsidRPr="00EE5187" w:rsidRDefault="00957259" w:rsidP="000D5D7B">
            <w:pPr>
              <w:rPr>
                <w:noProof/>
                <w:lang w:val="lt-LT"/>
              </w:rPr>
            </w:pPr>
          </w:p>
        </w:tc>
        <w:tc>
          <w:tcPr>
            <w:tcW w:w="710" w:type="dxa"/>
          </w:tcPr>
          <w:p w14:paraId="739AA6F7" w14:textId="77777777" w:rsidR="00957259" w:rsidRPr="00EE5187" w:rsidRDefault="00957259" w:rsidP="000D5D7B">
            <w:pPr>
              <w:rPr>
                <w:noProof/>
                <w:lang w:val="lt-LT"/>
              </w:rPr>
            </w:pPr>
          </w:p>
        </w:tc>
        <w:tc>
          <w:tcPr>
            <w:tcW w:w="4780" w:type="dxa"/>
            <w:gridSpan w:val="5"/>
            <w:tcMar>
              <w:top w:w="28" w:type="dxa"/>
              <w:bottom w:w="28" w:type="dxa"/>
            </w:tcMar>
          </w:tcPr>
          <w:p w14:paraId="2BC9E293" w14:textId="00D48262" w:rsidR="00957259" w:rsidRPr="00EE5187" w:rsidRDefault="00957259" w:rsidP="000D5D7B">
            <w:pPr>
              <w:rPr>
                <w:noProof/>
                <w:lang w:val="lt-LT"/>
              </w:rPr>
            </w:pPr>
          </w:p>
        </w:tc>
        <w:tc>
          <w:tcPr>
            <w:tcW w:w="283" w:type="dxa"/>
          </w:tcPr>
          <w:p w14:paraId="0D82483E" w14:textId="77777777" w:rsidR="00957259" w:rsidRPr="00EE5187" w:rsidRDefault="00957259" w:rsidP="000D5D7B">
            <w:pPr>
              <w:ind w:left="360"/>
              <w:rPr>
                <w:noProof/>
                <w:lang w:val="lt-LT"/>
              </w:rPr>
            </w:pPr>
          </w:p>
        </w:tc>
        <w:tc>
          <w:tcPr>
            <w:tcW w:w="1742" w:type="dxa"/>
          </w:tcPr>
          <w:p w14:paraId="6AC9C9BE" w14:textId="77777777" w:rsidR="00957259" w:rsidRPr="00EE5187" w:rsidRDefault="00957259" w:rsidP="007F36B2">
            <w:pPr>
              <w:pStyle w:val="ListParagraph"/>
              <w:spacing w:line="240" w:lineRule="auto"/>
              <w:ind w:left="360" w:right="316"/>
              <w:contextualSpacing w:val="0"/>
              <w:rPr>
                <w:b/>
                <w:bCs/>
                <w:noProof/>
                <w:lang w:val="lt-LT"/>
              </w:rPr>
            </w:pPr>
          </w:p>
        </w:tc>
        <w:tc>
          <w:tcPr>
            <w:tcW w:w="708" w:type="dxa"/>
          </w:tcPr>
          <w:p w14:paraId="6B375E18" w14:textId="77777777" w:rsidR="00957259" w:rsidRPr="00EE5187" w:rsidRDefault="00957259" w:rsidP="000D5D7B">
            <w:pPr>
              <w:ind w:left="360"/>
              <w:rPr>
                <w:noProof/>
                <w:lang w:val="lt-LT"/>
              </w:rPr>
            </w:pPr>
          </w:p>
        </w:tc>
        <w:tc>
          <w:tcPr>
            <w:tcW w:w="5181" w:type="dxa"/>
            <w:gridSpan w:val="5"/>
          </w:tcPr>
          <w:p w14:paraId="5C130D90" w14:textId="01B08051" w:rsidR="00957259" w:rsidRPr="00EE5187" w:rsidRDefault="00957259" w:rsidP="000D5D7B">
            <w:pPr>
              <w:ind w:left="360"/>
              <w:rPr>
                <w:noProof/>
                <w:lang w:val="lt-LT"/>
              </w:rPr>
            </w:pPr>
          </w:p>
        </w:tc>
      </w:tr>
      <w:tr w:rsidR="002679CC" w:rsidRPr="00EE5187" w14:paraId="4325099F" w14:textId="77777777" w:rsidTr="003E151D">
        <w:tc>
          <w:tcPr>
            <w:tcW w:w="1699" w:type="dxa"/>
            <w:vMerge w:val="restart"/>
            <w:tcMar>
              <w:top w:w="28" w:type="dxa"/>
              <w:bottom w:w="28" w:type="dxa"/>
            </w:tcMar>
          </w:tcPr>
          <w:p w14:paraId="530009BB" w14:textId="77777777" w:rsidR="002679CC" w:rsidRPr="00EE5187" w:rsidRDefault="002679CC" w:rsidP="006464C8">
            <w:pPr>
              <w:pStyle w:val="ListParagraph"/>
              <w:numPr>
                <w:ilvl w:val="0"/>
                <w:numId w:val="1"/>
              </w:numPr>
              <w:ind w:left="316" w:right="169" w:hanging="284"/>
              <w:rPr>
                <w:b/>
                <w:bCs/>
                <w:noProof/>
                <w:lang w:val="lt-LT"/>
              </w:rPr>
            </w:pPr>
            <w:r w:rsidRPr="00EE5187">
              <w:rPr>
                <w:b/>
                <w:bCs/>
                <w:noProof/>
                <w:lang w:val="lt-LT"/>
              </w:rPr>
              <w:t xml:space="preserve">Derybų metu atliekami sąlygų </w:t>
            </w:r>
            <w:r w:rsidRPr="00EE5187">
              <w:rPr>
                <w:b/>
                <w:bCs/>
                <w:noProof/>
                <w:color w:val="000000" w:themeColor="text1"/>
                <w:lang w:val="lt-LT"/>
              </w:rPr>
              <w:t>keitimai</w:t>
            </w:r>
            <w:r w:rsidRPr="00EE5187">
              <w:rPr>
                <w:b/>
                <w:bCs/>
                <w:noProof/>
                <w:lang w:val="lt-LT"/>
              </w:rPr>
              <w:t xml:space="preserve"> ir pasiūlymų pateikimo tvarka</w:t>
            </w:r>
          </w:p>
          <w:p w14:paraId="40C23C87" w14:textId="77777777" w:rsidR="002679CC" w:rsidRPr="00EE5187" w:rsidRDefault="002679CC" w:rsidP="006464C8">
            <w:pPr>
              <w:pStyle w:val="ListParagraph"/>
              <w:ind w:left="316" w:right="169"/>
              <w:rPr>
                <w:noProof/>
                <w:lang w:val="lt-LT"/>
              </w:rPr>
            </w:pPr>
          </w:p>
        </w:tc>
        <w:tc>
          <w:tcPr>
            <w:tcW w:w="710" w:type="dxa"/>
          </w:tcPr>
          <w:p w14:paraId="7698E0F4" w14:textId="77777777" w:rsidR="002679CC" w:rsidRPr="00EE5187" w:rsidRDefault="002679CC" w:rsidP="006464C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1FAEFA4" w14:textId="57BA4482" w:rsidR="002679CC" w:rsidRPr="00EE5187" w:rsidRDefault="002679CC" w:rsidP="006464C8">
            <w:pPr>
              <w:spacing w:after="60"/>
              <w:ind w:left="34"/>
              <w:jc w:val="both"/>
              <w:rPr>
                <w:noProof/>
                <w:lang w:val="lt-LT"/>
              </w:rPr>
            </w:pPr>
            <w:r w:rsidRPr="00EE5187">
              <w:rPr>
                <w:noProof/>
                <w:color w:val="000000" w:themeColor="text1"/>
                <w:lang w:val="lt-LT"/>
              </w:rPr>
              <w:t>Derybų eigoje KC turi teisę koreguoti Pirkimo sąlygas, kai tokia galimybė numatyta SPS, tokiu  atveju KC gali atlikti keitimus savo nuožiūra arba vadovaudamasis tiekėjų siūlymais, nekeičiant esminių sąlygų nurodytų SPS.</w:t>
            </w:r>
          </w:p>
        </w:tc>
        <w:tc>
          <w:tcPr>
            <w:tcW w:w="283" w:type="dxa"/>
          </w:tcPr>
          <w:p w14:paraId="72C86248" w14:textId="77777777" w:rsidR="002679CC" w:rsidRPr="00EE5187" w:rsidRDefault="002679CC" w:rsidP="006464C8">
            <w:pPr>
              <w:ind w:left="360"/>
              <w:rPr>
                <w:noProof/>
                <w:lang w:val="lt-LT"/>
              </w:rPr>
            </w:pPr>
          </w:p>
        </w:tc>
        <w:tc>
          <w:tcPr>
            <w:tcW w:w="1742" w:type="dxa"/>
            <w:vMerge w:val="restart"/>
          </w:tcPr>
          <w:p w14:paraId="0C6F6017" w14:textId="5F6D84DE" w:rsidR="002679CC" w:rsidRPr="00EE5187" w:rsidRDefault="002679CC" w:rsidP="00F46887">
            <w:pPr>
              <w:pStyle w:val="ListParagraph"/>
              <w:numPr>
                <w:ilvl w:val="0"/>
                <w:numId w:val="4"/>
              </w:numPr>
              <w:rPr>
                <w:b/>
                <w:bCs/>
                <w:noProof/>
                <w:lang w:val="lt-LT"/>
              </w:rPr>
            </w:pPr>
            <w:r w:rsidRPr="00EE5187">
              <w:rPr>
                <w:b/>
                <w:bCs/>
                <w:noProof/>
                <w:lang w:val="lt-LT"/>
              </w:rPr>
              <w:t>Amendments to the conditions made during Negotiations and procedure for submitting tenders</w:t>
            </w:r>
          </w:p>
        </w:tc>
        <w:tc>
          <w:tcPr>
            <w:tcW w:w="708" w:type="dxa"/>
          </w:tcPr>
          <w:p w14:paraId="27C6169E" w14:textId="77777777" w:rsidR="002679CC" w:rsidRPr="00EE5187" w:rsidRDefault="002679CC"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55E7114" w14:textId="1537138F" w:rsidR="002679CC" w:rsidRPr="00EE5187" w:rsidRDefault="002679CC" w:rsidP="006464C8">
            <w:pPr>
              <w:widowControl w:val="0"/>
              <w:spacing w:after="60" w:line="240" w:lineRule="auto"/>
              <w:ind w:left="31"/>
              <w:jc w:val="both"/>
              <w:rPr>
                <w:noProof/>
                <w:lang w:val="lt-LT"/>
              </w:rPr>
            </w:pPr>
            <w:r w:rsidRPr="00EE5187">
              <w:rPr>
                <w:noProof/>
                <w:color w:val="000000" w:themeColor="text1"/>
                <w:lang w:val="lt-LT"/>
              </w:rPr>
              <w:t>In the course of Negotiations, the KC shall have the right to amend the Procurement Conditions where such possibility is provided for in the SPC, in which case the KC may make the amendments at its sole discretion or on the basis of the suppliers' proposals, without altering the essential conditions set out in the SPC.</w:t>
            </w:r>
          </w:p>
        </w:tc>
      </w:tr>
      <w:tr w:rsidR="002679CC" w:rsidRPr="00EE5187" w14:paraId="50829A9C" w14:textId="77777777" w:rsidTr="003E151D">
        <w:tc>
          <w:tcPr>
            <w:tcW w:w="1699" w:type="dxa"/>
            <w:vMerge/>
            <w:tcMar>
              <w:top w:w="28" w:type="dxa"/>
              <w:bottom w:w="28" w:type="dxa"/>
            </w:tcMar>
          </w:tcPr>
          <w:p w14:paraId="6ABC56BD" w14:textId="77777777" w:rsidR="002679CC" w:rsidRPr="00EE5187" w:rsidRDefault="002679CC" w:rsidP="006464C8">
            <w:pPr>
              <w:rPr>
                <w:noProof/>
                <w:lang w:val="lt-LT"/>
              </w:rPr>
            </w:pPr>
          </w:p>
        </w:tc>
        <w:tc>
          <w:tcPr>
            <w:tcW w:w="710" w:type="dxa"/>
          </w:tcPr>
          <w:p w14:paraId="56587FC7" w14:textId="77777777" w:rsidR="002679CC" w:rsidRPr="00EE5187" w:rsidRDefault="002679CC" w:rsidP="006464C8">
            <w:pPr>
              <w:pStyle w:val="ListParagraph"/>
              <w:numPr>
                <w:ilvl w:val="2"/>
                <w:numId w:val="1"/>
              </w:numPr>
              <w:spacing w:after="60"/>
              <w:ind w:left="505" w:hanging="505"/>
              <w:contextualSpacing w:val="0"/>
              <w:jc w:val="both"/>
              <w:rPr>
                <w:noProof/>
                <w:lang w:val="lt-LT"/>
              </w:rPr>
            </w:pPr>
          </w:p>
        </w:tc>
        <w:tc>
          <w:tcPr>
            <w:tcW w:w="4780" w:type="dxa"/>
            <w:gridSpan w:val="5"/>
            <w:tcMar>
              <w:top w:w="28" w:type="dxa"/>
              <w:bottom w:w="28" w:type="dxa"/>
            </w:tcMar>
          </w:tcPr>
          <w:p w14:paraId="1C2ADD72" w14:textId="1FE31834" w:rsidR="002679CC" w:rsidRPr="00EE5187" w:rsidRDefault="002679CC" w:rsidP="00CE76BA">
            <w:pPr>
              <w:spacing w:after="120"/>
              <w:ind w:left="28"/>
              <w:jc w:val="both"/>
              <w:rPr>
                <w:noProof/>
                <w:lang w:val="lt-LT"/>
              </w:rPr>
            </w:pPr>
            <w:r w:rsidRPr="00EE5187">
              <w:rPr>
                <w:b/>
                <w:bCs/>
                <w:noProof/>
                <w:color w:val="000000" w:themeColor="text1"/>
                <w:lang w:val="lt-LT"/>
              </w:rPr>
              <w:t xml:space="preserve">Jei Derybų metu </w:t>
            </w:r>
            <w:r w:rsidRPr="00EE5187">
              <w:rPr>
                <w:b/>
                <w:bCs/>
                <w:noProof/>
                <w:color w:val="000000" w:themeColor="text1"/>
                <w:u w:val="single"/>
                <w:lang w:val="lt-LT"/>
              </w:rPr>
              <w:t xml:space="preserve">nebuvo </w:t>
            </w:r>
            <w:r w:rsidRPr="00EE5187">
              <w:rPr>
                <w:b/>
                <w:bCs/>
                <w:noProof/>
                <w:color w:val="000000" w:themeColor="text1"/>
                <w:lang w:val="lt-LT"/>
              </w:rPr>
              <w:t>atliekami Pirkimo dokumentų keitimai</w:t>
            </w:r>
            <w:r w:rsidRPr="00EE5187">
              <w:rPr>
                <w:noProof/>
                <w:color w:val="000000" w:themeColor="text1"/>
                <w:lang w:val="lt-LT"/>
              </w:rPr>
              <w:t>, tiekėjo, pateikusio Pirminį pasiūlymą, tačiau nepateikusio Galutinio pasiūlymo, paskutinis pateiktas Pasiūlymas (Pirminis pasiūlymas (įskaitant Derybų metu atliktus patikslinimus ir (ar) papildymus, jei tokie atlikti)) vertinamas kaip Galutinis pasiūlymas.</w:t>
            </w:r>
          </w:p>
        </w:tc>
        <w:tc>
          <w:tcPr>
            <w:tcW w:w="283" w:type="dxa"/>
          </w:tcPr>
          <w:p w14:paraId="337E2453" w14:textId="77777777" w:rsidR="002679CC" w:rsidRPr="00EE5187" w:rsidRDefault="002679CC" w:rsidP="006464C8">
            <w:pPr>
              <w:ind w:left="360"/>
              <w:rPr>
                <w:noProof/>
                <w:lang w:val="lt-LT"/>
              </w:rPr>
            </w:pPr>
          </w:p>
        </w:tc>
        <w:tc>
          <w:tcPr>
            <w:tcW w:w="1742" w:type="dxa"/>
            <w:vMerge/>
          </w:tcPr>
          <w:p w14:paraId="094449B1" w14:textId="77777777" w:rsidR="002679CC" w:rsidRPr="00EE5187" w:rsidRDefault="002679CC" w:rsidP="006464C8">
            <w:pPr>
              <w:pStyle w:val="ListParagraph"/>
              <w:spacing w:line="240" w:lineRule="auto"/>
              <w:ind w:left="360" w:right="316"/>
              <w:contextualSpacing w:val="0"/>
              <w:rPr>
                <w:b/>
                <w:bCs/>
                <w:noProof/>
                <w:lang w:val="lt-LT"/>
              </w:rPr>
            </w:pPr>
          </w:p>
        </w:tc>
        <w:tc>
          <w:tcPr>
            <w:tcW w:w="708" w:type="dxa"/>
          </w:tcPr>
          <w:p w14:paraId="1BCBADFF" w14:textId="77777777" w:rsidR="002679CC" w:rsidRPr="00EE5187" w:rsidRDefault="002679CC" w:rsidP="00F46887">
            <w:pPr>
              <w:pStyle w:val="ListParagraph"/>
              <w:widowControl w:val="0"/>
              <w:numPr>
                <w:ilvl w:val="2"/>
                <w:numId w:val="4"/>
              </w:numPr>
              <w:spacing w:after="60" w:line="240" w:lineRule="auto"/>
              <w:ind w:left="505" w:hanging="505"/>
              <w:contextualSpacing w:val="0"/>
              <w:jc w:val="both"/>
              <w:rPr>
                <w:noProof/>
                <w:lang w:val="lt-LT"/>
              </w:rPr>
            </w:pPr>
          </w:p>
        </w:tc>
        <w:tc>
          <w:tcPr>
            <w:tcW w:w="5181" w:type="dxa"/>
            <w:gridSpan w:val="5"/>
          </w:tcPr>
          <w:p w14:paraId="6FDEC6EE" w14:textId="7CF602A7" w:rsidR="002679CC" w:rsidRPr="00EE5187" w:rsidRDefault="002679CC" w:rsidP="006464C8">
            <w:pPr>
              <w:ind w:left="32"/>
              <w:jc w:val="both"/>
              <w:rPr>
                <w:noProof/>
                <w:lang w:val="lt-LT"/>
              </w:rPr>
            </w:pPr>
            <w:r w:rsidRPr="00EE5187">
              <w:rPr>
                <w:b/>
                <w:bCs/>
                <w:noProof/>
                <w:color w:val="000000" w:themeColor="text1"/>
                <w:lang w:val="lt-LT"/>
              </w:rPr>
              <w:t xml:space="preserve">In the </w:t>
            </w:r>
            <w:r w:rsidRPr="00EE5187">
              <w:rPr>
                <w:b/>
                <w:bCs/>
                <w:noProof/>
                <w:color w:val="000000" w:themeColor="text1"/>
                <w:u w:val="single"/>
                <w:lang w:val="lt-LT"/>
              </w:rPr>
              <w:t>absence</w:t>
            </w:r>
            <w:r w:rsidRPr="00EE5187">
              <w:rPr>
                <w:b/>
                <w:bCs/>
                <w:noProof/>
                <w:color w:val="000000" w:themeColor="text1"/>
                <w:lang w:val="lt-LT"/>
              </w:rPr>
              <w:t xml:space="preserve"> of any amendments to the Procurement Documents during the Negotiations</w:t>
            </w:r>
            <w:r w:rsidRPr="00EE5187">
              <w:rPr>
                <w:noProof/>
                <w:color w:val="000000" w:themeColor="text1"/>
                <w:lang w:val="lt-LT"/>
              </w:rPr>
              <w:t>, the last submitted Tender (the Initial Tender (including revisions and/or supplements, if any, made during the Negotiations)) of a Supplier who has submitted the Initial Tender but has not submitted a Final Tender shall be evaluated as the Final Tender.</w:t>
            </w:r>
          </w:p>
        </w:tc>
      </w:tr>
      <w:tr w:rsidR="002679CC" w:rsidRPr="00EE5187" w14:paraId="51AB0FE7" w14:textId="77777777" w:rsidTr="003E151D">
        <w:tc>
          <w:tcPr>
            <w:tcW w:w="1699" w:type="dxa"/>
            <w:vMerge/>
            <w:tcMar>
              <w:top w:w="28" w:type="dxa"/>
              <w:bottom w:w="28" w:type="dxa"/>
            </w:tcMar>
          </w:tcPr>
          <w:p w14:paraId="3D724025" w14:textId="77777777" w:rsidR="002679CC" w:rsidRPr="00EE5187" w:rsidRDefault="002679CC" w:rsidP="000D5D7B">
            <w:pPr>
              <w:rPr>
                <w:noProof/>
                <w:lang w:val="lt-LT"/>
              </w:rPr>
            </w:pPr>
          </w:p>
        </w:tc>
        <w:tc>
          <w:tcPr>
            <w:tcW w:w="710" w:type="dxa"/>
            <w:vMerge w:val="restart"/>
          </w:tcPr>
          <w:p w14:paraId="63138D60" w14:textId="77777777" w:rsidR="002679CC" w:rsidRPr="00EE5187" w:rsidRDefault="002679CC" w:rsidP="005E699C">
            <w:pPr>
              <w:pStyle w:val="ListParagraph"/>
              <w:numPr>
                <w:ilvl w:val="2"/>
                <w:numId w:val="1"/>
              </w:numPr>
              <w:spacing w:after="60"/>
              <w:ind w:left="505" w:hanging="505"/>
              <w:contextualSpacing w:val="0"/>
              <w:jc w:val="both"/>
              <w:rPr>
                <w:noProof/>
                <w:lang w:val="lt-LT"/>
              </w:rPr>
            </w:pPr>
          </w:p>
        </w:tc>
        <w:tc>
          <w:tcPr>
            <w:tcW w:w="4780" w:type="dxa"/>
            <w:gridSpan w:val="5"/>
            <w:tcMar>
              <w:top w:w="28" w:type="dxa"/>
              <w:bottom w:w="28" w:type="dxa"/>
            </w:tcMar>
          </w:tcPr>
          <w:p w14:paraId="00239616" w14:textId="061D696A" w:rsidR="002679CC" w:rsidRPr="00EE5187" w:rsidRDefault="002679CC" w:rsidP="00682219">
            <w:pPr>
              <w:spacing w:after="120"/>
              <w:rPr>
                <w:noProof/>
                <w:lang w:val="lt-LT"/>
              </w:rPr>
            </w:pPr>
            <w:r w:rsidRPr="00EE5187">
              <w:rPr>
                <w:b/>
                <w:bCs/>
                <w:noProof/>
                <w:color w:val="000000" w:themeColor="text1"/>
                <w:lang w:val="lt-LT"/>
              </w:rPr>
              <w:t xml:space="preserve">Jei Derybų metu </w:t>
            </w:r>
            <w:r w:rsidRPr="00EE5187">
              <w:rPr>
                <w:b/>
                <w:bCs/>
                <w:noProof/>
                <w:color w:val="000000" w:themeColor="text1"/>
                <w:u w:val="single"/>
                <w:lang w:val="lt-LT"/>
              </w:rPr>
              <w:t>buvo</w:t>
            </w:r>
            <w:r w:rsidRPr="00EE5187">
              <w:rPr>
                <w:b/>
                <w:bCs/>
                <w:noProof/>
                <w:color w:val="000000" w:themeColor="text1"/>
                <w:lang w:val="lt-LT"/>
              </w:rPr>
              <w:t xml:space="preserve"> atliekami Pirkimo dokumentų keitimai ir:</w:t>
            </w:r>
          </w:p>
        </w:tc>
        <w:tc>
          <w:tcPr>
            <w:tcW w:w="283" w:type="dxa"/>
          </w:tcPr>
          <w:p w14:paraId="70418748" w14:textId="77777777" w:rsidR="002679CC" w:rsidRPr="00EE5187" w:rsidRDefault="002679CC" w:rsidP="000D5D7B">
            <w:pPr>
              <w:ind w:left="360"/>
              <w:rPr>
                <w:noProof/>
                <w:lang w:val="lt-LT"/>
              </w:rPr>
            </w:pPr>
          </w:p>
        </w:tc>
        <w:tc>
          <w:tcPr>
            <w:tcW w:w="1742" w:type="dxa"/>
            <w:vMerge/>
          </w:tcPr>
          <w:p w14:paraId="1CEFC554" w14:textId="77777777" w:rsidR="002679CC" w:rsidRPr="00EE5187" w:rsidRDefault="002679CC" w:rsidP="007F36B2">
            <w:pPr>
              <w:pStyle w:val="ListParagraph"/>
              <w:spacing w:line="240" w:lineRule="auto"/>
              <w:ind w:left="360" w:right="316"/>
              <w:contextualSpacing w:val="0"/>
              <w:rPr>
                <w:b/>
                <w:bCs/>
                <w:noProof/>
                <w:lang w:val="lt-LT"/>
              </w:rPr>
            </w:pPr>
          </w:p>
        </w:tc>
        <w:tc>
          <w:tcPr>
            <w:tcW w:w="708" w:type="dxa"/>
            <w:vMerge w:val="restart"/>
          </w:tcPr>
          <w:p w14:paraId="3571E63B" w14:textId="77777777" w:rsidR="002679CC" w:rsidRPr="00EE5187" w:rsidRDefault="002679CC" w:rsidP="00F46887">
            <w:pPr>
              <w:pStyle w:val="ListParagraph"/>
              <w:widowControl w:val="0"/>
              <w:numPr>
                <w:ilvl w:val="2"/>
                <w:numId w:val="4"/>
              </w:numPr>
              <w:spacing w:after="60" w:line="240" w:lineRule="auto"/>
              <w:ind w:left="505" w:hanging="505"/>
              <w:contextualSpacing w:val="0"/>
              <w:jc w:val="both"/>
              <w:rPr>
                <w:noProof/>
                <w:lang w:val="lt-LT"/>
              </w:rPr>
            </w:pPr>
          </w:p>
        </w:tc>
        <w:tc>
          <w:tcPr>
            <w:tcW w:w="5181" w:type="dxa"/>
            <w:gridSpan w:val="5"/>
          </w:tcPr>
          <w:p w14:paraId="6D9A408B" w14:textId="4415D79C" w:rsidR="002679CC" w:rsidRPr="00EE5187" w:rsidRDefault="002679CC" w:rsidP="003C0B0B">
            <w:pPr>
              <w:ind w:left="32"/>
              <w:rPr>
                <w:noProof/>
                <w:lang w:val="lt-LT"/>
              </w:rPr>
            </w:pPr>
            <w:r w:rsidRPr="00EE5187">
              <w:rPr>
                <w:b/>
                <w:bCs/>
                <w:noProof/>
                <w:color w:val="000000" w:themeColor="text1"/>
                <w:lang w:val="lt-LT"/>
              </w:rPr>
              <w:t xml:space="preserve">If during the Negotiations amendments </w:t>
            </w:r>
            <w:r w:rsidRPr="00EE5187">
              <w:rPr>
                <w:b/>
                <w:bCs/>
                <w:noProof/>
                <w:color w:val="000000" w:themeColor="text1"/>
                <w:u w:val="single"/>
                <w:lang w:val="lt-LT"/>
              </w:rPr>
              <w:t>were</w:t>
            </w:r>
            <w:r w:rsidRPr="00EE5187">
              <w:rPr>
                <w:b/>
                <w:bCs/>
                <w:noProof/>
                <w:color w:val="000000" w:themeColor="text1"/>
                <w:lang w:val="lt-LT"/>
              </w:rPr>
              <w:t xml:space="preserve"> made to the Procurement Documents and:</w:t>
            </w:r>
          </w:p>
        </w:tc>
      </w:tr>
      <w:tr w:rsidR="002679CC" w:rsidRPr="00EE5187" w14:paraId="3B4CDE62" w14:textId="77777777" w:rsidTr="003E151D">
        <w:tc>
          <w:tcPr>
            <w:tcW w:w="1699" w:type="dxa"/>
            <w:vMerge/>
            <w:tcMar>
              <w:top w:w="28" w:type="dxa"/>
              <w:bottom w:w="28" w:type="dxa"/>
            </w:tcMar>
          </w:tcPr>
          <w:p w14:paraId="372B0ADD" w14:textId="77777777" w:rsidR="002679CC" w:rsidRPr="00EE5187" w:rsidRDefault="002679CC" w:rsidP="00B665F7">
            <w:pPr>
              <w:rPr>
                <w:noProof/>
                <w:lang w:val="lt-LT"/>
              </w:rPr>
            </w:pPr>
          </w:p>
        </w:tc>
        <w:tc>
          <w:tcPr>
            <w:tcW w:w="710" w:type="dxa"/>
            <w:vMerge/>
          </w:tcPr>
          <w:p w14:paraId="094C7F74" w14:textId="77777777" w:rsidR="002679CC" w:rsidRPr="00EE5187" w:rsidRDefault="002679CC" w:rsidP="00B665F7">
            <w:pPr>
              <w:rPr>
                <w:noProof/>
                <w:lang w:val="lt-LT"/>
              </w:rPr>
            </w:pPr>
          </w:p>
        </w:tc>
        <w:tc>
          <w:tcPr>
            <w:tcW w:w="2752" w:type="dxa"/>
            <w:gridSpan w:val="3"/>
            <w:shd w:val="clear" w:color="auto" w:fill="BFBFBF" w:themeFill="background1" w:themeFillShade="BF"/>
            <w:tcMar>
              <w:top w:w="28" w:type="dxa"/>
              <w:bottom w:w="28" w:type="dxa"/>
            </w:tcMar>
          </w:tcPr>
          <w:p w14:paraId="6553D075" w14:textId="1CC750A8" w:rsidR="002679CC" w:rsidRPr="00EE5187" w:rsidRDefault="002679CC" w:rsidP="00B665F7">
            <w:pPr>
              <w:pStyle w:val="ListParagraph"/>
              <w:spacing w:after="40" w:line="240" w:lineRule="auto"/>
              <w:ind w:left="0"/>
              <w:contextualSpacing w:val="0"/>
              <w:jc w:val="center"/>
              <w:rPr>
                <w:noProof/>
                <w:color w:val="000000" w:themeColor="text1"/>
                <w:lang w:val="lt-LT"/>
              </w:rPr>
            </w:pPr>
            <w:r w:rsidRPr="00EE5187">
              <w:rPr>
                <w:noProof/>
                <w:color w:val="000000" w:themeColor="text1"/>
                <w:lang w:val="lt-LT"/>
              </w:rPr>
              <w:t>Tiekėjų prašoma pateikti</w:t>
            </w:r>
          </w:p>
          <w:p w14:paraId="2E032122" w14:textId="5B70F779" w:rsidR="002679CC" w:rsidRPr="00EE5187" w:rsidRDefault="002679CC" w:rsidP="00B665F7">
            <w:pPr>
              <w:jc w:val="center"/>
              <w:rPr>
                <w:noProof/>
                <w:lang w:val="lt-LT"/>
              </w:rPr>
            </w:pPr>
            <w:r w:rsidRPr="00EE5187">
              <w:rPr>
                <w:b/>
                <w:bCs/>
                <w:noProof/>
                <w:color w:val="000000" w:themeColor="text1"/>
                <w:u w:val="single"/>
                <w:lang w:val="lt-LT"/>
              </w:rPr>
              <w:t>Pakeistą pasiūlymą:</w:t>
            </w:r>
          </w:p>
        </w:tc>
        <w:tc>
          <w:tcPr>
            <w:tcW w:w="2028" w:type="dxa"/>
            <w:gridSpan w:val="2"/>
            <w:shd w:val="clear" w:color="auto" w:fill="BFBFBF" w:themeFill="background1" w:themeFillShade="BF"/>
          </w:tcPr>
          <w:p w14:paraId="03CF5192" w14:textId="11E2E173" w:rsidR="002679CC" w:rsidRPr="00EE5187" w:rsidRDefault="002679CC" w:rsidP="00B665F7">
            <w:pPr>
              <w:pStyle w:val="ListParagraph"/>
              <w:spacing w:after="40" w:line="240" w:lineRule="auto"/>
              <w:ind w:left="0"/>
              <w:contextualSpacing w:val="0"/>
              <w:jc w:val="center"/>
              <w:rPr>
                <w:noProof/>
                <w:color w:val="000000" w:themeColor="text1"/>
                <w:lang w:val="lt-LT"/>
              </w:rPr>
            </w:pPr>
            <w:r w:rsidRPr="00EE5187">
              <w:rPr>
                <w:noProof/>
                <w:color w:val="000000" w:themeColor="text1"/>
                <w:lang w:val="lt-LT"/>
              </w:rPr>
              <w:t>Tiekėjų prašoma pateikti</w:t>
            </w:r>
          </w:p>
          <w:p w14:paraId="56C23D56" w14:textId="43790E54" w:rsidR="002679CC" w:rsidRPr="00EE5187" w:rsidRDefault="002679CC" w:rsidP="00B665F7">
            <w:pPr>
              <w:jc w:val="center"/>
              <w:rPr>
                <w:noProof/>
                <w:lang w:val="lt-LT"/>
              </w:rPr>
            </w:pPr>
            <w:r w:rsidRPr="00EE5187">
              <w:rPr>
                <w:b/>
                <w:bCs/>
                <w:noProof/>
                <w:color w:val="000000" w:themeColor="text1"/>
                <w:u w:val="single"/>
                <w:lang w:val="lt-LT"/>
              </w:rPr>
              <w:t>Galutinį pasiūlymą:</w:t>
            </w:r>
          </w:p>
        </w:tc>
        <w:tc>
          <w:tcPr>
            <w:tcW w:w="283" w:type="dxa"/>
          </w:tcPr>
          <w:p w14:paraId="74B7EEEB" w14:textId="77777777" w:rsidR="002679CC" w:rsidRPr="00EE5187" w:rsidRDefault="002679CC" w:rsidP="00B665F7">
            <w:pPr>
              <w:ind w:left="360"/>
              <w:rPr>
                <w:noProof/>
                <w:lang w:val="lt-LT"/>
              </w:rPr>
            </w:pPr>
          </w:p>
        </w:tc>
        <w:tc>
          <w:tcPr>
            <w:tcW w:w="1742" w:type="dxa"/>
            <w:vMerge/>
          </w:tcPr>
          <w:p w14:paraId="4F55B60A" w14:textId="77777777" w:rsidR="002679CC" w:rsidRPr="00EE5187" w:rsidRDefault="002679CC" w:rsidP="00B665F7">
            <w:pPr>
              <w:pStyle w:val="ListParagraph"/>
              <w:spacing w:line="240" w:lineRule="auto"/>
              <w:ind w:left="360" w:right="316"/>
              <w:contextualSpacing w:val="0"/>
              <w:rPr>
                <w:b/>
                <w:bCs/>
                <w:noProof/>
                <w:lang w:val="lt-LT"/>
              </w:rPr>
            </w:pPr>
          </w:p>
        </w:tc>
        <w:tc>
          <w:tcPr>
            <w:tcW w:w="708" w:type="dxa"/>
            <w:vMerge/>
          </w:tcPr>
          <w:p w14:paraId="26358376" w14:textId="77777777" w:rsidR="002679CC" w:rsidRPr="00EE5187" w:rsidRDefault="002679CC" w:rsidP="00B665F7">
            <w:pPr>
              <w:ind w:left="360"/>
              <w:rPr>
                <w:noProof/>
                <w:lang w:val="lt-LT"/>
              </w:rPr>
            </w:pPr>
          </w:p>
        </w:tc>
        <w:tc>
          <w:tcPr>
            <w:tcW w:w="2189" w:type="dxa"/>
            <w:gridSpan w:val="2"/>
            <w:shd w:val="clear" w:color="auto" w:fill="BFBFBF" w:themeFill="background1" w:themeFillShade="BF"/>
          </w:tcPr>
          <w:p w14:paraId="62708815" w14:textId="77777777" w:rsidR="002679CC" w:rsidRPr="00EE5187" w:rsidRDefault="002679CC" w:rsidP="00B665F7">
            <w:pPr>
              <w:pStyle w:val="ListParagraph"/>
              <w:spacing w:after="40" w:line="240" w:lineRule="auto"/>
              <w:ind w:left="0"/>
              <w:contextualSpacing w:val="0"/>
              <w:jc w:val="center"/>
              <w:rPr>
                <w:noProof/>
                <w:color w:val="000000" w:themeColor="text1"/>
                <w:lang w:val="lt-LT"/>
              </w:rPr>
            </w:pPr>
            <w:r w:rsidRPr="00EE5187">
              <w:rPr>
                <w:noProof/>
                <w:color w:val="000000" w:themeColor="text1"/>
                <w:lang w:val="lt-LT"/>
              </w:rPr>
              <w:t xml:space="preserve">Suppliers are requested to provide </w:t>
            </w:r>
          </w:p>
          <w:p w14:paraId="591059ED" w14:textId="122185D1" w:rsidR="002679CC" w:rsidRPr="00EE5187" w:rsidRDefault="002679CC" w:rsidP="00B665F7">
            <w:pPr>
              <w:ind w:left="360"/>
              <w:rPr>
                <w:noProof/>
                <w:lang w:val="lt-LT"/>
              </w:rPr>
            </w:pPr>
            <w:r w:rsidRPr="00EE5187">
              <w:rPr>
                <w:b/>
                <w:bCs/>
                <w:noProof/>
                <w:color w:val="000000" w:themeColor="text1"/>
                <w:u w:val="single"/>
                <w:lang w:val="lt-LT"/>
              </w:rPr>
              <w:t>Amended Tender:</w:t>
            </w:r>
          </w:p>
        </w:tc>
        <w:tc>
          <w:tcPr>
            <w:tcW w:w="2992" w:type="dxa"/>
            <w:gridSpan w:val="3"/>
            <w:shd w:val="clear" w:color="auto" w:fill="BFBFBF" w:themeFill="background1" w:themeFillShade="BF"/>
          </w:tcPr>
          <w:p w14:paraId="2B1763E4" w14:textId="77777777" w:rsidR="002679CC" w:rsidRPr="00EE5187" w:rsidRDefault="002679CC" w:rsidP="00B665F7">
            <w:pPr>
              <w:pStyle w:val="ListParagraph"/>
              <w:spacing w:after="40" w:line="240" w:lineRule="auto"/>
              <w:ind w:left="0"/>
              <w:contextualSpacing w:val="0"/>
              <w:jc w:val="center"/>
              <w:rPr>
                <w:noProof/>
                <w:color w:val="000000" w:themeColor="text1"/>
                <w:lang w:val="lt-LT"/>
              </w:rPr>
            </w:pPr>
            <w:r w:rsidRPr="00EE5187">
              <w:rPr>
                <w:noProof/>
                <w:color w:val="000000" w:themeColor="text1"/>
                <w:lang w:val="lt-LT"/>
              </w:rPr>
              <w:t xml:space="preserve">Suppliers are requested to provide </w:t>
            </w:r>
          </w:p>
          <w:p w14:paraId="6E0119EF" w14:textId="3B5FE7D0" w:rsidR="002679CC" w:rsidRPr="00EE5187" w:rsidRDefault="002679CC" w:rsidP="00B665F7">
            <w:pPr>
              <w:ind w:left="360"/>
              <w:rPr>
                <w:noProof/>
                <w:lang w:val="lt-LT"/>
              </w:rPr>
            </w:pPr>
            <w:r w:rsidRPr="00EE5187">
              <w:rPr>
                <w:b/>
                <w:bCs/>
                <w:noProof/>
                <w:color w:val="000000" w:themeColor="text1"/>
                <w:u w:val="single"/>
                <w:lang w:val="lt-LT"/>
              </w:rPr>
              <w:t>Final Tender:</w:t>
            </w:r>
          </w:p>
        </w:tc>
      </w:tr>
      <w:tr w:rsidR="002679CC" w:rsidRPr="00EE5187" w14:paraId="590F15CF" w14:textId="77777777" w:rsidTr="003E151D">
        <w:tc>
          <w:tcPr>
            <w:tcW w:w="1699" w:type="dxa"/>
            <w:vMerge/>
            <w:tcMar>
              <w:top w:w="28" w:type="dxa"/>
              <w:bottom w:w="28" w:type="dxa"/>
            </w:tcMar>
          </w:tcPr>
          <w:p w14:paraId="030EF581" w14:textId="77777777" w:rsidR="002679CC" w:rsidRPr="00EE5187" w:rsidRDefault="002679CC" w:rsidP="009B1100">
            <w:pPr>
              <w:rPr>
                <w:noProof/>
                <w:lang w:val="lt-LT"/>
              </w:rPr>
            </w:pPr>
          </w:p>
        </w:tc>
        <w:tc>
          <w:tcPr>
            <w:tcW w:w="710" w:type="dxa"/>
            <w:vMerge/>
          </w:tcPr>
          <w:p w14:paraId="6FED09A3" w14:textId="77777777" w:rsidR="002679CC" w:rsidRPr="00EE5187" w:rsidRDefault="002679CC" w:rsidP="009B1100">
            <w:pPr>
              <w:rPr>
                <w:noProof/>
                <w:lang w:val="lt-LT"/>
              </w:rPr>
            </w:pPr>
          </w:p>
        </w:tc>
        <w:tc>
          <w:tcPr>
            <w:tcW w:w="2752" w:type="dxa"/>
            <w:gridSpan w:val="3"/>
            <w:shd w:val="clear" w:color="auto" w:fill="F2F2F2" w:themeFill="background1" w:themeFillShade="F2"/>
            <w:tcMar>
              <w:top w:w="28" w:type="dxa"/>
              <w:bottom w:w="28" w:type="dxa"/>
            </w:tcMar>
          </w:tcPr>
          <w:p w14:paraId="73979FC2" w14:textId="28DC3DA7" w:rsidR="002679CC" w:rsidRPr="00EE5187" w:rsidRDefault="002679CC" w:rsidP="008C19C4">
            <w:pPr>
              <w:pStyle w:val="ListParagraph"/>
              <w:numPr>
                <w:ilvl w:val="0"/>
                <w:numId w:val="69"/>
              </w:numPr>
              <w:tabs>
                <w:tab w:val="left" w:pos="322"/>
              </w:tabs>
              <w:ind w:left="0" w:firstLine="0"/>
              <w:jc w:val="both"/>
              <w:rPr>
                <w:noProof/>
                <w:lang w:val="lt-LT"/>
              </w:rPr>
            </w:pPr>
            <w:r w:rsidRPr="00EE5187">
              <w:rPr>
                <w:noProof/>
                <w:color w:val="000000" w:themeColor="text1"/>
                <w:lang w:val="lt-LT"/>
              </w:rPr>
              <w:t>Nepateiktas tiekėjo Pakeistas pasiūlymas vertinamas kaip atsisakymas dalyvauti tolesnėse Pirkimo procedūrose ir tiekėjo pateiktas Pirminis pasiūlymas nėra prilyginamas Galutiniam pasiūlymu.</w:t>
            </w:r>
          </w:p>
        </w:tc>
        <w:tc>
          <w:tcPr>
            <w:tcW w:w="2028" w:type="dxa"/>
            <w:gridSpan w:val="2"/>
            <w:shd w:val="clear" w:color="auto" w:fill="F2F2F2" w:themeFill="background1" w:themeFillShade="F2"/>
          </w:tcPr>
          <w:p w14:paraId="1AD8DBD3" w14:textId="2E455BBF" w:rsidR="002679CC" w:rsidRPr="00EE5187" w:rsidRDefault="002679CC" w:rsidP="008C19C4">
            <w:pPr>
              <w:pStyle w:val="ListParagraph"/>
              <w:numPr>
                <w:ilvl w:val="0"/>
                <w:numId w:val="70"/>
              </w:numPr>
              <w:tabs>
                <w:tab w:val="left" w:pos="340"/>
              </w:tabs>
              <w:ind w:left="0" w:firstLine="0"/>
              <w:jc w:val="both"/>
              <w:rPr>
                <w:noProof/>
                <w:lang w:val="lt-LT"/>
              </w:rPr>
            </w:pPr>
            <w:r w:rsidRPr="00EE5187">
              <w:rPr>
                <w:noProof/>
                <w:color w:val="000000" w:themeColor="text1"/>
                <w:lang w:val="lt-LT"/>
              </w:rPr>
              <w:t>Tiekėjams kartu su kvietimu pateikti Galutinį pasiūlymą bus pateikti galutiniai Pirkimo sąlygų dokumentai, kurie buvo keičiami derybų metu ir KC nustatys terminą (kuris bus ne trumpesnis nei 1 (viena) darbo diena), iki kada tiekėjų bus prašoma pateikti Galutinius pasiūlymus.</w:t>
            </w:r>
          </w:p>
        </w:tc>
        <w:tc>
          <w:tcPr>
            <w:tcW w:w="283" w:type="dxa"/>
          </w:tcPr>
          <w:p w14:paraId="0C75FB5B" w14:textId="77777777" w:rsidR="002679CC" w:rsidRPr="00EE5187" w:rsidRDefault="002679CC" w:rsidP="009B1100">
            <w:pPr>
              <w:ind w:left="360"/>
              <w:rPr>
                <w:noProof/>
                <w:lang w:val="lt-LT"/>
              </w:rPr>
            </w:pPr>
          </w:p>
        </w:tc>
        <w:tc>
          <w:tcPr>
            <w:tcW w:w="1742" w:type="dxa"/>
            <w:vMerge/>
          </w:tcPr>
          <w:p w14:paraId="25389366" w14:textId="77777777" w:rsidR="002679CC" w:rsidRPr="00EE5187" w:rsidRDefault="002679CC" w:rsidP="009B1100">
            <w:pPr>
              <w:pStyle w:val="ListParagraph"/>
              <w:spacing w:line="240" w:lineRule="auto"/>
              <w:ind w:left="360" w:right="316"/>
              <w:contextualSpacing w:val="0"/>
              <w:rPr>
                <w:b/>
                <w:bCs/>
                <w:noProof/>
                <w:lang w:val="lt-LT"/>
              </w:rPr>
            </w:pPr>
          </w:p>
        </w:tc>
        <w:tc>
          <w:tcPr>
            <w:tcW w:w="708" w:type="dxa"/>
            <w:vMerge/>
          </w:tcPr>
          <w:p w14:paraId="067B7285" w14:textId="77777777" w:rsidR="002679CC" w:rsidRPr="00EE5187" w:rsidRDefault="002679CC" w:rsidP="009B1100">
            <w:pPr>
              <w:ind w:left="360"/>
              <w:rPr>
                <w:noProof/>
                <w:lang w:val="lt-LT"/>
              </w:rPr>
            </w:pPr>
          </w:p>
        </w:tc>
        <w:tc>
          <w:tcPr>
            <w:tcW w:w="2189" w:type="dxa"/>
            <w:gridSpan w:val="2"/>
            <w:shd w:val="clear" w:color="auto" w:fill="F2F2F2" w:themeFill="background1" w:themeFillShade="F2"/>
          </w:tcPr>
          <w:p w14:paraId="48E51036" w14:textId="1446E879" w:rsidR="002679CC" w:rsidRPr="00EE5187" w:rsidRDefault="002679CC" w:rsidP="008C19C4">
            <w:pPr>
              <w:pStyle w:val="ListParagraph"/>
              <w:numPr>
                <w:ilvl w:val="0"/>
                <w:numId w:val="71"/>
              </w:numPr>
              <w:tabs>
                <w:tab w:val="left" w:pos="314"/>
              </w:tabs>
              <w:ind w:left="30" w:hanging="30"/>
              <w:jc w:val="both"/>
              <w:rPr>
                <w:noProof/>
                <w:lang w:val="lt-LT"/>
              </w:rPr>
            </w:pPr>
            <w:r w:rsidRPr="00EE5187">
              <w:rPr>
                <w:noProof/>
                <w:color w:val="000000" w:themeColor="text1"/>
                <w:lang w:val="lt-LT"/>
              </w:rPr>
              <w:t xml:space="preserve">Failure to submit a Supplier's </w:t>
            </w:r>
            <w:r w:rsidRPr="00EE5187">
              <w:rPr>
                <w:noProof/>
                <w:lang w:val="lt-LT"/>
              </w:rPr>
              <w:t>Amended</w:t>
            </w:r>
            <w:r w:rsidRPr="00EE5187">
              <w:rPr>
                <w:noProof/>
                <w:color w:val="000000" w:themeColor="text1"/>
                <w:lang w:val="lt-LT"/>
              </w:rPr>
              <w:t xml:space="preserve"> Tender shall be considered as a refusal to participate in further Procurement procedures and the Supplier's submission of an Initial Tender shall not be treated as the Final Tender.</w:t>
            </w:r>
          </w:p>
        </w:tc>
        <w:tc>
          <w:tcPr>
            <w:tcW w:w="2992" w:type="dxa"/>
            <w:gridSpan w:val="3"/>
            <w:shd w:val="clear" w:color="auto" w:fill="F2F2F2" w:themeFill="background1" w:themeFillShade="F2"/>
          </w:tcPr>
          <w:p w14:paraId="6912B996" w14:textId="62A996F1" w:rsidR="002679CC" w:rsidRPr="00EE5187" w:rsidRDefault="002679CC" w:rsidP="007E15BC">
            <w:pPr>
              <w:pStyle w:val="ListParagraph"/>
              <w:numPr>
                <w:ilvl w:val="0"/>
                <w:numId w:val="72"/>
              </w:numPr>
              <w:tabs>
                <w:tab w:val="left" w:pos="314"/>
              </w:tabs>
              <w:ind w:left="30" w:right="-114" w:hanging="30"/>
              <w:jc w:val="both"/>
              <w:rPr>
                <w:noProof/>
                <w:lang w:val="lt-LT"/>
              </w:rPr>
            </w:pPr>
            <w:r w:rsidRPr="00EE5187">
              <w:rPr>
                <w:noProof/>
                <w:color w:val="000000" w:themeColor="text1"/>
                <w:lang w:val="lt-LT"/>
              </w:rPr>
              <w:t>Suppliers will be provided with the Final Tender together with the invitation to submit a Final Tender with the final documents of the Procurement</w:t>
            </w:r>
            <w:r w:rsidR="007E15BC" w:rsidRPr="00EE5187">
              <w:rPr>
                <w:noProof/>
                <w:color w:val="000000" w:themeColor="text1"/>
                <w:lang w:val="lt-LT"/>
              </w:rPr>
              <w:t xml:space="preserve"> </w:t>
            </w:r>
            <w:r w:rsidRPr="00EE5187">
              <w:rPr>
                <w:noProof/>
                <w:color w:val="000000" w:themeColor="text1"/>
                <w:lang w:val="lt-LT"/>
              </w:rPr>
              <w:t>Conditions as amended during the negotiations and the KC will set a time limit (which will be at least one (1) working day) by which suppliers will be requested to submit their Final Tenders.</w:t>
            </w:r>
          </w:p>
          <w:p w14:paraId="16ABD4CA" w14:textId="7F511ABB" w:rsidR="00430F5C" w:rsidRPr="00EE5187" w:rsidRDefault="00430F5C" w:rsidP="00430F5C">
            <w:pPr>
              <w:pStyle w:val="ListParagraph"/>
              <w:tabs>
                <w:tab w:val="left" w:pos="314"/>
              </w:tabs>
              <w:ind w:left="30"/>
              <w:jc w:val="both"/>
              <w:rPr>
                <w:noProof/>
                <w:lang w:val="lt-LT"/>
              </w:rPr>
            </w:pPr>
          </w:p>
        </w:tc>
      </w:tr>
      <w:tr w:rsidR="002679CC" w:rsidRPr="00EE5187" w14:paraId="02F29656" w14:textId="77777777" w:rsidTr="003E151D">
        <w:tc>
          <w:tcPr>
            <w:tcW w:w="1699" w:type="dxa"/>
            <w:vMerge/>
            <w:tcMar>
              <w:top w:w="28" w:type="dxa"/>
              <w:bottom w:w="28" w:type="dxa"/>
            </w:tcMar>
          </w:tcPr>
          <w:p w14:paraId="02389C1F" w14:textId="77777777" w:rsidR="002679CC" w:rsidRPr="00EE5187" w:rsidRDefault="002679CC" w:rsidP="009B1100">
            <w:pPr>
              <w:rPr>
                <w:noProof/>
                <w:lang w:val="lt-LT"/>
              </w:rPr>
            </w:pPr>
          </w:p>
        </w:tc>
        <w:tc>
          <w:tcPr>
            <w:tcW w:w="710" w:type="dxa"/>
            <w:vMerge/>
          </w:tcPr>
          <w:p w14:paraId="50C9F9CC" w14:textId="77777777" w:rsidR="002679CC" w:rsidRPr="00EE5187" w:rsidRDefault="002679CC" w:rsidP="009B1100">
            <w:pPr>
              <w:rPr>
                <w:noProof/>
                <w:lang w:val="lt-LT"/>
              </w:rPr>
            </w:pPr>
          </w:p>
        </w:tc>
        <w:tc>
          <w:tcPr>
            <w:tcW w:w="2752" w:type="dxa"/>
            <w:gridSpan w:val="3"/>
            <w:shd w:val="clear" w:color="auto" w:fill="F2F2F2" w:themeFill="background1" w:themeFillShade="F2"/>
            <w:tcMar>
              <w:top w:w="28" w:type="dxa"/>
              <w:bottom w:w="28" w:type="dxa"/>
            </w:tcMar>
          </w:tcPr>
          <w:p w14:paraId="6F80EB37" w14:textId="2435EF49" w:rsidR="002679CC" w:rsidRPr="00EE5187" w:rsidRDefault="002679CC" w:rsidP="008C19C4">
            <w:pPr>
              <w:pStyle w:val="ListParagraph"/>
              <w:numPr>
                <w:ilvl w:val="0"/>
                <w:numId w:val="69"/>
              </w:numPr>
              <w:tabs>
                <w:tab w:val="left" w:pos="322"/>
              </w:tabs>
              <w:ind w:left="0" w:firstLine="0"/>
              <w:jc w:val="both"/>
              <w:rPr>
                <w:noProof/>
                <w:lang w:val="lt-LT"/>
              </w:rPr>
            </w:pPr>
            <w:r w:rsidRPr="00EE5187">
              <w:rPr>
                <w:noProof/>
                <w:color w:val="000000" w:themeColor="text1"/>
                <w:lang w:val="lt-LT"/>
              </w:rPr>
              <w:t>Tiekėjo pateikusio Pakeistą pasiūlymą, tačiau nepateikusio Galutinio pasiūlymo, paskutinis Pakeistas pasiūlymas vertinamas kaip Galutinis pasiūlymas.</w:t>
            </w:r>
          </w:p>
        </w:tc>
        <w:tc>
          <w:tcPr>
            <w:tcW w:w="2028" w:type="dxa"/>
            <w:gridSpan w:val="2"/>
            <w:shd w:val="clear" w:color="auto" w:fill="F2F2F2" w:themeFill="background1" w:themeFillShade="F2"/>
          </w:tcPr>
          <w:p w14:paraId="3FCC813C" w14:textId="05744BDA" w:rsidR="002679CC" w:rsidRPr="00EE5187" w:rsidRDefault="002679CC" w:rsidP="00682219">
            <w:pPr>
              <w:pStyle w:val="ListParagraph"/>
              <w:numPr>
                <w:ilvl w:val="0"/>
                <w:numId w:val="70"/>
              </w:numPr>
              <w:tabs>
                <w:tab w:val="left" w:pos="321"/>
              </w:tabs>
              <w:spacing w:line="240" w:lineRule="auto"/>
              <w:ind w:left="0" w:firstLine="0"/>
              <w:jc w:val="both"/>
              <w:rPr>
                <w:noProof/>
                <w:color w:val="000000" w:themeColor="text1"/>
                <w:lang w:val="lt-LT"/>
              </w:rPr>
            </w:pPr>
            <w:r w:rsidRPr="00EE5187">
              <w:rPr>
                <w:noProof/>
                <w:color w:val="000000" w:themeColor="text1"/>
                <w:lang w:val="lt-LT"/>
              </w:rPr>
              <w:t xml:space="preserve">Nepateiktas tiekėjo Galutinis pasiūlymas vertinamas kaip atsisakymas dalyvauti tolesnėse Pirkimo procedūrose ir tiekėjo pateiktas Pirminis pasiūlymas nėra </w:t>
            </w:r>
            <w:r w:rsidRPr="00EE5187">
              <w:rPr>
                <w:noProof/>
                <w:color w:val="000000" w:themeColor="text1"/>
                <w:lang w:val="lt-LT"/>
              </w:rPr>
              <w:lastRenderedPageBreak/>
              <w:t>prilyginamas Galutiniam pasiūlymui.</w:t>
            </w:r>
          </w:p>
        </w:tc>
        <w:tc>
          <w:tcPr>
            <w:tcW w:w="283" w:type="dxa"/>
          </w:tcPr>
          <w:p w14:paraId="2386B623" w14:textId="77777777" w:rsidR="002679CC" w:rsidRPr="00EE5187" w:rsidRDefault="002679CC" w:rsidP="009B1100">
            <w:pPr>
              <w:ind w:left="360"/>
              <w:rPr>
                <w:noProof/>
                <w:lang w:val="lt-LT"/>
              </w:rPr>
            </w:pPr>
          </w:p>
        </w:tc>
        <w:tc>
          <w:tcPr>
            <w:tcW w:w="1742" w:type="dxa"/>
            <w:vMerge/>
          </w:tcPr>
          <w:p w14:paraId="0206204E" w14:textId="77777777" w:rsidR="002679CC" w:rsidRPr="00EE5187" w:rsidRDefault="002679CC" w:rsidP="009B1100">
            <w:pPr>
              <w:pStyle w:val="ListParagraph"/>
              <w:spacing w:line="240" w:lineRule="auto"/>
              <w:ind w:left="360" w:right="316"/>
              <w:contextualSpacing w:val="0"/>
              <w:rPr>
                <w:b/>
                <w:bCs/>
                <w:noProof/>
                <w:lang w:val="lt-LT"/>
              </w:rPr>
            </w:pPr>
          </w:p>
        </w:tc>
        <w:tc>
          <w:tcPr>
            <w:tcW w:w="708" w:type="dxa"/>
            <w:vMerge/>
          </w:tcPr>
          <w:p w14:paraId="4011FDAB" w14:textId="77777777" w:rsidR="002679CC" w:rsidRPr="00EE5187" w:rsidRDefault="002679CC" w:rsidP="009B1100">
            <w:pPr>
              <w:ind w:left="360"/>
              <w:rPr>
                <w:noProof/>
                <w:lang w:val="lt-LT"/>
              </w:rPr>
            </w:pPr>
          </w:p>
        </w:tc>
        <w:tc>
          <w:tcPr>
            <w:tcW w:w="2189" w:type="dxa"/>
            <w:gridSpan w:val="2"/>
            <w:shd w:val="clear" w:color="auto" w:fill="F2F2F2" w:themeFill="background1" w:themeFillShade="F2"/>
          </w:tcPr>
          <w:p w14:paraId="0D3D5ED8" w14:textId="657B81A6" w:rsidR="002679CC" w:rsidRPr="00EE5187" w:rsidRDefault="002679CC" w:rsidP="008C19C4">
            <w:pPr>
              <w:pStyle w:val="ListParagraph"/>
              <w:numPr>
                <w:ilvl w:val="0"/>
                <w:numId w:val="71"/>
              </w:numPr>
              <w:tabs>
                <w:tab w:val="left" w:pos="314"/>
              </w:tabs>
              <w:ind w:left="0" w:firstLine="0"/>
              <w:jc w:val="both"/>
              <w:rPr>
                <w:noProof/>
                <w:lang w:val="lt-LT"/>
              </w:rPr>
            </w:pPr>
            <w:r w:rsidRPr="00EE5187">
              <w:rPr>
                <w:noProof/>
                <w:color w:val="000000" w:themeColor="text1"/>
                <w:lang w:val="lt-LT"/>
              </w:rPr>
              <w:t xml:space="preserve">The last </w:t>
            </w:r>
            <w:r w:rsidRPr="00EE5187">
              <w:rPr>
                <w:noProof/>
                <w:lang w:val="lt-LT"/>
              </w:rPr>
              <w:t>Amended</w:t>
            </w:r>
            <w:r w:rsidRPr="00EE5187">
              <w:rPr>
                <w:noProof/>
                <w:color w:val="000000" w:themeColor="text1"/>
                <w:lang w:val="lt-LT"/>
              </w:rPr>
              <w:t xml:space="preserve"> Tender of a Supplier that submits a </w:t>
            </w:r>
            <w:r w:rsidRPr="00EE5187">
              <w:rPr>
                <w:noProof/>
                <w:lang w:val="lt-LT"/>
              </w:rPr>
              <w:t>Amended</w:t>
            </w:r>
            <w:r w:rsidRPr="00EE5187">
              <w:rPr>
                <w:noProof/>
                <w:color w:val="000000" w:themeColor="text1"/>
                <w:lang w:val="lt-LT"/>
              </w:rPr>
              <w:t xml:space="preserve"> Tender but does not submit a Final Tender shall be evaluated as the Final Tender.</w:t>
            </w:r>
          </w:p>
        </w:tc>
        <w:tc>
          <w:tcPr>
            <w:tcW w:w="2992" w:type="dxa"/>
            <w:gridSpan w:val="3"/>
            <w:shd w:val="clear" w:color="auto" w:fill="F2F2F2" w:themeFill="background1" w:themeFillShade="F2"/>
          </w:tcPr>
          <w:p w14:paraId="066C4729" w14:textId="767F90DB" w:rsidR="002679CC" w:rsidRPr="00EE5187" w:rsidRDefault="002679CC" w:rsidP="007E15BC">
            <w:pPr>
              <w:pStyle w:val="ListParagraph"/>
              <w:numPr>
                <w:ilvl w:val="0"/>
                <w:numId w:val="72"/>
              </w:numPr>
              <w:tabs>
                <w:tab w:val="left" w:pos="314"/>
              </w:tabs>
              <w:spacing w:after="120" w:line="240" w:lineRule="auto"/>
              <w:ind w:left="0" w:right="-114" w:firstLine="0"/>
              <w:jc w:val="both"/>
              <w:rPr>
                <w:noProof/>
                <w:color w:val="000000" w:themeColor="text1"/>
                <w:lang w:val="lt-LT"/>
              </w:rPr>
            </w:pPr>
            <w:r w:rsidRPr="00EE5187">
              <w:rPr>
                <w:noProof/>
                <w:color w:val="000000" w:themeColor="text1"/>
                <w:lang w:val="lt-LT"/>
              </w:rPr>
              <w:t>Failure to submit a Supplier's Final Tender shall be considered as a refusal to participate in further Procurement procedures and the Supplier's submission of an Initial Tender shall not be treated as the Final Tender.</w:t>
            </w:r>
          </w:p>
        </w:tc>
      </w:tr>
      <w:tr w:rsidR="002679CC" w:rsidRPr="00EE5187" w14:paraId="2068646D" w14:textId="77777777" w:rsidTr="003E151D">
        <w:tc>
          <w:tcPr>
            <w:tcW w:w="1699" w:type="dxa"/>
            <w:vMerge/>
            <w:tcMar>
              <w:top w:w="28" w:type="dxa"/>
              <w:bottom w:w="28" w:type="dxa"/>
            </w:tcMar>
          </w:tcPr>
          <w:p w14:paraId="2F7E1BB0" w14:textId="77777777" w:rsidR="002679CC" w:rsidRPr="00EE5187" w:rsidRDefault="002679CC" w:rsidP="000D5D7B">
            <w:pPr>
              <w:rPr>
                <w:noProof/>
                <w:lang w:val="lt-LT"/>
              </w:rPr>
            </w:pPr>
          </w:p>
        </w:tc>
        <w:tc>
          <w:tcPr>
            <w:tcW w:w="710" w:type="dxa"/>
          </w:tcPr>
          <w:p w14:paraId="13F8FC7E" w14:textId="77777777" w:rsidR="002679CC" w:rsidRPr="00EE5187" w:rsidRDefault="002679CC" w:rsidP="000B7470">
            <w:pPr>
              <w:pStyle w:val="ListParagraph"/>
              <w:numPr>
                <w:ilvl w:val="1"/>
                <w:numId w:val="1"/>
              </w:numPr>
              <w:spacing w:before="120" w:after="60"/>
              <w:ind w:left="794" w:hanging="760"/>
              <w:contextualSpacing w:val="0"/>
              <w:jc w:val="both"/>
              <w:rPr>
                <w:noProof/>
                <w:lang w:val="lt-LT"/>
              </w:rPr>
            </w:pPr>
          </w:p>
        </w:tc>
        <w:tc>
          <w:tcPr>
            <w:tcW w:w="4780" w:type="dxa"/>
            <w:gridSpan w:val="5"/>
            <w:tcMar>
              <w:top w:w="28" w:type="dxa"/>
              <w:bottom w:w="28" w:type="dxa"/>
            </w:tcMar>
          </w:tcPr>
          <w:p w14:paraId="2DA6FE59" w14:textId="4164EA50" w:rsidR="002679CC" w:rsidRPr="00EE5187" w:rsidRDefault="002679CC" w:rsidP="000B7470">
            <w:pPr>
              <w:spacing w:before="120"/>
              <w:jc w:val="both"/>
              <w:rPr>
                <w:noProof/>
                <w:lang w:val="lt-LT"/>
              </w:rPr>
            </w:pPr>
            <w:r w:rsidRPr="00EE5187">
              <w:rPr>
                <w:noProof/>
                <w:lang w:val="lt-LT"/>
              </w:rPr>
              <w:t>Derybos baigiasi tiekėjams pateikus Galutinius pasiūlymus.</w:t>
            </w:r>
          </w:p>
        </w:tc>
        <w:tc>
          <w:tcPr>
            <w:tcW w:w="283" w:type="dxa"/>
          </w:tcPr>
          <w:p w14:paraId="7A787AAA" w14:textId="77777777" w:rsidR="002679CC" w:rsidRPr="00EE5187" w:rsidRDefault="002679CC" w:rsidP="000B7470">
            <w:pPr>
              <w:spacing w:before="120"/>
              <w:ind w:left="360"/>
              <w:rPr>
                <w:noProof/>
                <w:lang w:val="lt-LT"/>
              </w:rPr>
            </w:pPr>
          </w:p>
        </w:tc>
        <w:tc>
          <w:tcPr>
            <w:tcW w:w="1742" w:type="dxa"/>
            <w:vMerge/>
          </w:tcPr>
          <w:p w14:paraId="7B06BFE5" w14:textId="77777777" w:rsidR="002679CC" w:rsidRPr="00EE5187" w:rsidRDefault="002679CC" w:rsidP="000B7470">
            <w:pPr>
              <w:pStyle w:val="ListParagraph"/>
              <w:spacing w:before="120" w:line="240" w:lineRule="auto"/>
              <w:ind w:left="360" w:right="316"/>
              <w:contextualSpacing w:val="0"/>
              <w:rPr>
                <w:b/>
                <w:bCs/>
                <w:noProof/>
                <w:lang w:val="lt-LT"/>
              </w:rPr>
            </w:pPr>
          </w:p>
        </w:tc>
        <w:tc>
          <w:tcPr>
            <w:tcW w:w="708" w:type="dxa"/>
          </w:tcPr>
          <w:p w14:paraId="4CFCA303" w14:textId="77777777" w:rsidR="002679CC" w:rsidRPr="00EE5187" w:rsidRDefault="002679CC" w:rsidP="000B7470">
            <w:pPr>
              <w:pStyle w:val="ListParagraph"/>
              <w:widowControl w:val="0"/>
              <w:numPr>
                <w:ilvl w:val="1"/>
                <w:numId w:val="4"/>
              </w:numPr>
              <w:spacing w:before="120" w:after="60" w:line="240" w:lineRule="auto"/>
              <w:ind w:hanging="761"/>
              <w:contextualSpacing w:val="0"/>
              <w:jc w:val="both"/>
              <w:rPr>
                <w:noProof/>
                <w:lang w:val="lt-LT"/>
              </w:rPr>
            </w:pPr>
          </w:p>
        </w:tc>
        <w:tc>
          <w:tcPr>
            <w:tcW w:w="5181" w:type="dxa"/>
            <w:gridSpan w:val="5"/>
          </w:tcPr>
          <w:p w14:paraId="79FAAA69" w14:textId="0E9FE8FF" w:rsidR="002679CC" w:rsidRPr="00EE5187" w:rsidRDefault="002679CC" w:rsidP="00C028F0">
            <w:pPr>
              <w:widowControl w:val="0"/>
              <w:spacing w:before="120" w:line="240" w:lineRule="auto"/>
              <w:ind w:left="28"/>
              <w:jc w:val="both"/>
              <w:rPr>
                <w:noProof/>
                <w:lang w:val="lt-LT"/>
              </w:rPr>
            </w:pPr>
            <w:r w:rsidRPr="00EE5187">
              <w:rPr>
                <w:noProof/>
                <w:color w:val="000000" w:themeColor="text1"/>
                <w:lang w:val="lt-LT"/>
              </w:rPr>
              <w:t>Negotiations end when the suppliers have submitted their Final Tenders.</w:t>
            </w:r>
          </w:p>
        </w:tc>
      </w:tr>
      <w:tr w:rsidR="00F07CD9" w:rsidRPr="00EE5187" w14:paraId="2ADD06AD" w14:textId="77777777" w:rsidTr="003E151D">
        <w:tc>
          <w:tcPr>
            <w:tcW w:w="1699" w:type="dxa"/>
            <w:tcMar>
              <w:top w:w="28" w:type="dxa"/>
              <w:bottom w:w="28" w:type="dxa"/>
            </w:tcMar>
          </w:tcPr>
          <w:p w14:paraId="4972AF2E" w14:textId="77777777" w:rsidR="00F07CD9" w:rsidRPr="00EE5187" w:rsidRDefault="00F07CD9" w:rsidP="000D5D7B">
            <w:pPr>
              <w:rPr>
                <w:noProof/>
                <w:sz w:val="12"/>
                <w:szCs w:val="12"/>
                <w:lang w:val="lt-LT"/>
              </w:rPr>
            </w:pPr>
          </w:p>
        </w:tc>
        <w:tc>
          <w:tcPr>
            <w:tcW w:w="710" w:type="dxa"/>
          </w:tcPr>
          <w:p w14:paraId="4FB74D81" w14:textId="77777777" w:rsidR="00F07CD9" w:rsidRPr="00EE5187" w:rsidRDefault="00F07CD9" w:rsidP="000D5D7B">
            <w:pPr>
              <w:rPr>
                <w:noProof/>
                <w:sz w:val="12"/>
                <w:szCs w:val="12"/>
                <w:lang w:val="lt-LT"/>
              </w:rPr>
            </w:pPr>
          </w:p>
        </w:tc>
        <w:tc>
          <w:tcPr>
            <w:tcW w:w="4780" w:type="dxa"/>
            <w:gridSpan w:val="5"/>
            <w:tcMar>
              <w:top w:w="28" w:type="dxa"/>
              <w:bottom w:w="28" w:type="dxa"/>
            </w:tcMar>
          </w:tcPr>
          <w:p w14:paraId="462526E1" w14:textId="77777777" w:rsidR="00F07CD9" w:rsidRPr="00EE5187" w:rsidRDefault="00F07CD9" w:rsidP="000D5D7B">
            <w:pPr>
              <w:rPr>
                <w:noProof/>
                <w:sz w:val="12"/>
                <w:szCs w:val="12"/>
                <w:lang w:val="lt-LT"/>
              </w:rPr>
            </w:pPr>
          </w:p>
        </w:tc>
        <w:tc>
          <w:tcPr>
            <w:tcW w:w="283" w:type="dxa"/>
          </w:tcPr>
          <w:p w14:paraId="1A51577D" w14:textId="77777777" w:rsidR="00F07CD9" w:rsidRPr="00EE5187" w:rsidRDefault="00F07CD9" w:rsidP="000D5D7B">
            <w:pPr>
              <w:ind w:left="360"/>
              <w:rPr>
                <w:noProof/>
                <w:sz w:val="12"/>
                <w:szCs w:val="12"/>
                <w:lang w:val="lt-LT"/>
              </w:rPr>
            </w:pPr>
          </w:p>
        </w:tc>
        <w:tc>
          <w:tcPr>
            <w:tcW w:w="1742" w:type="dxa"/>
          </w:tcPr>
          <w:p w14:paraId="3D961068" w14:textId="77777777" w:rsidR="00F07CD9" w:rsidRPr="00EE5187" w:rsidRDefault="00F07CD9" w:rsidP="007F36B2">
            <w:pPr>
              <w:pStyle w:val="ListParagraph"/>
              <w:spacing w:line="240" w:lineRule="auto"/>
              <w:ind w:left="360" w:right="316"/>
              <w:contextualSpacing w:val="0"/>
              <w:rPr>
                <w:b/>
                <w:bCs/>
                <w:noProof/>
                <w:sz w:val="12"/>
                <w:szCs w:val="12"/>
                <w:lang w:val="lt-LT"/>
              </w:rPr>
            </w:pPr>
          </w:p>
        </w:tc>
        <w:tc>
          <w:tcPr>
            <w:tcW w:w="708" w:type="dxa"/>
          </w:tcPr>
          <w:p w14:paraId="41002FE3" w14:textId="77777777" w:rsidR="00F07CD9" w:rsidRPr="00EE5187" w:rsidRDefault="00F07CD9" w:rsidP="000D5D7B">
            <w:pPr>
              <w:ind w:left="360"/>
              <w:rPr>
                <w:noProof/>
                <w:sz w:val="12"/>
                <w:szCs w:val="12"/>
                <w:lang w:val="lt-LT"/>
              </w:rPr>
            </w:pPr>
          </w:p>
        </w:tc>
        <w:tc>
          <w:tcPr>
            <w:tcW w:w="5181" w:type="dxa"/>
            <w:gridSpan w:val="5"/>
          </w:tcPr>
          <w:p w14:paraId="3F39E398" w14:textId="77777777" w:rsidR="00F07CD9" w:rsidRPr="00EE5187" w:rsidRDefault="00F07CD9" w:rsidP="000D5D7B">
            <w:pPr>
              <w:ind w:left="360"/>
              <w:rPr>
                <w:noProof/>
                <w:sz w:val="12"/>
                <w:szCs w:val="12"/>
                <w:lang w:val="lt-LT"/>
              </w:rPr>
            </w:pPr>
          </w:p>
        </w:tc>
      </w:tr>
      <w:tr w:rsidR="00F07CD9" w:rsidRPr="00EE5187" w14:paraId="1D4FA7C2" w14:textId="6E8AC2DB" w:rsidTr="003E151D">
        <w:tc>
          <w:tcPr>
            <w:tcW w:w="7189" w:type="dxa"/>
            <w:gridSpan w:val="7"/>
            <w:shd w:val="clear" w:color="auto" w:fill="F8423A"/>
          </w:tcPr>
          <w:p w14:paraId="75DC3E51" w14:textId="1C599783" w:rsidR="00F07CD9" w:rsidRPr="00EE5187" w:rsidRDefault="00FB2217" w:rsidP="00B47556">
            <w:pPr>
              <w:pStyle w:val="ListParagraph"/>
              <w:numPr>
                <w:ilvl w:val="0"/>
                <w:numId w:val="97"/>
              </w:numPr>
              <w:jc w:val="center"/>
              <w:rPr>
                <w:rStyle w:val="Heading1Char"/>
                <w:rFonts w:ascii="Arial" w:hAnsi="Arial" w:cs="Arial"/>
                <w:b/>
                <w:bCs/>
                <w:noProof/>
                <w:color w:val="FFFFFF" w:themeColor="background1"/>
                <w:sz w:val="18"/>
                <w:szCs w:val="18"/>
                <w:lang w:val="lt-LT"/>
              </w:rPr>
            </w:pPr>
            <w:bookmarkStart w:id="28" w:name="_Toc211946074"/>
            <w:bookmarkStart w:id="29" w:name="_Toc211946345"/>
            <w:r w:rsidRPr="00EE5187">
              <w:rPr>
                <w:rStyle w:val="Heading1Char"/>
                <w:rFonts w:ascii="Arial" w:hAnsi="Arial" w:cs="Arial"/>
                <w:b/>
                <w:bCs/>
                <w:noProof/>
                <w:color w:val="FFFFFF" w:themeColor="background1"/>
                <w:sz w:val="18"/>
                <w:szCs w:val="18"/>
                <w:lang w:val="lt-LT"/>
              </w:rPr>
              <w:t>PASIŪLYMŲ VERTINIMAS IR PALYGINIMAS</w:t>
            </w:r>
            <w:bookmarkEnd w:id="28"/>
            <w:bookmarkEnd w:id="29"/>
          </w:p>
        </w:tc>
        <w:tc>
          <w:tcPr>
            <w:tcW w:w="283" w:type="dxa"/>
            <w:shd w:val="clear" w:color="auto" w:fill="F8423A"/>
          </w:tcPr>
          <w:p w14:paraId="2E951E1E" w14:textId="77777777" w:rsidR="00F07CD9" w:rsidRPr="00EE5187" w:rsidRDefault="00F07CD9" w:rsidP="000D5D7B">
            <w:pPr>
              <w:ind w:left="360"/>
              <w:jc w:val="center"/>
              <w:rPr>
                <w:rStyle w:val="Heading1Char"/>
                <w:rFonts w:ascii="Arial" w:hAnsi="Arial" w:cs="Arial"/>
                <w:b/>
                <w:bCs/>
                <w:noProof/>
                <w:color w:val="FFFFFF" w:themeColor="background1"/>
                <w:sz w:val="18"/>
                <w:szCs w:val="18"/>
                <w:lang w:val="lt-LT"/>
              </w:rPr>
            </w:pPr>
          </w:p>
        </w:tc>
        <w:tc>
          <w:tcPr>
            <w:tcW w:w="7635" w:type="dxa"/>
            <w:gridSpan w:val="7"/>
            <w:shd w:val="clear" w:color="auto" w:fill="F8423A"/>
          </w:tcPr>
          <w:p w14:paraId="5C623761" w14:textId="43DE6A10" w:rsidR="00F07CD9" w:rsidRPr="00EE5187" w:rsidRDefault="00AB274E" w:rsidP="008423DE">
            <w:pPr>
              <w:pStyle w:val="ListParagraph"/>
              <w:numPr>
                <w:ilvl w:val="0"/>
                <w:numId w:val="98"/>
              </w:numPr>
              <w:jc w:val="center"/>
              <w:rPr>
                <w:rStyle w:val="Heading1Char"/>
                <w:rFonts w:ascii="Arial" w:hAnsi="Arial" w:cs="Arial"/>
                <w:b/>
                <w:bCs/>
                <w:noProof/>
                <w:color w:val="FFFFFF" w:themeColor="background1"/>
                <w:sz w:val="18"/>
                <w:szCs w:val="18"/>
                <w:lang w:val="lt-LT"/>
              </w:rPr>
            </w:pPr>
            <w:bookmarkStart w:id="30" w:name="_Toc209698100"/>
            <w:bookmarkStart w:id="31" w:name="_Toc211946346"/>
            <w:r w:rsidRPr="00EE5187">
              <w:rPr>
                <w:rStyle w:val="Heading1Char"/>
                <w:rFonts w:ascii="Arial" w:hAnsi="Arial" w:cs="Arial"/>
                <w:b/>
                <w:bCs/>
                <w:noProof/>
                <w:color w:val="FFFFFF" w:themeColor="background1"/>
                <w:sz w:val="18"/>
                <w:szCs w:val="18"/>
                <w:lang w:val="lt-LT"/>
              </w:rPr>
              <w:t>EVALUATION AND COMPARISON OF TENDERS</w:t>
            </w:r>
            <w:bookmarkEnd w:id="30"/>
            <w:bookmarkEnd w:id="31"/>
            <w:r w:rsidRPr="00EE5187">
              <w:rPr>
                <w:b/>
                <w:bCs/>
                <w:noProof/>
                <w:color w:val="FFFFFF" w:themeColor="background1"/>
                <w:lang w:val="lt-LT"/>
              </w:rPr>
              <w:t xml:space="preserve"> </w:t>
            </w:r>
          </w:p>
        </w:tc>
      </w:tr>
      <w:tr w:rsidR="00957259" w:rsidRPr="00EE5187" w14:paraId="0B0D5276" w14:textId="72334125" w:rsidTr="003E151D">
        <w:tc>
          <w:tcPr>
            <w:tcW w:w="1699" w:type="dxa"/>
            <w:tcMar>
              <w:top w:w="28" w:type="dxa"/>
              <w:bottom w:w="28" w:type="dxa"/>
            </w:tcMar>
          </w:tcPr>
          <w:p w14:paraId="13E37A8C" w14:textId="77777777" w:rsidR="00957259" w:rsidRPr="00EE5187" w:rsidRDefault="00957259" w:rsidP="000D5D7B">
            <w:pPr>
              <w:rPr>
                <w:noProof/>
                <w:sz w:val="6"/>
                <w:szCs w:val="6"/>
                <w:lang w:val="lt-LT"/>
              </w:rPr>
            </w:pPr>
          </w:p>
        </w:tc>
        <w:tc>
          <w:tcPr>
            <w:tcW w:w="710" w:type="dxa"/>
          </w:tcPr>
          <w:p w14:paraId="3C72D34E" w14:textId="77777777" w:rsidR="00957259" w:rsidRPr="00EE5187" w:rsidRDefault="00957259" w:rsidP="000D5D7B">
            <w:pPr>
              <w:rPr>
                <w:noProof/>
                <w:sz w:val="6"/>
                <w:szCs w:val="6"/>
                <w:lang w:val="lt-LT"/>
              </w:rPr>
            </w:pPr>
          </w:p>
        </w:tc>
        <w:tc>
          <w:tcPr>
            <w:tcW w:w="4780" w:type="dxa"/>
            <w:gridSpan w:val="5"/>
            <w:tcMar>
              <w:top w:w="28" w:type="dxa"/>
              <w:bottom w:w="28" w:type="dxa"/>
            </w:tcMar>
          </w:tcPr>
          <w:p w14:paraId="18E101C3" w14:textId="79F80F60" w:rsidR="00957259" w:rsidRPr="00EE5187" w:rsidRDefault="00957259" w:rsidP="000D5D7B">
            <w:pPr>
              <w:rPr>
                <w:noProof/>
                <w:sz w:val="6"/>
                <w:szCs w:val="6"/>
                <w:lang w:val="lt-LT"/>
              </w:rPr>
            </w:pPr>
          </w:p>
        </w:tc>
        <w:tc>
          <w:tcPr>
            <w:tcW w:w="283" w:type="dxa"/>
          </w:tcPr>
          <w:p w14:paraId="40AB3E7D" w14:textId="77777777" w:rsidR="00957259" w:rsidRPr="00EE5187" w:rsidRDefault="00957259" w:rsidP="000D5D7B">
            <w:pPr>
              <w:ind w:left="360"/>
              <w:rPr>
                <w:noProof/>
                <w:sz w:val="6"/>
                <w:szCs w:val="6"/>
                <w:lang w:val="lt-LT"/>
              </w:rPr>
            </w:pPr>
          </w:p>
        </w:tc>
        <w:tc>
          <w:tcPr>
            <w:tcW w:w="1742" w:type="dxa"/>
          </w:tcPr>
          <w:p w14:paraId="073A7F07" w14:textId="77777777" w:rsidR="00957259" w:rsidRPr="00EE5187" w:rsidRDefault="00957259" w:rsidP="000D5D7B">
            <w:pPr>
              <w:ind w:left="360"/>
              <w:rPr>
                <w:noProof/>
                <w:sz w:val="6"/>
                <w:szCs w:val="6"/>
                <w:lang w:val="lt-LT"/>
              </w:rPr>
            </w:pPr>
          </w:p>
        </w:tc>
        <w:tc>
          <w:tcPr>
            <w:tcW w:w="708" w:type="dxa"/>
          </w:tcPr>
          <w:p w14:paraId="7447AFDD" w14:textId="77777777" w:rsidR="00957259" w:rsidRPr="00EE5187" w:rsidRDefault="00957259" w:rsidP="000D5D7B">
            <w:pPr>
              <w:ind w:left="360"/>
              <w:rPr>
                <w:noProof/>
                <w:sz w:val="6"/>
                <w:szCs w:val="6"/>
                <w:lang w:val="lt-LT"/>
              </w:rPr>
            </w:pPr>
          </w:p>
        </w:tc>
        <w:tc>
          <w:tcPr>
            <w:tcW w:w="5181" w:type="dxa"/>
            <w:gridSpan w:val="5"/>
          </w:tcPr>
          <w:p w14:paraId="335719BC" w14:textId="6CB4EF28" w:rsidR="00957259" w:rsidRPr="00EE5187" w:rsidRDefault="00957259" w:rsidP="000D5D7B">
            <w:pPr>
              <w:ind w:left="360"/>
              <w:rPr>
                <w:noProof/>
                <w:sz w:val="6"/>
                <w:szCs w:val="6"/>
                <w:lang w:val="lt-LT"/>
              </w:rPr>
            </w:pPr>
          </w:p>
        </w:tc>
      </w:tr>
      <w:tr w:rsidR="008D22C7" w:rsidRPr="00EE5187" w14:paraId="344528EC" w14:textId="1A4E967A" w:rsidTr="003E151D">
        <w:tc>
          <w:tcPr>
            <w:tcW w:w="1699" w:type="dxa"/>
            <w:vMerge w:val="restart"/>
            <w:tcMar>
              <w:top w:w="28" w:type="dxa"/>
              <w:bottom w:w="28" w:type="dxa"/>
            </w:tcMar>
          </w:tcPr>
          <w:p w14:paraId="155A9330" w14:textId="3F0779E3" w:rsidR="008D22C7" w:rsidRPr="00EE5187" w:rsidRDefault="008D22C7" w:rsidP="000868D7">
            <w:pPr>
              <w:pStyle w:val="ListParagraph"/>
              <w:numPr>
                <w:ilvl w:val="0"/>
                <w:numId w:val="1"/>
              </w:numPr>
              <w:ind w:left="316" w:right="169" w:hanging="284"/>
              <w:rPr>
                <w:b/>
                <w:bCs/>
                <w:noProof/>
                <w:lang w:val="lt-LT"/>
              </w:rPr>
            </w:pPr>
            <w:r w:rsidRPr="00EE5187">
              <w:rPr>
                <w:b/>
                <w:bCs/>
                <w:noProof/>
                <w:lang w:val="lt-LT"/>
              </w:rPr>
              <w:t>Vertinimo kriterijus</w:t>
            </w:r>
          </w:p>
        </w:tc>
        <w:tc>
          <w:tcPr>
            <w:tcW w:w="710" w:type="dxa"/>
          </w:tcPr>
          <w:p w14:paraId="6C10A0C7" w14:textId="77777777" w:rsidR="008D22C7" w:rsidRPr="00EE5187" w:rsidRDefault="008D22C7" w:rsidP="000868D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ECD47B7" w14:textId="57377B11" w:rsidR="008D22C7" w:rsidRPr="00EE5187" w:rsidRDefault="008D22C7" w:rsidP="00A456B5">
            <w:pPr>
              <w:jc w:val="both"/>
              <w:rPr>
                <w:noProof/>
                <w:lang w:val="lt-LT"/>
              </w:rPr>
            </w:pPr>
            <w:r w:rsidRPr="00EE5187">
              <w:rPr>
                <w:noProof/>
                <w:lang w:val="lt-LT"/>
              </w:rPr>
              <w:t xml:space="preserve">Pasiūlymai vertinami, vadovaujantis VPĮ 55, 56 ir 57 str. / PĮ 64, 65 ir 66 str. nuostatomis. Vertinami ir palyginami tik tie Galutiniai pasiūlymai, kurie atitinka Pirkimo sąlygose nurodytus reikalavimus. </w:t>
            </w:r>
          </w:p>
        </w:tc>
        <w:tc>
          <w:tcPr>
            <w:tcW w:w="283" w:type="dxa"/>
          </w:tcPr>
          <w:p w14:paraId="372AA6BA" w14:textId="77777777" w:rsidR="008D22C7" w:rsidRPr="00EE5187" w:rsidRDefault="008D22C7" w:rsidP="000868D7">
            <w:pPr>
              <w:spacing w:after="60"/>
              <w:ind w:left="1080"/>
              <w:jc w:val="both"/>
              <w:rPr>
                <w:noProof/>
                <w:lang w:val="lt-LT"/>
              </w:rPr>
            </w:pPr>
          </w:p>
        </w:tc>
        <w:tc>
          <w:tcPr>
            <w:tcW w:w="1742" w:type="dxa"/>
            <w:vMerge w:val="restart"/>
          </w:tcPr>
          <w:p w14:paraId="66B79A04" w14:textId="13AE0759" w:rsidR="008D22C7" w:rsidRPr="00EE5187" w:rsidRDefault="008D22C7" w:rsidP="007C43A3">
            <w:pPr>
              <w:pStyle w:val="ListParagraph"/>
              <w:numPr>
                <w:ilvl w:val="0"/>
                <w:numId w:val="4"/>
              </w:numPr>
              <w:spacing w:line="240" w:lineRule="auto"/>
              <w:ind w:right="38"/>
              <w:contextualSpacing w:val="0"/>
              <w:rPr>
                <w:b/>
                <w:bCs/>
                <w:noProof/>
                <w:lang w:val="lt-LT"/>
              </w:rPr>
            </w:pPr>
            <w:r w:rsidRPr="00EE5187">
              <w:rPr>
                <w:b/>
                <w:bCs/>
                <w:noProof/>
                <w:lang w:val="lt-LT"/>
              </w:rPr>
              <w:t>Evaluation criteria</w:t>
            </w:r>
          </w:p>
        </w:tc>
        <w:tc>
          <w:tcPr>
            <w:tcW w:w="708" w:type="dxa"/>
          </w:tcPr>
          <w:p w14:paraId="6772845C" w14:textId="77777777" w:rsidR="008D22C7" w:rsidRPr="00EE5187" w:rsidRDefault="008D22C7"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53EF75F9" w14:textId="6305A11B" w:rsidR="008D22C7" w:rsidRPr="00EE5187" w:rsidRDefault="008D22C7" w:rsidP="00A456B5">
            <w:pPr>
              <w:widowControl w:val="0"/>
              <w:spacing w:after="60" w:line="240" w:lineRule="auto"/>
              <w:ind w:left="28"/>
              <w:jc w:val="both"/>
              <w:rPr>
                <w:noProof/>
                <w:lang w:val="lt-LT"/>
              </w:rPr>
            </w:pPr>
            <w:r w:rsidRPr="00EE5187">
              <w:rPr>
                <w:noProof/>
                <w:lang w:val="lt-LT"/>
              </w:rPr>
              <w:t xml:space="preserve">Tenders shall be evaluated in accordance with the provisions of Articles 55, 56 and 57 of the PPL / Articles 64, 65 and 66 of the PL. Only those Final Tenders that comply with the requirements set out in the Procurement Conditions shall be evaluated and compared. </w:t>
            </w:r>
          </w:p>
        </w:tc>
      </w:tr>
      <w:tr w:rsidR="008D22C7" w:rsidRPr="00EE5187" w14:paraId="27958999" w14:textId="5BF2023E" w:rsidTr="003E151D">
        <w:tc>
          <w:tcPr>
            <w:tcW w:w="1699" w:type="dxa"/>
            <w:vMerge/>
            <w:tcMar>
              <w:top w:w="28" w:type="dxa"/>
              <w:bottom w:w="28" w:type="dxa"/>
            </w:tcMar>
          </w:tcPr>
          <w:p w14:paraId="7E8B5212" w14:textId="77777777" w:rsidR="008D22C7" w:rsidRPr="00EE5187" w:rsidRDefault="008D22C7" w:rsidP="000868D7">
            <w:pPr>
              <w:pStyle w:val="ListParagraph"/>
              <w:ind w:left="316" w:right="169"/>
              <w:rPr>
                <w:b/>
                <w:bCs/>
                <w:noProof/>
                <w:lang w:val="lt-LT"/>
              </w:rPr>
            </w:pPr>
          </w:p>
        </w:tc>
        <w:tc>
          <w:tcPr>
            <w:tcW w:w="710" w:type="dxa"/>
          </w:tcPr>
          <w:p w14:paraId="052C8763" w14:textId="77777777" w:rsidR="008D22C7" w:rsidRPr="00EE5187" w:rsidRDefault="008D22C7" w:rsidP="000868D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1D871E1" w14:textId="067924AE" w:rsidR="008D22C7" w:rsidRPr="00EE5187" w:rsidRDefault="008D22C7" w:rsidP="00A456B5">
            <w:pPr>
              <w:widowControl w:val="0"/>
              <w:spacing w:after="120"/>
              <w:jc w:val="both"/>
              <w:rPr>
                <w:noProof/>
                <w:lang w:val="lt-LT"/>
              </w:rPr>
            </w:pPr>
            <w:r w:rsidRPr="00EE5187">
              <w:rPr>
                <w:noProof/>
                <w:lang w:val="lt-LT"/>
              </w:rPr>
              <w:t>Kriterijus(-ai), pagal kurį(-iuos)  išrenkamas ekonomiškai naudingiausias pasiūlymas, nurodyti SPS. Jei SPS nurodyta, kad pirkimo objektas skaidomas į dalis – kiekvienos pirkimo objekto dalies pasiūlymai nagrinėjami, vertinami ir palyginami atskirai.</w:t>
            </w:r>
          </w:p>
        </w:tc>
        <w:tc>
          <w:tcPr>
            <w:tcW w:w="283" w:type="dxa"/>
          </w:tcPr>
          <w:p w14:paraId="5726182B" w14:textId="77777777" w:rsidR="008D22C7" w:rsidRPr="00EE5187" w:rsidRDefault="008D22C7" w:rsidP="000868D7">
            <w:pPr>
              <w:ind w:left="360"/>
              <w:rPr>
                <w:noProof/>
                <w:lang w:val="lt-LT"/>
              </w:rPr>
            </w:pPr>
          </w:p>
        </w:tc>
        <w:tc>
          <w:tcPr>
            <w:tcW w:w="1742" w:type="dxa"/>
            <w:vMerge/>
          </w:tcPr>
          <w:p w14:paraId="65CF05F9" w14:textId="77777777" w:rsidR="008D22C7" w:rsidRPr="00EE5187" w:rsidRDefault="008D22C7" w:rsidP="000868D7">
            <w:pPr>
              <w:pStyle w:val="ListParagraph"/>
              <w:spacing w:line="240" w:lineRule="auto"/>
              <w:ind w:left="360" w:right="316"/>
              <w:contextualSpacing w:val="0"/>
              <w:rPr>
                <w:b/>
                <w:bCs/>
                <w:noProof/>
                <w:lang w:val="lt-LT"/>
              </w:rPr>
            </w:pPr>
          </w:p>
        </w:tc>
        <w:tc>
          <w:tcPr>
            <w:tcW w:w="708" w:type="dxa"/>
          </w:tcPr>
          <w:p w14:paraId="4922884C" w14:textId="77777777" w:rsidR="008D22C7" w:rsidRPr="00EE5187" w:rsidRDefault="008D22C7"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6E4CEA80" w14:textId="6A027EEE" w:rsidR="008D22C7" w:rsidRPr="00EE5187" w:rsidRDefault="008D22C7" w:rsidP="000868D7">
            <w:pPr>
              <w:widowControl w:val="0"/>
              <w:spacing w:after="60" w:line="240" w:lineRule="auto"/>
              <w:ind w:left="31"/>
              <w:jc w:val="both"/>
              <w:rPr>
                <w:noProof/>
                <w:lang w:val="lt-LT"/>
              </w:rPr>
            </w:pPr>
            <w:r w:rsidRPr="00EE5187">
              <w:rPr>
                <w:noProof/>
                <w:lang w:val="lt-LT"/>
              </w:rPr>
              <w:t>The criterion(s) for selecting the most economically advantageous tender are set out in the SPC. If the SPC specify that the object of the contract is to be divided into lots, the tenders for each lot shall be examined, evaluated and compared separately.</w:t>
            </w:r>
          </w:p>
        </w:tc>
      </w:tr>
      <w:tr w:rsidR="008D22C7" w:rsidRPr="00EE5187" w14:paraId="18FA4517" w14:textId="4457FC44" w:rsidTr="003E151D">
        <w:tc>
          <w:tcPr>
            <w:tcW w:w="1699" w:type="dxa"/>
            <w:vMerge/>
            <w:tcMar>
              <w:top w:w="28" w:type="dxa"/>
              <w:bottom w:w="28" w:type="dxa"/>
            </w:tcMar>
          </w:tcPr>
          <w:p w14:paraId="3F3DF319" w14:textId="63D52BBE" w:rsidR="008D22C7" w:rsidRPr="00EE5187" w:rsidRDefault="008D22C7" w:rsidP="000868D7">
            <w:pPr>
              <w:pStyle w:val="ListParagraph"/>
              <w:ind w:left="316" w:right="169"/>
              <w:rPr>
                <w:b/>
                <w:bCs/>
                <w:noProof/>
                <w:lang w:val="lt-LT"/>
              </w:rPr>
            </w:pPr>
          </w:p>
        </w:tc>
        <w:tc>
          <w:tcPr>
            <w:tcW w:w="710" w:type="dxa"/>
          </w:tcPr>
          <w:p w14:paraId="27DD3D38" w14:textId="77777777" w:rsidR="008D22C7" w:rsidRPr="00EE5187" w:rsidRDefault="008D22C7" w:rsidP="000868D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6A3E7A3" w14:textId="7080D118" w:rsidR="008D22C7" w:rsidRPr="00EE5187" w:rsidRDefault="008D22C7" w:rsidP="000868D7">
            <w:pPr>
              <w:jc w:val="both"/>
              <w:rPr>
                <w:noProof/>
                <w:lang w:val="lt-LT"/>
              </w:rPr>
            </w:pPr>
            <w:r w:rsidRPr="00EE5187">
              <w:rPr>
                <w:noProof/>
                <w:lang w:val="lt-LT"/>
              </w:rPr>
              <w:t>KC gali nevertinti viso tiekėjo Pasiūlymo, jeigu patikrinusi jo dalį nustato, kad, vadovaujantis pirkimo dokumentų reikalavimais, Pasiūlymas turi būti atmestas.</w:t>
            </w:r>
          </w:p>
        </w:tc>
        <w:tc>
          <w:tcPr>
            <w:tcW w:w="283" w:type="dxa"/>
          </w:tcPr>
          <w:p w14:paraId="2AC7ABFC" w14:textId="77777777" w:rsidR="008D22C7" w:rsidRPr="00EE5187" w:rsidRDefault="008D22C7" w:rsidP="000868D7">
            <w:pPr>
              <w:spacing w:after="60"/>
              <w:ind w:left="1080"/>
              <w:jc w:val="both"/>
              <w:rPr>
                <w:rFonts w:eastAsia="Calibri"/>
                <w:noProof/>
                <w:lang w:val="lt-LT"/>
              </w:rPr>
            </w:pPr>
          </w:p>
        </w:tc>
        <w:tc>
          <w:tcPr>
            <w:tcW w:w="1742" w:type="dxa"/>
            <w:vMerge/>
          </w:tcPr>
          <w:p w14:paraId="5DE9F98F" w14:textId="29BA59A6" w:rsidR="008D22C7" w:rsidRPr="00EE5187" w:rsidRDefault="008D22C7" w:rsidP="000868D7">
            <w:pPr>
              <w:pStyle w:val="ListParagraph"/>
              <w:spacing w:line="240" w:lineRule="auto"/>
              <w:ind w:left="360" w:right="316"/>
              <w:contextualSpacing w:val="0"/>
              <w:rPr>
                <w:b/>
                <w:bCs/>
                <w:noProof/>
                <w:lang w:val="lt-LT"/>
              </w:rPr>
            </w:pPr>
          </w:p>
        </w:tc>
        <w:tc>
          <w:tcPr>
            <w:tcW w:w="708" w:type="dxa"/>
          </w:tcPr>
          <w:p w14:paraId="36C81BC5" w14:textId="77777777" w:rsidR="008D22C7" w:rsidRPr="00EE5187" w:rsidRDefault="008D22C7"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E758D66" w14:textId="7CCC6B31" w:rsidR="008D22C7" w:rsidRPr="00EE5187" w:rsidRDefault="008D22C7" w:rsidP="000868D7">
            <w:pPr>
              <w:widowControl w:val="0"/>
              <w:spacing w:after="60" w:line="240" w:lineRule="auto"/>
              <w:ind w:left="31"/>
              <w:jc w:val="both"/>
              <w:rPr>
                <w:noProof/>
                <w:lang w:val="lt-LT"/>
              </w:rPr>
            </w:pPr>
            <w:r w:rsidRPr="00EE5187">
              <w:rPr>
                <w:noProof/>
                <w:lang w:val="lt-LT"/>
              </w:rPr>
              <w:t>The KC may not evaluate the supplier's Tender in full if, after examining part of it, it finds that the Tender must be rejected in accordance with the requirements of the procurement documents.</w:t>
            </w:r>
          </w:p>
        </w:tc>
      </w:tr>
      <w:tr w:rsidR="000868D7" w:rsidRPr="00EE5187" w14:paraId="35E8C06F" w14:textId="32488BA7" w:rsidTr="003E151D">
        <w:tc>
          <w:tcPr>
            <w:tcW w:w="1699" w:type="dxa"/>
            <w:tcMar>
              <w:top w:w="28" w:type="dxa"/>
              <w:bottom w:w="28" w:type="dxa"/>
            </w:tcMar>
          </w:tcPr>
          <w:p w14:paraId="4BEED16F" w14:textId="5C022973" w:rsidR="000868D7" w:rsidRPr="00EE5187" w:rsidRDefault="000868D7" w:rsidP="008D22C7">
            <w:pPr>
              <w:pStyle w:val="ListParagraph"/>
              <w:ind w:left="316" w:right="169"/>
              <w:rPr>
                <w:b/>
                <w:bCs/>
                <w:noProof/>
                <w:lang w:val="lt-LT"/>
              </w:rPr>
            </w:pPr>
          </w:p>
        </w:tc>
        <w:tc>
          <w:tcPr>
            <w:tcW w:w="710" w:type="dxa"/>
          </w:tcPr>
          <w:p w14:paraId="4E65DB63" w14:textId="77777777" w:rsidR="000868D7" w:rsidRPr="00EE5187" w:rsidRDefault="000868D7" w:rsidP="00F55D02">
            <w:pPr>
              <w:pStyle w:val="ListParagraph"/>
              <w:spacing w:after="60"/>
              <w:ind w:left="794"/>
              <w:contextualSpacing w:val="0"/>
              <w:jc w:val="both"/>
              <w:rPr>
                <w:noProof/>
                <w:lang w:val="lt-LT"/>
              </w:rPr>
            </w:pPr>
          </w:p>
        </w:tc>
        <w:tc>
          <w:tcPr>
            <w:tcW w:w="4780" w:type="dxa"/>
            <w:gridSpan w:val="5"/>
            <w:tcMar>
              <w:top w:w="28" w:type="dxa"/>
              <w:bottom w:w="28" w:type="dxa"/>
            </w:tcMar>
          </w:tcPr>
          <w:p w14:paraId="23E57C92" w14:textId="04C68195" w:rsidR="000868D7" w:rsidRPr="00EE5187" w:rsidRDefault="000868D7" w:rsidP="00AB274E">
            <w:pPr>
              <w:pStyle w:val="ListParagraph"/>
              <w:spacing w:after="60"/>
              <w:ind w:left="794"/>
              <w:contextualSpacing w:val="0"/>
              <w:jc w:val="both"/>
              <w:rPr>
                <w:noProof/>
                <w:lang w:val="lt-LT"/>
              </w:rPr>
            </w:pPr>
          </w:p>
        </w:tc>
        <w:tc>
          <w:tcPr>
            <w:tcW w:w="283" w:type="dxa"/>
          </w:tcPr>
          <w:p w14:paraId="4CE55018" w14:textId="77777777" w:rsidR="000868D7" w:rsidRPr="00EE5187" w:rsidRDefault="000868D7" w:rsidP="000D5D7B">
            <w:pPr>
              <w:spacing w:after="60"/>
              <w:ind w:left="1080"/>
              <w:jc w:val="both"/>
              <w:rPr>
                <w:rFonts w:eastAsia="Calibri"/>
                <w:noProof/>
                <w:lang w:val="lt-LT"/>
              </w:rPr>
            </w:pPr>
          </w:p>
        </w:tc>
        <w:tc>
          <w:tcPr>
            <w:tcW w:w="1742" w:type="dxa"/>
          </w:tcPr>
          <w:p w14:paraId="3D2F5B6F" w14:textId="77777777" w:rsidR="000868D7" w:rsidRPr="00EE5187" w:rsidRDefault="000868D7" w:rsidP="008D22C7">
            <w:pPr>
              <w:pStyle w:val="ListParagraph"/>
              <w:spacing w:line="240" w:lineRule="auto"/>
              <w:ind w:left="360" w:right="316"/>
              <w:contextualSpacing w:val="0"/>
              <w:rPr>
                <w:b/>
                <w:bCs/>
                <w:noProof/>
                <w:lang w:val="lt-LT"/>
              </w:rPr>
            </w:pPr>
          </w:p>
        </w:tc>
        <w:tc>
          <w:tcPr>
            <w:tcW w:w="708" w:type="dxa"/>
          </w:tcPr>
          <w:p w14:paraId="62436124" w14:textId="77777777" w:rsidR="000868D7" w:rsidRPr="00EE5187" w:rsidRDefault="000868D7" w:rsidP="000868D7">
            <w:pPr>
              <w:pStyle w:val="ListParagraph"/>
              <w:widowControl w:val="0"/>
              <w:spacing w:after="60" w:line="240" w:lineRule="auto"/>
              <w:ind w:left="792"/>
              <w:contextualSpacing w:val="0"/>
              <w:jc w:val="both"/>
              <w:rPr>
                <w:noProof/>
                <w:lang w:val="lt-LT"/>
              </w:rPr>
            </w:pPr>
          </w:p>
        </w:tc>
        <w:tc>
          <w:tcPr>
            <w:tcW w:w="5181" w:type="dxa"/>
            <w:gridSpan w:val="5"/>
          </w:tcPr>
          <w:p w14:paraId="2422601C" w14:textId="0EA4C5C2" w:rsidR="000868D7" w:rsidRPr="00EE5187" w:rsidRDefault="000868D7" w:rsidP="00AB274E">
            <w:pPr>
              <w:widowControl w:val="0"/>
              <w:spacing w:after="60" w:line="240" w:lineRule="auto"/>
              <w:ind w:left="31"/>
              <w:jc w:val="both"/>
              <w:rPr>
                <w:noProof/>
                <w:lang w:val="lt-LT"/>
              </w:rPr>
            </w:pPr>
          </w:p>
        </w:tc>
      </w:tr>
      <w:tr w:rsidR="00FC05F2" w:rsidRPr="00EE5187" w14:paraId="36BAC93D" w14:textId="77777777" w:rsidTr="003E151D">
        <w:tc>
          <w:tcPr>
            <w:tcW w:w="1699" w:type="dxa"/>
            <w:vMerge w:val="restart"/>
            <w:tcMar>
              <w:top w:w="28" w:type="dxa"/>
              <w:bottom w:w="28" w:type="dxa"/>
            </w:tcMar>
          </w:tcPr>
          <w:p w14:paraId="1B257421" w14:textId="4B3276E6" w:rsidR="00FC05F2" w:rsidRPr="00EE5187" w:rsidRDefault="00FC05F2" w:rsidP="00D7004F">
            <w:pPr>
              <w:pStyle w:val="ListParagraph"/>
              <w:numPr>
                <w:ilvl w:val="0"/>
                <w:numId w:val="1"/>
              </w:numPr>
              <w:ind w:left="316" w:right="169" w:hanging="284"/>
              <w:rPr>
                <w:b/>
                <w:bCs/>
                <w:noProof/>
                <w:lang w:val="lt-LT"/>
              </w:rPr>
            </w:pPr>
            <w:r w:rsidRPr="00EE5187">
              <w:rPr>
                <w:b/>
                <w:bCs/>
                <w:noProof/>
                <w:lang w:val="lt-LT"/>
              </w:rPr>
              <w:t>Pasiūlymų kainos vertinimas</w:t>
            </w:r>
          </w:p>
        </w:tc>
        <w:tc>
          <w:tcPr>
            <w:tcW w:w="710" w:type="dxa"/>
          </w:tcPr>
          <w:p w14:paraId="06E4DB13" w14:textId="77777777" w:rsidR="00FC05F2" w:rsidRPr="00EE5187" w:rsidRDefault="00FC05F2" w:rsidP="00D7004F">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4B52D84" w14:textId="103D9153" w:rsidR="00FC05F2" w:rsidRPr="00EE5187" w:rsidRDefault="00FC05F2" w:rsidP="00D7004F">
            <w:pPr>
              <w:jc w:val="both"/>
              <w:rPr>
                <w:noProof/>
                <w:lang w:val="lt-LT"/>
              </w:rPr>
            </w:pPr>
            <w:r w:rsidRPr="00EE5187">
              <w:rPr>
                <w:noProof/>
                <w:lang w:val="lt-LT"/>
              </w:rPr>
              <w:t>Vertinamos ir palyginimos Pasiūlymų kainos Eur be PVM.</w:t>
            </w:r>
          </w:p>
        </w:tc>
        <w:tc>
          <w:tcPr>
            <w:tcW w:w="283" w:type="dxa"/>
          </w:tcPr>
          <w:p w14:paraId="059FCA9E" w14:textId="77777777" w:rsidR="00FC05F2" w:rsidRPr="00EE5187" w:rsidRDefault="00FC05F2" w:rsidP="00D7004F">
            <w:pPr>
              <w:ind w:left="360"/>
              <w:rPr>
                <w:noProof/>
                <w:lang w:val="lt-LT"/>
              </w:rPr>
            </w:pPr>
          </w:p>
        </w:tc>
        <w:tc>
          <w:tcPr>
            <w:tcW w:w="1742" w:type="dxa"/>
            <w:vMerge w:val="restart"/>
          </w:tcPr>
          <w:p w14:paraId="5E2CC293" w14:textId="73734914" w:rsidR="00FC05F2" w:rsidRPr="00EE5187" w:rsidRDefault="00FC05F2" w:rsidP="007C43A3">
            <w:pPr>
              <w:pStyle w:val="ListParagraph"/>
              <w:numPr>
                <w:ilvl w:val="0"/>
                <w:numId w:val="4"/>
              </w:numPr>
              <w:spacing w:line="240" w:lineRule="auto"/>
              <w:rPr>
                <w:b/>
                <w:bCs/>
                <w:noProof/>
                <w:lang w:val="lt-LT"/>
              </w:rPr>
            </w:pPr>
            <w:r w:rsidRPr="00EE5187">
              <w:rPr>
                <w:b/>
                <w:bCs/>
                <w:noProof/>
                <w:lang w:val="lt-LT"/>
              </w:rPr>
              <w:t>Evaluation of the price of Tenders</w:t>
            </w:r>
          </w:p>
        </w:tc>
        <w:tc>
          <w:tcPr>
            <w:tcW w:w="708" w:type="dxa"/>
          </w:tcPr>
          <w:p w14:paraId="76315D90" w14:textId="77777777" w:rsidR="00FC05F2" w:rsidRPr="00EE5187" w:rsidRDefault="00FC05F2" w:rsidP="00D7004F">
            <w:pPr>
              <w:pStyle w:val="ListParagraph"/>
              <w:numPr>
                <w:ilvl w:val="1"/>
                <w:numId w:val="4"/>
              </w:numPr>
              <w:spacing w:after="60" w:line="240" w:lineRule="auto"/>
              <w:ind w:hanging="761"/>
              <w:contextualSpacing w:val="0"/>
              <w:jc w:val="both"/>
              <w:rPr>
                <w:noProof/>
                <w:lang w:val="lt-LT"/>
              </w:rPr>
            </w:pPr>
          </w:p>
        </w:tc>
        <w:tc>
          <w:tcPr>
            <w:tcW w:w="5181" w:type="dxa"/>
            <w:gridSpan w:val="5"/>
          </w:tcPr>
          <w:p w14:paraId="5EDF472F" w14:textId="4130E34F" w:rsidR="00FC05F2" w:rsidRPr="00EE5187" w:rsidRDefault="00FC05F2" w:rsidP="00D7004F">
            <w:pPr>
              <w:spacing w:after="60" w:line="240" w:lineRule="auto"/>
              <w:ind w:left="31"/>
              <w:jc w:val="both"/>
              <w:rPr>
                <w:noProof/>
                <w:lang w:val="lt-LT"/>
              </w:rPr>
            </w:pPr>
            <w:r w:rsidRPr="00EE5187">
              <w:rPr>
                <w:noProof/>
                <w:lang w:val="lt-LT"/>
              </w:rPr>
              <w:t>The prices of the Tenders are evaluated and compared in EUR excluding VAT.</w:t>
            </w:r>
          </w:p>
        </w:tc>
      </w:tr>
      <w:tr w:rsidR="00FC05F2" w:rsidRPr="00EE5187" w14:paraId="10134638" w14:textId="4FFF2AC3" w:rsidTr="003E151D">
        <w:tc>
          <w:tcPr>
            <w:tcW w:w="1699" w:type="dxa"/>
            <w:vMerge/>
            <w:tcMar>
              <w:top w:w="28" w:type="dxa"/>
              <w:bottom w:w="28" w:type="dxa"/>
            </w:tcMar>
          </w:tcPr>
          <w:p w14:paraId="08813BB8" w14:textId="046D5B0B" w:rsidR="00FC05F2" w:rsidRPr="00EE5187" w:rsidRDefault="00FC05F2" w:rsidP="00D7004F">
            <w:pPr>
              <w:pStyle w:val="ListParagraph"/>
              <w:numPr>
                <w:ilvl w:val="0"/>
                <w:numId w:val="1"/>
              </w:numPr>
              <w:ind w:left="316" w:right="169" w:hanging="284"/>
              <w:rPr>
                <w:b/>
                <w:bCs/>
                <w:noProof/>
                <w:lang w:val="lt-LT"/>
              </w:rPr>
            </w:pPr>
          </w:p>
        </w:tc>
        <w:tc>
          <w:tcPr>
            <w:tcW w:w="710" w:type="dxa"/>
            <w:vMerge w:val="restart"/>
          </w:tcPr>
          <w:p w14:paraId="5A16D3DA" w14:textId="77777777" w:rsidR="00FC05F2" w:rsidRPr="00EE5187" w:rsidRDefault="00FC05F2" w:rsidP="00D7004F">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0DCC235" w14:textId="184C58CB" w:rsidR="00FC05F2" w:rsidRPr="00EE5187" w:rsidRDefault="00FC05F2" w:rsidP="00D7004F">
            <w:pPr>
              <w:jc w:val="both"/>
              <w:rPr>
                <w:noProof/>
                <w:lang w:val="lt-LT"/>
              </w:rPr>
            </w:pPr>
            <w:r w:rsidRPr="00EE5187">
              <w:rPr>
                <w:noProof/>
                <w:lang w:val="lt-LT"/>
              </w:rPr>
              <w:t>Jei tiekėjo Pasiūlyme yra aritmetinių klaidų, KC prašo per nurodytą terminą ištaisyti Pasiūlyme pastebėtas aritmetines klaidas:</w:t>
            </w:r>
          </w:p>
        </w:tc>
        <w:tc>
          <w:tcPr>
            <w:tcW w:w="283" w:type="dxa"/>
          </w:tcPr>
          <w:p w14:paraId="5BBF1724" w14:textId="77777777" w:rsidR="00FC05F2" w:rsidRPr="00EE5187" w:rsidRDefault="00FC05F2" w:rsidP="00D7004F">
            <w:pPr>
              <w:ind w:left="360"/>
              <w:rPr>
                <w:noProof/>
                <w:lang w:val="lt-LT"/>
              </w:rPr>
            </w:pPr>
          </w:p>
        </w:tc>
        <w:tc>
          <w:tcPr>
            <w:tcW w:w="1742" w:type="dxa"/>
            <w:vMerge/>
          </w:tcPr>
          <w:p w14:paraId="64619FCE" w14:textId="760699FB" w:rsidR="00FC05F2" w:rsidRPr="00EE5187" w:rsidRDefault="00FC05F2" w:rsidP="00D7004F">
            <w:pPr>
              <w:pStyle w:val="ListParagraph"/>
              <w:numPr>
                <w:ilvl w:val="0"/>
                <w:numId w:val="4"/>
              </w:numPr>
              <w:spacing w:line="240" w:lineRule="auto"/>
              <w:ind w:right="316"/>
              <w:contextualSpacing w:val="0"/>
              <w:rPr>
                <w:b/>
                <w:bCs/>
                <w:noProof/>
                <w:lang w:val="lt-LT"/>
              </w:rPr>
            </w:pPr>
          </w:p>
        </w:tc>
        <w:tc>
          <w:tcPr>
            <w:tcW w:w="708" w:type="dxa"/>
            <w:vMerge w:val="restart"/>
          </w:tcPr>
          <w:p w14:paraId="2F3CE216" w14:textId="77777777" w:rsidR="00FC05F2" w:rsidRPr="00EE5187" w:rsidRDefault="00FC05F2" w:rsidP="00D7004F">
            <w:pPr>
              <w:pStyle w:val="ListParagraph"/>
              <w:numPr>
                <w:ilvl w:val="1"/>
                <w:numId w:val="4"/>
              </w:numPr>
              <w:spacing w:after="60" w:line="240" w:lineRule="auto"/>
              <w:ind w:hanging="761"/>
              <w:contextualSpacing w:val="0"/>
              <w:jc w:val="both"/>
              <w:rPr>
                <w:noProof/>
                <w:lang w:val="lt-LT"/>
              </w:rPr>
            </w:pPr>
          </w:p>
        </w:tc>
        <w:tc>
          <w:tcPr>
            <w:tcW w:w="5181" w:type="dxa"/>
            <w:gridSpan w:val="5"/>
          </w:tcPr>
          <w:p w14:paraId="0B1850C9" w14:textId="37AEB969" w:rsidR="00FC05F2" w:rsidRPr="00EE5187" w:rsidRDefault="00FC05F2" w:rsidP="00D7004F">
            <w:pPr>
              <w:spacing w:after="60" w:line="240" w:lineRule="auto"/>
              <w:ind w:left="31"/>
              <w:jc w:val="both"/>
              <w:rPr>
                <w:noProof/>
                <w:lang w:val="lt-LT"/>
              </w:rPr>
            </w:pPr>
            <w:r w:rsidRPr="00EE5187">
              <w:rPr>
                <w:noProof/>
                <w:lang w:val="lt-LT"/>
              </w:rPr>
              <w:t>If the supplier's Tender contains arithmetical errors, the KC shall request the supplier to correct the arithmetical errors in the Tender within a specified time limit:</w:t>
            </w:r>
          </w:p>
        </w:tc>
      </w:tr>
      <w:tr w:rsidR="00FC05F2" w:rsidRPr="00EE5187" w14:paraId="7B5DDAA2" w14:textId="57B88874" w:rsidTr="003E151D">
        <w:trPr>
          <w:trHeight w:val="337"/>
        </w:trPr>
        <w:tc>
          <w:tcPr>
            <w:tcW w:w="1699" w:type="dxa"/>
            <w:vMerge/>
            <w:tcMar>
              <w:top w:w="28" w:type="dxa"/>
              <w:bottom w:w="28" w:type="dxa"/>
            </w:tcMar>
          </w:tcPr>
          <w:p w14:paraId="639CD7BC" w14:textId="7D38DDFE" w:rsidR="00FC05F2" w:rsidRPr="00EE5187" w:rsidRDefault="00FC05F2" w:rsidP="00D7004F">
            <w:pPr>
              <w:pStyle w:val="ListParagraph"/>
              <w:ind w:left="316" w:right="169"/>
              <w:rPr>
                <w:b/>
                <w:bCs/>
                <w:noProof/>
                <w:lang w:val="lt-LT"/>
              </w:rPr>
            </w:pPr>
          </w:p>
        </w:tc>
        <w:tc>
          <w:tcPr>
            <w:tcW w:w="710" w:type="dxa"/>
            <w:vMerge/>
          </w:tcPr>
          <w:p w14:paraId="3F42E8C6" w14:textId="77777777" w:rsidR="00FC05F2" w:rsidRPr="00EE5187" w:rsidRDefault="00FC05F2" w:rsidP="00D7004F">
            <w:pPr>
              <w:pStyle w:val="ListParagraph"/>
              <w:spacing w:after="60"/>
              <w:ind w:left="794"/>
              <w:contextualSpacing w:val="0"/>
              <w:jc w:val="both"/>
              <w:rPr>
                <w:noProof/>
                <w:lang w:val="lt-LT"/>
              </w:rPr>
            </w:pPr>
          </w:p>
        </w:tc>
        <w:tc>
          <w:tcPr>
            <w:tcW w:w="4780" w:type="dxa"/>
            <w:gridSpan w:val="5"/>
            <w:tcMar>
              <w:top w:w="28" w:type="dxa"/>
              <w:bottom w:w="28" w:type="dxa"/>
            </w:tcMar>
          </w:tcPr>
          <w:p w14:paraId="130D2C01" w14:textId="33636AFC" w:rsidR="00FC05F2" w:rsidRPr="00EE5187" w:rsidRDefault="00FC05F2" w:rsidP="00D7004F">
            <w:pPr>
              <w:pStyle w:val="ListParagraph"/>
              <w:numPr>
                <w:ilvl w:val="0"/>
                <w:numId w:val="73"/>
              </w:numPr>
              <w:spacing w:after="60"/>
              <w:ind w:left="312" w:hanging="283"/>
              <w:contextualSpacing w:val="0"/>
              <w:jc w:val="both"/>
              <w:rPr>
                <w:noProof/>
                <w:lang w:val="lt-LT"/>
              </w:rPr>
            </w:pPr>
            <w:r w:rsidRPr="00EE5187">
              <w:rPr>
                <w:noProof/>
                <w:lang w:val="lt-LT"/>
              </w:rPr>
              <w:t>nekeičiant susipažinimo su Pasiūlymais metu užfiksuotos kainos (kai taikoma fiksuotos kainos kainodara);</w:t>
            </w:r>
          </w:p>
        </w:tc>
        <w:tc>
          <w:tcPr>
            <w:tcW w:w="283" w:type="dxa"/>
          </w:tcPr>
          <w:p w14:paraId="26636573" w14:textId="77777777" w:rsidR="00FC05F2" w:rsidRPr="00EE5187" w:rsidRDefault="00FC05F2" w:rsidP="00D7004F">
            <w:pPr>
              <w:spacing w:after="60"/>
              <w:ind w:left="1080"/>
              <w:jc w:val="both"/>
              <w:rPr>
                <w:noProof/>
                <w:lang w:val="lt-LT" w:eastAsia="lt-LT"/>
              </w:rPr>
            </w:pPr>
          </w:p>
        </w:tc>
        <w:tc>
          <w:tcPr>
            <w:tcW w:w="1742" w:type="dxa"/>
            <w:vMerge/>
          </w:tcPr>
          <w:p w14:paraId="1ACF1F2A" w14:textId="07120E52" w:rsidR="00FC05F2" w:rsidRPr="00EE5187" w:rsidRDefault="00FC05F2" w:rsidP="00D7004F">
            <w:pPr>
              <w:pStyle w:val="ListParagraph"/>
              <w:spacing w:line="240" w:lineRule="auto"/>
              <w:ind w:left="360" w:right="316"/>
              <w:contextualSpacing w:val="0"/>
              <w:rPr>
                <w:b/>
                <w:bCs/>
                <w:noProof/>
                <w:lang w:val="lt-LT"/>
              </w:rPr>
            </w:pPr>
          </w:p>
        </w:tc>
        <w:tc>
          <w:tcPr>
            <w:tcW w:w="708" w:type="dxa"/>
            <w:vMerge/>
          </w:tcPr>
          <w:p w14:paraId="43F06862" w14:textId="77777777" w:rsidR="00FC05F2" w:rsidRPr="00EE5187" w:rsidRDefault="00FC05F2" w:rsidP="00D7004F">
            <w:pPr>
              <w:spacing w:after="60" w:line="240" w:lineRule="auto"/>
              <w:ind w:left="31"/>
              <w:jc w:val="both"/>
              <w:rPr>
                <w:noProof/>
                <w:lang w:val="lt-LT"/>
              </w:rPr>
            </w:pPr>
          </w:p>
        </w:tc>
        <w:tc>
          <w:tcPr>
            <w:tcW w:w="5181" w:type="dxa"/>
            <w:gridSpan w:val="5"/>
          </w:tcPr>
          <w:p w14:paraId="5D57B390" w14:textId="7F487E8D" w:rsidR="00FC05F2" w:rsidRPr="00EE5187" w:rsidRDefault="00FC05F2" w:rsidP="00D7004F">
            <w:pPr>
              <w:pStyle w:val="ListParagraph"/>
              <w:numPr>
                <w:ilvl w:val="0"/>
                <w:numId w:val="74"/>
              </w:numPr>
              <w:spacing w:after="60" w:line="240" w:lineRule="auto"/>
              <w:ind w:left="315" w:hanging="283"/>
              <w:contextualSpacing w:val="0"/>
              <w:jc w:val="both"/>
              <w:rPr>
                <w:noProof/>
                <w:lang w:val="lt-LT"/>
              </w:rPr>
            </w:pPr>
            <w:r w:rsidRPr="00EE5187">
              <w:rPr>
                <w:noProof/>
                <w:lang w:val="lt-LT"/>
              </w:rPr>
              <w:t>without changing the price recorded at the time of access to the Tenders (in the case of fixed-price pricing);</w:t>
            </w:r>
          </w:p>
        </w:tc>
      </w:tr>
      <w:tr w:rsidR="00FC05F2" w:rsidRPr="00EE5187" w14:paraId="07F127A2" w14:textId="77777777" w:rsidTr="003E151D">
        <w:tc>
          <w:tcPr>
            <w:tcW w:w="1699" w:type="dxa"/>
            <w:vMerge/>
            <w:tcMar>
              <w:top w:w="28" w:type="dxa"/>
              <w:bottom w:w="28" w:type="dxa"/>
            </w:tcMar>
          </w:tcPr>
          <w:p w14:paraId="1D3D9552" w14:textId="77777777" w:rsidR="00FC05F2" w:rsidRPr="00EE5187" w:rsidRDefault="00FC05F2" w:rsidP="00D7004F">
            <w:pPr>
              <w:pStyle w:val="ListParagraph"/>
              <w:numPr>
                <w:ilvl w:val="0"/>
                <w:numId w:val="1"/>
              </w:numPr>
              <w:ind w:left="316" w:right="169" w:hanging="284"/>
              <w:rPr>
                <w:b/>
                <w:bCs/>
                <w:noProof/>
                <w:lang w:val="lt-LT"/>
              </w:rPr>
            </w:pPr>
          </w:p>
        </w:tc>
        <w:tc>
          <w:tcPr>
            <w:tcW w:w="710" w:type="dxa"/>
            <w:vMerge/>
          </w:tcPr>
          <w:p w14:paraId="69A7BD89" w14:textId="77777777" w:rsidR="00FC05F2" w:rsidRPr="00EE5187" w:rsidRDefault="00FC05F2" w:rsidP="00D7004F">
            <w:pPr>
              <w:pStyle w:val="ListParagraph"/>
              <w:spacing w:after="60"/>
              <w:ind w:left="794"/>
              <w:contextualSpacing w:val="0"/>
              <w:jc w:val="both"/>
              <w:rPr>
                <w:noProof/>
                <w:lang w:val="lt-LT"/>
              </w:rPr>
            </w:pPr>
          </w:p>
        </w:tc>
        <w:tc>
          <w:tcPr>
            <w:tcW w:w="4780" w:type="dxa"/>
            <w:gridSpan w:val="5"/>
            <w:tcMar>
              <w:top w:w="28" w:type="dxa"/>
              <w:bottom w:w="28" w:type="dxa"/>
            </w:tcMar>
          </w:tcPr>
          <w:p w14:paraId="5E962408" w14:textId="080C1175" w:rsidR="00FC05F2" w:rsidRPr="00EE5187" w:rsidRDefault="00FC05F2" w:rsidP="00D7004F">
            <w:pPr>
              <w:pStyle w:val="ListParagraph"/>
              <w:numPr>
                <w:ilvl w:val="0"/>
                <w:numId w:val="73"/>
              </w:numPr>
              <w:spacing w:after="60"/>
              <w:ind w:left="312" w:hanging="283"/>
              <w:contextualSpacing w:val="0"/>
              <w:rPr>
                <w:noProof/>
                <w:lang w:val="lt-LT"/>
              </w:rPr>
            </w:pPr>
            <w:r w:rsidRPr="00EE5187">
              <w:rPr>
                <w:noProof/>
                <w:lang w:val="lt-LT"/>
              </w:rPr>
              <w:t>nekeičiant susipažinimo su Pasiūlymais metu užfiksuotų įkainių (kai taikoma fiksuoto įkainio kainodara).</w:t>
            </w:r>
          </w:p>
        </w:tc>
        <w:tc>
          <w:tcPr>
            <w:tcW w:w="283" w:type="dxa"/>
          </w:tcPr>
          <w:p w14:paraId="40F13E6B" w14:textId="77777777" w:rsidR="00FC05F2" w:rsidRPr="00EE5187" w:rsidRDefault="00FC05F2" w:rsidP="00D7004F">
            <w:pPr>
              <w:ind w:left="360"/>
              <w:rPr>
                <w:noProof/>
                <w:lang w:val="lt-LT"/>
              </w:rPr>
            </w:pPr>
          </w:p>
        </w:tc>
        <w:tc>
          <w:tcPr>
            <w:tcW w:w="1742" w:type="dxa"/>
            <w:vMerge/>
          </w:tcPr>
          <w:p w14:paraId="01F45DDA" w14:textId="77777777" w:rsidR="00FC05F2" w:rsidRPr="00EE5187" w:rsidRDefault="00FC05F2" w:rsidP="00D7004F">
            <w:pPr>
              <w:pStyle w:val="ListParagraph"/>
              <w:numPr>
                <w:ilvl w:val="0"/>
                <w:numId w:val="4"/>
              </w:numPr>
              <w:spacing w:line="240" w:lineRule="auto"/>
              <w:ind w:right="316"/>
              <w:contextualSpacing w:val="0"/>
              <w:rPr>
                <w:b/>
                <w:bCs/>
                <w:noProof/>
                <w:lang w:val="lt-LT"/>
              </w:rPr>
            </w:pPr>
          </w:p>
        </w:tc>
        <w:tc>
          <w:tcPr>
            <w:tcW w:w="708" w:type="dxa"/>
            <w:vMerge/>
          </w:tcPr>
          <w:p w14:paraId="73A0D7E5" w14:textId="77777777" w:rsidR="00FC05F2" w:rsidRPr="00EE5187" w:rsidRDefault="00FC05F2" w:rsidP="00D7004F">
            <w:pPr>
              <w:spacing w:after="60" w:line="240" w:lineRule="auto"/>
              <w:ind w:left="31"/>
              <w:jc w:val="both"/>
              <w:rPr>
                <w:noProof/>
                <w:lang w:val="lt-LT"/>
              </w:rPr>
            </w:pPr>
          </w:p>
        </w:tc>
        <w:tc>
          <w:tcPr>
            <w:tcW w:w="5181" w:type="dxa"/>
            <w:gridSpan w:val="5"/>
          </w:tcPr>
          <w:p w14:paraId="16C1128B" w14:textId="0D1E93AC" w:rsidR="00FC05F2" w:rsidRPr="00EE5187" w:rsidRDefault="00FC05F2" w:rsidP="00D7004F">
            <w:pPr>
              <w:pStyle w:val="ListParagraph"/>
              <w:numPr>
                <w:ilvl w:val="0"/>
                <w:numId w:val="74"/>
              </w:numPr>
              <w:spacing w:after="60" w:line="240" w:lineRule="auto"/>
              <w:ind w:left="315" w:hanging="283"/>
              <w:contextualSpacing w:val="0"/>
              <w:jc w:val="both"/>
              <w:rPr>
                <w:noProof/>
                <w:lang w:val="lt-LT"/>
              </w:rPr>
            </w:pPr>
            <w:r w:rsidRPr="00EE5187">
              <w:rPr>
                <w:noProof/>
                <w:lang w:val="lt-LT"/>
              </w:rPr>
              <w:t>without changing the rates recorded at the time of familiarization with the Tenders (for fixed-fee pricing).</w:t>
            </w:r>
          </w:p>
        </w:tc>
      </w:tr>
      <w:tr w:rsidR="00FC05F2" w:rsidRPr="00EE5187" w14:paraId="553FBF2A" w14:textId="77777777" w:rsidTr="003E151D">
        <w:tc>
          <w:tcPr>
            <w:tcW w:w="1699" w:type="dxa"/>
            <w:vMerge/>
            <w:tcMar>
              <w:top w:w="28" w:type="dxa"/>
              <w:bottom w:w="28" w:type="dxa"/>
            </w:tcMar>
          </w:tcPr>
          <w:p w14:paraId="396859F7" w14:textId="77777777" w:rsidR="00FC05F2" w:rsidRPr="00EE5187" w:rsidRDefault="00FC05F2" w:rsidP="00D7004F">
            <w:pPr>
              <w:pStyle w:val="ListParagraph"/>
              <w:ind w:left="316" w:right="169"/>
              <w:rPr>
                <w:b/>
                <w:bCs/>
                <w:noProof/>
                <w:lang w:val="lt-LT"/>
              </w:rPr>
            </w:pPr>
          </w:p>
        </w:tc>
        <w:tc>
          <w:tcPr>
            <w:tcW w:w="710" w:type="dxa"/>
          </w:tcPr>
          <w:p w14:paraId="735039FC" w14:textId="77777777" w:rsidR="00FC05F2" w:rsidRPr="00EE5187" w:rsidRDefault="00FC05F2" w:rsidP="00D7004F">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7CD6FE8" w14:textId="183CB7E9" w:rsidR="00FC05F2" w:rsidRPr="00EE5187" w:rsidRDefault="00FC05F2" w:rsidP="0008704F">
            <w:pPr>
              <w:spacing w:after="120"/>
              <w:jc w:val="both"/>
              <w:rPr>
                <w:noProof/>
                <w:lang w:val="lt-LT"/>
              </w:rPr>
            </w:pPr>
            <w:r w:rsidRPr="00EE5187">
              <w:rPr>
                <w:noProof/>
                <w:lang w:val="lt-LT"/>
              </w:rPr>
              <w:t>Tiekėjas taisydamas Pasiūlyme nurodytas aritmetines klaidas, gali taisyti kainos sudedamąsias dalis, tačiau neturi teisės atsisakyti kainos sudedamųjų dalių arba papildyti kainą naujomis dalimis.</w:t>
            </w:r>
          </w:p>
        </w:tc>
        <w:tc>
          <w:tcPr>
            <w:tcW w:w="283" w:type="dxa"/>
          </w:tcPr>
          <w:p w14:paraId="4F4AFEC2" w14:textId="77777777" w:rsidR="00FC05F2" w:rsidRPr="00EE5187" w:rsidRDefault="00FC05F2" w:rsidP="00D7004F">
            <w:pPr>
              <w:ind w:left="360"/>
              <w:rPr>
                <w:noProof/>
                <w:lang w:val="lt-LT"/>
              </w:rPr>
            </w:pPr>
          </w:p>
        </w:tc>
        <w:tc>
          <w:tcPr>
            <w:tcW w:w="1742" w:type="dxa"/>
            <w:vMerge/>
          </w:tcPr>
          <w:p w14:paraId="0B1C2C66" w14:textId="77777777" w:rsidR="00FC05F2" w:rsidRPr="00EE5187" w:rsidRDefault="00FC05F2" w:rsidP="00D7004F">
            <w:pPr>
              <w:spacing w:line="240" w:lineRule="auto"/>
              <w:ind w:right="316"/>
              <w:rPr>
                <w:b/>
                <w:bCs/>
                <w:noProof/>
                <w:lang w:val="lt-LT"/>
              </w:rPr>
            </w:pPr>
          </w:p>
        </w:tc>
        <w:tc>
          <w:tcPr>
            <w:tcW w:w="708" w:type="dxa"/>
          </w:tcPr>
          <w:p w14:paraId="52E00950" w14:textId="77777777" w:rsidR="00FC05F2" w:rsidRPr="00EE5187" w:rsidRDefault="00FC05F2" w:rsidP="00D7004F">
            <w:pPr>
              <w:pStyle w:val="ListParagraph"/>
              <w:numPr>
                <w:ilvl w:val="1"/>
                <w:numId w:val="4"/>
              </w:numPr>
              <w:spacing w:after="60" w:line="240" w:lineRule="auto"/>
              <w:ind w:hanging="761"/>
              <w:contextualSpacing w:val="0"/>
              <w:jc w:val="both"/>
              <w:rPr>
                <w:noProof/>
                <w:lang w:val="lt-LT"/>
              </w:rPr>
            </w:pPr>
          </w:p>
        </w:tc>
        <w:tc>
          <w:tcPr>
            <w:tcW w:w="5181" w:type="dxa"/>
            <w:gridSpan w:val="5"/>
          </w:tcPr>
          <w:p w14:paraId="77D22E1B" w14:textId="7DD81FE7" w:rsidR="00FC05F2" w:rsidRPr="00EE5187" w:rsidRDefault="00FC05F2" w:rsidP="00D7004F">
            <w:pPr>
              <w:spacing w:after="60" w:line="240" w:lineRule="auto"/>
              <w:ind w:left="31"/>
              <w:jc w:val="both"/>
              <w:rPr>
                <w:noProof/>
                <w:lang w:val="lt-LT"/>
              </w:rPr>
            </w:pPr>
            <w:r w:rsidRPr="00EE5187">
              <w:rPr>
                <w:noProof/>
                <w:lang w:val="lt-LT"/>
              </w:rPr>
              <w:t>The supplier may correct arithmetical errors in the Tender by correcting the components of the price, but may not waive components of the price or add new components to the price.</w:t>
            </w:r>
          </w:p>
        </w:tc>
      </w:tr>
      <w:tr w:rsidR="00FC05F2" w:rsidRPr="00EE5187" w14:paraId="426D4ACF" w14:textId="77777777" w:rsidTr="003E151D">
        <w:tc>
          <w:tcPr>
            <w:tcW w:w="1699" w:type="dxa"/>
            <w:vMerge/>
            <w:tcMar>
              <w:top w:w="28" w:type="dxa"/>
              <w:bottom w:w="28" w:type="dxa"/>
            </w:tcMar>
          </w:tcPr>
          <w:p w14:paraId="099583C1" w14:textId="77777777" w:rsidR="00FC05F2" w:rsidRPr="00EE5187" w:rsidRDefault="00FC05F2" w:rsidP="00D7004F">
            <w:pPr>
              <w:pStyle w:val="ListParagraph"/>
              <w:ind w:left="316" w:right="169"/>
              <w:rPr>
                <w:b/>
                <w:bCs/>
                <w:noProof/>
                <w:lang w:val="lt-LT"/>
              </w:rPr>
            </w:pPr>
          </w:p>
        </w:tc>
        <w:tc>
          <w:tcPr>
            <w:tcW w:w="710" w:type="dxa"/>
          </w:tcPr>
          <w:p w14:paraId="47EC4041" w14:textId="77777777" w:rsidR="00FC05F2" w:rsidRPr="00EE5187" w:rsidRDefault="00FC05F2" w:rsidP="00D7004F">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1843A48" w14:textId="77777777" w:rsidR="00FC05F2" w:rsidRPr="00EE5187" w:rsidRDefault="00FC05F2" w:rsidP="00D7004F">
            <w:pPr>
              <w:spacing w:after="120"/>
              <w:jc w:val="both"/>
              <w:rPr>
                <w:noProof/>
                <w:lang w:val="lt-LT"/>
              </w:rPr>
            </w:pPr>
            <w:r w:rsidRPr="00EE5187">
              <w:rPr>
                <w:noProof/>
                <w:lang w:val="lt-LT"/>
              </w:rPr>
              <w:t>Jei tiekėjo Pasiūlyme nurodyta kaina yra neįprastai maža</w:t>
            </w:r>
            <w:r w:rsidRPr="00EE5187">
              <w:rPr>
                <w:rStyle w:val="FootnoteReference"/>
                <w:noProof/>
                <w:lang w:val="lt-LT"/>
              </w:rPr>
              <w:footnoteReference w:id="7"/>
            </w:r>
            <w:r w:rsidRPr="00EE5187">
              <w:rPr>
                <w:noProof/>
                <w:lang w:val="lt-LT"/>
              </w:rPr>
              <w:t xml:space="preserve"> arba tiekėjo pasiūlyme nurodytos pirkimo objekto ar jo sudedamųjų dalių kaina arba sąnaudos, KC vertinimu, gali būti nepakankami sutarties tinkamam įvykdymui, KC kreipiasi į tiekėją CVPIS susirašinėjimo priemonėmis ir prašo pateikti objektyvius argumentus ir / ar įrodymus, įskaitant kainos sudedamąsias dalis ir skaičiavimus. </w:t>
            </w:r>
          </w:p>
          <w:p w14:paraId="4D69DFD8" w14:textId="72730486" w:rsidR="00FC05F2" w:rsidRPr="00EE5187" w:rsidRDefault="00FC05F2" w:rsidP="00D7004F">
            <w:pPr>
              <w:spacing w:after="120"/>
              <w:jc w:val="both"/>
              <w:rPr>
                <w:noProof/>
                <w:lang w:val="lt-LT"/>
              </w:rPr>
            </w:pPr>
            <w:r w:rsidRPr="00EE5187">
              <w:rPr>
                <w:noProof/>
                <w:lang w:val="lt-LT"/>
              </w:rPr>
              <w:t>KC, vertinant kainos pagrindimą vadovaujasi VPĮ 57 str. 2 d. / PĮ 66 str. 2 d. nuostatomis.</w:t>
            </w:r>
          </w:p>
        </w:tc>
        <w:tc>
          <w:tcPr>
            <w:tcW w:w="283" w:type="dxa"/>
          </w:tcPr>
          <w:p w14:paraId="71BD4053" w14:textId="77777777" w:rsidR="00FC05F2" w:rsidRPr="00EE5187" w:rsidRDefault="00FC05F2" w:rsidP="00D7004F">
            <w:pPr>
              <w:ind w:left="360"/>
              <w:rPr>
                <w:noProof/>
                <w:lang w:val="lt-LT"/>
              </w:rPr>
            </w:pPr>
          </w:p>
        </w:tc>
        <w:tc>
          <w:tcPr>
            <w:tcW w:w="1742" w:type="dxa"/>
            <w:vMerge/>
          </w:tcPr>
          <w:p w14:paraId="0459AEB6" w14:textId="77777777" w:rsidR="00FC05F2" w:rsidRPr="00EE5187" w:rsidRDefault="00FC05F2" w:rsidP="00D7004F">
            <w:pPr>
              <w:spacing w:line="240" w:lineRule="auto"/>
              <w:ind w:right="316"/>
              <w:rPr>
                <w:b/>
                <w:bCs/>
                <w:noProof/>
                <w:lang w:val="lt-LT"/>
              </w:rPr>
            </w:pPr>
          </w:p>
        </w:tc>
        <w:tc>
          <w:tcPr>
            <w:tcW w:w="708" w:type="dxa"/>
          </w:tcPr>
          <w:p w14:paraId="7F9027A6" w14:textId="77777777" w:rsidR="00FC05F2" w:rsidRPr="00EE5187" w:rsidRDefault="00FC05F2" w:rsidP="00D7004F">
            <w:pPr>
              <w:pStyle w:val="ListParagraph"/>
              <w:numPr>
                <w:ilvl w:val="1"/>
                <w:numId w:val="4"/>
              </w:numPr>
              <w:spacing w:after="60" w:line="240" w:lineRule="auto"/>
              <w:ind w:hanging="761"/>
              <w:contextualSpacing w:val="0"/>
              <w:jc w:val="both"/>
              <w:rPr>
                <w:noProof/>
                <w:lang w:val="lt-LT"/>
              </w:rPr>
            </w:pPr>
          </w:p>
        </w:tc>
        <w:tc>
          <w:tcPr>
            <w:tcW w:w="5181" w:type="dxa"/>
            <w:gridSpan w:val="5"/>
          </w:tcPr>
          <w:p w14:paraId="17524A77" w14:textId="1F6DEBE5" w:rsidR="00FC05F2" w:rsidRPr="00EE5187" w:rsidRDefault="00FC05F2" w:rsidP="00D7004F">
            <w:pPr>
              <w:pStyle w:val="ListParagraph"/>
              <w:spacing w:after="120" w:line="240" w:lineRule="auto"/>
              <w:ind w:left="28"/>
              <w:contextualSpacing w:val="0"/>
              <w:jc w:val="both"/>
              <w:rPr>
                <w:noProof/>
                <w:lang w:val="lt-LT"/>
              </w:rPr>
            </w:pPr>
            <w:r w:rsidRPr="00EE5187">
              <w:rPr>
                <w:noProof/>
                <w:lang w:val="lt-LT"/>
              </w:rPr>
              <w:t>If the price quoted in the Supplier's Tender is abnormally low</w:t>
            </w:r>
            <w:r w:rsidRPr="00EE5187">
              <w:rPr>
                <w:rStyle w:val="FootnoteReference"/>
                <w:noProof/>
                <w:lang w:val="lt-LT"/>
              </w:rPr>
              <w:footnoteReference w:id="8"/>
            </w:r>
            <w:r w:rsidRPr="00EE5187">
              <w:rPr>
                <w:noProof/>
                <w:lang w:val="lt-LT"/>
              </w:rPr>
              <w:t xml:space="preserve"> or if the price or cost of the object of the contract or its components as quoted in the Supplier's Tender is, in the opinion of the KC, likely to be inadequate for the proper performance of the contract, the KC shall contact the Supplier by means of the CVP IS correspondence, and shall request the Supplier to provide objective arguments and/or evidence, including the price components and the calculations. </w:t>
            </w:r>
          </w:p>
          <w:p w14:paraId="584DF999" w14:textId="7FDCE974" w:rsidR="00FC05F2" w:rsidRPr="00EE5187" w:rsidRDefault="00FC05F2" w:rsidP="00D7004F">
            <w:pPr>
              <w:pStyle w:val="ListParagraph"/>
              <w:spacing w:after="60" w:line="240" w:lineRule="auto"/>
              <w:ind w:left="32"/>
              <w:contextualSpacing w:val="0"/>
              <w:rPr>
                <w:noProof/>
                <w:lang w:val="lt-LT"/>
              </w:rPr>
            </w:pPr>
            <w:r w:rsidRPr="00EE5187">
              <w:rPr>
                <w:noProof/>
                <w:lang w:val="lt-LT"/>
              </w:rPr>
              <w:t>The KC is guided by the provisions of Article 57(2) of the PPL / Article 66(2) of the PL in evaluating the price justification.</w:t>
            </w:r>
          </w:p>
        </w:tc>
      </w:tr>
      <w:tr w:rsidR="00FC05F2" w:rsidRPr="00EE5187" w14:paraId="03578071" w14:textId="77777777" w:rsidTr="003E151D">
        <w:tc>
          <w:tcPr>
            <w:tcW w:w="1699" w:type="dxa"/>
            <w:vMerge/>
            <w:tcMar>
              <w:top w:w="28" w:type="dxa"/>
              <w:bottom w:w="28" w:type="dxa"/>
            </w:tcMar>
          </w:tcPr>
          <w:p w14:paraId="75DBB413" w14:textId="77777777" w:rsidR="00FC05F2" w:rsidRPr="00EE5187" w:rsidRDefault="00FC05F2" w:rsidP="00D7004F">
            <w:pPr>
              <w:pStyle w:val="ListParagraph"/>
              <w:ind w:left="316" w:right="169"/>
              <w:rPr>
                <w:b/>
                <w:bCs/>
                <w:noProof/>
                <w:lang w:val="lt-LT"/>
              </w:rPr>
            </w:pPr>
          </w:p>
        </w:tc>
        <w:tc>
          <w:tcPr>
            <w:tcW w:w="710" w:type="dxa"/>
          </w:tcPr>
          <w:p w14:paraId="089824AF" w14:textId="77777777" w:rsidR="00FC05F2" w:rsidRPr="00EE5187" w:rsidRDefault="00FC05F2" w:rsidP="00D7004F">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FC3F0B7" w14:textId="2CA23E86" w:rsidR="00FC05F2" w:rsidRPr="00EE5187" w:rsidRDefault="00FC05F2" w:rsidP="00D7004F">
            <w:pPr>
              <w:pStyle w:val="ListParagraph"/>
              <w:spacing w:after="60"/>
              <w:ind w:left="0"/>
              <w:contextualSpacing w:val="0"/>
              <w:jc w:val="both"/>
              <w:rPr>
                <w:noProof/>
                <w:lang w:val="lt-LT"/>
              </w:rPr>
            </w:pPr>
            <w:r w:rsidRPr="00EE5187">
              <w:rPr>
                <w:noProof/>
                <w:lang w:val="lt-LT"/>
              </w:rPr>
              <w:t>Jei tiekėjo Pasiūlyme nurodyta kaina yra per didelė ir nepriimtina</w:t>
            </w:r>
            <w:r w:rsidRPr="00EE5187">
              <w:rPr>
                <w:rStyle w:val="FootnoteReference"/>
                <w:noProof/>
                <w:lang w:val="lt-LT"/>
              </w:rPr>
              <w:footnoteReference w:id="9"/>
            </w:r>
            <w:r w:rsidRPr="00EE5187">
              <w:rPr>
                <w:noProof/>
                <w:lang w:val="lt-LT"/>
              </w:rPr>
              <w:t>, KC atmeta tiekėjo pasiūlymą ir informuoja tiekėją, nurodydama atmetimo priežastis.</w:t>
            </w:r>
          </w:p>
        </w:tc>
        <w:tc>
          <w:tcPr>
            <w:tcW w:w="283" w:type="dxa"/>
          </w:tcPr>
          <w:p w14:paraId="2AF67D97" w14:textId="77777777" w:rsidR="00FC05F2" w:rsidRPr="00EE5187" w:rsidRDefault="00FC05F2" w:rsidP="00D7004F">
            <w:pPr>
              <w:ind w:left="360"/>
              <w:rPr>
                <w:noProof/>
                <w:lang w:val="lt-LT"/>
              </w:rPr>
            </w:pPr>
          </w:p>
        </w:tc>
        <w:tc>
          <w:tcPr>
            <w:tcW w:w="1742" w:type="dxa"/>
            <w:vMerge/>
          </w:tcPr>
          <w:p w14:paraId="4D3CCCEA" w14:textId="77777777" w:rsidR="00FC05F2" w:rsidRPr="00EE5187" w:rsidRDefault="00FC05F2" w:rsidP="00D7004F">
            <w:pPr>
              <w:spacing w:line="240" w:lineRule="auto"/>
              <w:ind w:right="316"/>
              <w:rPr>
                <w:b/>
                <w:bCs/>
                <w:noProof/>
                <w:lang w:val="lt-LT"/>
              </w:rPr>
            </w:pPr>
          </w:p>
        </w:tc>
        <w:tc>
          <w:tcPr>
            <w:tcW w:w="708" w:type="dxa"/>
          </w:tcPr>
          <w:p w14:paraId="308E1CA7" w14:textId="77777777" w:rsidR="00FC05F2" w:rsidRPr="00EE5187" w:rsidRDefault="00FC05F2" w:rsidP="00D7004F">
            <w:pPr>
              <w:pStyle w:val="ListParagraph"/>
              <w:numPr>
                <w:ilvl w:val="1"/>
                <w:numId w:val="4"/>
              </w:numPr>
              <w:spacing w:after="60" w:line="240" w:lineRule="auto"/>
              <w:ind w:hanging="761"/>
              <w:contextualSpacing w:val="0"/>
              <w:jc w:val="both"/>
              <w:rPr>
                <w:noProof/>
                <w:lang w:val="lt-LT"/>
              </w:rPr>
            </w:pPr>
          </w:p>
        </w:tc>
        <w:tc>
          <w:tcPr>
            <w:tcW w:w="5181" w:type="dxa"/>
            <w:gridSpan w:val="5"/>
          </w:tcPr>
          <w:p w14:paraId="56EDFEDE" w14:textId="311139AD" w:rsidR="00FC05F2" w:rsidRPr="00EE5187" w:rsidRDefault="00FC05F2" w:rsidP="00D7004F">
            <w:pPr>
              <w:pStyle w:val="ListParagraph"/>
              <w:spacing w:after="60" w:line="240" w:lineRule="auto"/>
              <w:ind w:left="32"/>
              <w:contextualSpacing w:val="0"/>
              <w:jc w:val="both"/>
              <w:rPr>
                <w:noProof/>
                <w:lang w:val="lt-LT"/>
              </w:rPr>
            </w:pPr>
            <w:r w:rsidRPr="00EE5187">
              <w:rPr>
                <w:noProof/>
                <w:lang w:val="lt-LT"/>
              </w:rPr>
              <w:t>If the price quoted in the Supplier's Tender is excessive and unacceptable</w:t>
            </w:r>
            <w:r w:rsidRPr="00EE5187">
              <w:rPr>
                <w:rStyle w:val="FootnoteReference"/>
                <w:noProof/>
                <w:lang w:val="lt-LT"/>
              </w:rPr>
              <w:footnoteReference w:id="10"/>
            </w:r>
            <w:r w:rsidRPr="00EE5187">
              <w:rPr>
                <w:noProof/>
                <w:lang w:val="lt-LT"/>
              </w:rPr>
              <w:t>, the KC shall reject the Supplier's Tender and inform the Supplier, stating the reasons for the rejection.</w:t>
            </w:r>
          </w:p>
        </w:tc>
      </w:tr>
      <w:tr w:rsidR="00937C60" w:rsidRPr="00EE5187" w14:paraId="1AE68C63" w14:textId="3AE1B1AE" w:rsidTr="003E151D">
        <w:tc>
          <w:tcPr>
            <w:tcW w:w="1699" w:type="dxa"/>
            <w:tcMar>
              <w:top w:w="28" w:type="dxa"/>
              <w:bottom w:w="28" w:type="dxa"/>
            </w:tcMar>
          </w:tcPr>
          <w:p w14:paraId="7288A85D" w14:textId="77777777" w:rsidR="00937C60" w:rsidRPr="00EE5187" w:rsidRDefault="00937C60" w:rsidP="00937C60">
            <w:pPr>
              <w:pStyle w:val="ListParagraph"/>
              <w:ind w:left="316" w:right="169"/>
              <w:rPr>
                <w:b/>
                <w:bCs/>
                <w:noProof/>
                <w:lang w:val="lt-LT"/>
              </w:rPr>
            </w:pPr>
          </w:p>
        </w:tc>
        <w:tc>
          <w:tcPr>
            <w:tcW w:w="710" w:type="dxa"/>
          </w:tcPr>
          <w:p w14:paraId="65AE7D3C" w14:textId="77777777" w:rsidR="00937C60" w:rsidRPr="00EE5187" w:rsidRDefault="00937C60" w:rsidP="00937C60">
            <w:pPr>
              <w:rPr>
                <w:noProof/>
                <w:lang w:val="lt-LT"/>
              </w:rPr>
            </w:pPr>
          </w:p>
        </w:tc>
        <w:tc>
          <w:tcPr>
            <w:tcW w:w="4780" w:type="dxa"/>
            <w:gridSpan w:val="5"/>
            <w:tcMar>
              <w:top w:w="28" w:type="dxa"/>
              <w:bottom w:w="28" w:type="dxa"/>
            </w:tcMar>
          </w:tcPr>
          <w:p w14:paraId="7FAFEB65" w14:textId="47355FF1" w:rsidR="00937C60" w:rsidRPr="00EE5187" w:rsidRDefault="00937C60" w:rsidP="00937C60">
            <w:pPr>
              <w:rPr>
                <w:noProof/>
                <w:lang w:val="lt-LT"/>
              </w:rPr>
            </w:pPr>
          </w:p>
        </w:tc>
        <w:tc>
          <w:tcPr>
            <w:tcW w:w="283" w:type="dxa"/>
          </w:tcPr>
          <w:p w14:paraId="61C97A0C" w14:textId="77777777" w:rsidR="00937C60" w:rsidRPr="00EE5187" w:rsidRDefault="00937C60" w:rsidP="00937C60">
            <w:pPr>
              <w:ind w:left="360"/>
              <w:rPr>
                <w:noProof/>
                <w:lang w:val="lt-LT"/>
              </w:rPr>
            </w:pPr>
          </w:p>
        </w:tc>
        <w:tc>
          <w:tcPr>
            <w:tcW w:w="1742" w:type="dxa"/>
          </w:tcPr>
          <w:p w14:paraId="33AFBE35" w14:textId="77777777" w:rsidR="00937C60" w:rsidRPr="00EE5187" w:rsidRDefault="00937C60" w:rsidP="00937C60">
            <w:pPr>
              <w:spacing w:line="240" w:lineRule="auto"/>
              <w:ind w:right="316"/>
              <w:rPr>
                <w:b/>
                <w:bCs/>
                <w:noProof/>
                <w:lang w:val="lt-LT"/>
              </w:rPr>
            </w:pPr>
          </w:p>
        </w:tc>
        <w:tc>
          <w:tcPr>
            <w:tcW w:w="708" w:type="dxa"/>
          </w:tcPr>
          <w:p w14:paraId="7EC19635" w14:textId="77777777" w:rsidR="00937C60" w:rsidRPr="00EE5187" w:rsidRDefault="00937C60" w:rsidP="00937C60">
            <w:pPr>
              <w:ind w:left="360"/>
              <w:rPr>
                <w:noProof/>
                <w:lang w:val="lt-LT"/>
              </w:rPr>
            </w:pPr>
          </w:p>
        </w:tc>
        <w:tc>
          <w:tcPr>
            <w:tcW w:w="5181" w:type="dxa"/>
            <w:gridSpan w:val="5"/>
          </w:tcPr>
          <w:p w14:paraId="7F6A285D" w14:textId="3CD2D1A6" w:rsidR="00937C60" w:rsidRPr="00EE5187" w:rsidRDefault="00937C60" w:rsidP="00937C60">
            <w:pPr>
              <w:ind w:left="360"/>
              <w:rPr>
                <w:noProof/>
                <w:lang w:val="lt-LT"/>
              </w:rPr>
            </w:pPr>
          </w:p>
        </w:tc>
      </w:tr>
      <w:tr w:rsidR="00F2693A" w:rsidRPr="00EE5187" w14:paraId="49405DCE" w14:textId="3AFD55BE" w:rsidTr="003E151D">
        <w:trPr>
          <w:trHeight w:val="279"/>
        </w:trPr>
        <w:tc>
          <w:tcPr>
            <w:tcW w:w="1699" w:type="dxa"/>
            <w:vMerge w:val="restart"/>
            <w:tcMar>
              <w:top w:w="28" w:type="dxa"/>
              <w:bottom w:w="28" w:type="dxa"/>
            </w:tcMar>
          </w:tcPr>
          <w:p w14:paraId="289AEBEF" w14:textId="7C96687B" w:rsidR="00F2693A" w:rsidRPr="00EE5187" w:rsidRDefault="00F2693A" w:rsidP="00937C60">
            <w:pPr>
              <w:pStyle w:val="ListParagraph"/>
              <w:numPr>
                <w:ilvl w:val="0"/>
                <w:numId w:val="1"/>
              </w:numPr>
              <w:ind w:left="316" w:right="169" w:hanging="284"/>
              <w:rPr>
                <w:b/>
                <w:bCs/>
                <w:noProof/>
                <w:lang w:val="lt-LT"/>
              </w:rPr>
            </w:pPr>
            <w:r w:rsidRPr="00EE5187">
              <w:rPr>
                <w:b/>
                <w:bCs/>
                <w:noProof/>
                <w:lang w:val="lt-LT"/>
              </w:rPr>
              <w:t>Pasiūlymo duomenų tikslinimas</w:t>
            </w:r>
          </w:p>
        </w:tc>
        <w:tc>
          <w:tcPr>
            <w:tcW w:w="710" w:type="dxa"/>
            <w:vMerge w:val="restart"/>
          </w:tcPr>
          <w:p w14:paraId="31674E3B" w14:textId="77777777" w:rsidR="00F2693A" w:rsidRPr="00EE5187" w:rsidRDefault="00F2693A" w:rsidP="00D46E48">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A59FCB4" w14:textId="167F0B93" w:rsidR="00F2693A" w:rsidRPr="00EE5187" w:rsidRDefault="00F2693A" w:rsidP="00937C60">
            <w:pPr>
              <w:spacing w:after="60"/>
              <w:ind w:left="34"/>
              <w:jc w:val="both"/>
              <w:rPr>
                <w:noProof/>
                <w:lang w:val="lt-LT"/>
              </w:rPr>
            </w:pPr>
            <w:r w:rsidRPr="00EE5187">
              <w:rPr>
                <w:noProof/>
                <w:lang w:val="lt-LT"/>
              </w:rPr>
              <w:t>Nagrinėjant tiekėjo pateiktą Galutinį pasiūlymą ir nustačius, kad tiekėjas pateikė netikslius, neišsamius ar klaidingus dokumentus ar duomenis apie atitiktį pirkimo dokumentų reikalavimams ar šių dokumentų ar duomenų trūksta, laikomasi šių sąlygų:</w:t>
            </w:r>
          </w:p>
        </w:tc>
        <w:tc>
          <w:tcPr>
            <w:tcW w:w="283" w:type="dxa"/>
          </w:tcPr>
          <w:p w14:paraId="4802725E" w14:textId="77777777" w:rsidR="00F2693A" w:rsidRPr="00EE5187" w:rsidRDefault="00F2693A" w:rsidP="00937C60">
            <w:pPr>
              <w:spacing w:after="60"/>
              <w:ind w:left="1080"/>
              <w:jc w:val="both"/>
              <w:rPr>
                <w:noProof/>
                <w:lang w:val="lt-LT"/>
              </w:rPr>
            </w:pPr>
          </w:p>
        </w:tc>
        <w:tc>
          <w:tcPr>
            <w:tcW w:w="1742" w:type="dxa"/>
            <w:vMerge w:val="restart"/>
          </w:tcPr>
          <w:p w14:paraId="2C888EEF" w14:textId="2E027133" w:rsidR="00F2693A" w:rsidRPr="00EE5187" w:rsidRDefault="00F2693A" w:rsidP="007C43A3">
            <w:pPr>
              <w:pStyle w:val="ListParagraph"/>
              <w:numPr>
                <w:ilvl w:val="0"/>
                <w:numId w:val="4"/>
              </w:numPr>
              <w:spacing w:line="240" w:lineRule="auto"/>
              <w:contextualSpacing w:val="0"/>
              <w:rPr>
                <w:b/>
                <w:bCs/>
                <w:noProof/>
                <w:lang w:val="lt-LT"/>
              </w:rPr>
            </w:pPr>
            <w:r w:rsidRPr="00EE5187">
              <w:rPr>
                <w:b/>
                <w:bCs/>
                <w:noProof/>
                <w:lang w:val="lt-LT"/>
              </w:rPr>
              <w:t>Revision of the Tender data</w:t>
            </w:r>
          </w:p>
        </w:tc>
        <w:tc>
          <w:tcPr>
            <w:tcW w:w="708" w:type="dxa"/>
            <w:vMerge w:val="restart"/>
          </w:tcPr>
          <w:p w14:paraId="1BCF8584" w14:textId="77777777" w:rsidR="00F2693A" w:rsidRPr="00EE5187" w:rsidRDefault="00F2693A" w:rsidP="00F46887">
            <w:pPr>
              <w:pStyle w:val="ListParagraph"/>
              <w:widowControl w:val="0"/>
              <w:numPr>
                <w:ilvl w:val="1"/>
                <w:numId w:val="4"/>
              </w:numPr>
              <w:spacing w:after="60" w:line="240" w:lineRule="auto"/>
              <w:ind w:left="788" w:hanging="760"/>
              <w:contextualSpacing w:val="0"/>
              <w:jc w:val="both"/>
              <w:rPr>
                <w:noProof/>
                <w:lang w:val="lt-LT"/>
              </w:rPr>
            </w:pPr>
          </w:p>
        </w:tc>
        <w:tc>
          <w:tcPr>
            <w:tcW w:w="5181" w:type="dxa"/>
            <w:gridSpan w:val="5"/>
          </w:tcPr>
          <w:p w14:paraId="23CF3703" w14:textId="496E7A8A" w:rsidR="00F2693A" w:rsidRPr="00EE5187" w:rsidRDefault="00F2693A" w:rsidP="00937C60">
            <w:pPr>
              <w:widowControl w:val="0"/>
              <w:spacing w:after="60" w:line="240" w:lineRule="auto"/>
              <w:ind w:left="28"/>
              <w:jc w:val="both"/>
              <w:rPr>
                <w:noProof/>
                <w:lang w:val="lt-LT"/>
              </w:rPr>
            </w:pPr>
            <w:r w:rsidRPr="00EE5187">
              <w:rPr>
                <w:noProof/>
                <w:lang w:val="lt-LT"/>
              </w:rPr>
              <w:t>The following conditions shall apply to the examination of the Final Tender submitted by the supplier, where it is established that the supplier has provided inaccurate, incomplete or erroneous documents or details of compliance with the requirements of the procurement documents, or that such documents or details are missing:</w:t>
            </w:r>
          </w:p>
        </w:tc>
      </w:tr>
      <w:tr w:rsidR="00F2693A" w:rsidRPr="00EE5187" w14:paraId="7275E6EF" w14:textId="0F6A0F70" w:rsidTr="003E151D">
        <w:tc>
          <w:tcPr>
            <w:tcW w:w="1699" w:type="dxa"/>
            <w:vMerge/>
            <w:tcMar>
              <w:top w:w="28" w:type="dxa"/>
              <w:bottom w:w="28" w:type="dxa"/>
            </w:tcMar>
          </w:tcPr>
          <w:p w14:paraId="56070F60" w14:textId="77777777" w:rsidR="00F2693A" w:rsidRPr="00EE5187" w:rsidRDefault="00F2693A" w:rsidP="003B765A">
            <w:pPr>
              <w:pStyle w:val="ListParagraph"/>
              <w:numPr>
                <w:ilvl w:val="0"/>
                <w:numId w:val="1"/>
              </w:numPr>
              <w:ind w:left="316" w:right="169" w:hanging="284"/>
              <w:rPr>
                <w:b/>
                <w:bCs/>
                <w:noProof/>
                <w:lang w:val="lt-LT"/>
              </w:rPr>
            </w:pPr>
          </w:p>
        </w:tc>
        <w:tc>
          <w:tcPr>
            <w:tcW w:w="710" w:type="dxa"/>
            <w:vMerge/>
          </w:tcPr>
          <w:p w14:paraId="26FE7C9E" w14:textId="77777777" w:rsidR="00F2693A" w:rsidRPr="00EE5187" w:rsidRDefault="00F2693A" w:rsidP="003B765A">
            <w:pPr>
              <w:spacing w:after="60"/>
              <w:ind w:left="34"/>
              <w:jc w:val="both"/>
              <w:rPr>
                <w:noProof/>
                <w:lang w:val="lt-LT"/>
              </w:rPr>
            </w:pPr>
          </w:p>
        </w:tc>
        <w:tc>
          <w:tcPr>
            <w:tcW w:w="4780" w:type="dxa"/>
            <w:gridSpan w:val="5"/>
            <w:tcMar>
              <w:top w:w="28" w:type="dxa"/>
              <w:bottom w:w="28" w:type="dxa"/>
            </w:tcMar>
          </w:tcPr>
          <w:p w14:paraId="67E5B5A2" w14:textId="055C3A71" w:rsidR="00F2693A" w:rsidRPr="00EE5187" w:rsidRDefault="0017739C" w:rsidP="004760DA">
            <w:pPr>
              <w:pStyle w:val="ListParagraph"/>
              <w:numPr>
                <w:ilvl w:val="0"/>
                <w:numId w:val="76"/>
              </w:numPr>
              <w:spacing w:after="60"/>
              <w:ind w:left="312" w:hanging="283"/>
              <w:jc w:val="both"/>
              <w:rPr>
                <w:noProof/>
                <w:lang w:val="lt-LT"/>
              </w:rPr>
            </w:pPr>
            <w:r w:rsidRPr="00EE5187">
              <w:rPr>
                <w:noProof/>
                <w:lang w:val="lt-LT"/>
              </w:rPr>
              <w:t>KC</w:t>
            </w:r>
            <w:r w:rsidR="004760DA" w:rsidRPr="00EE5187">
              <w:rPr>
                <w:noProof/>
                <w:lang w:val="lt-LT"/>
              </w:rPr>
              <w:t xml:space="preserve"> </w:t>
            </w:r>
            <w:r w:rsidRPr="00EE5187">
              <w:rPr>
                <w:noProof/>
                <w:lang w:val="lt-LT"/>
              </w:rPr>
              <w:t>gali nepažeisdama lygiateisiškumo</w:t>
            </w:r>
            <w:r w:rsidR="004760DA" w:rsidRPr="00EE5187">
              <w:rPr>
                <w:noProof/>
                <w:lang w:val="lt-LT"/>
              </w:rPr>
              <w:t xml:space="preserve"> </w:t>
            </w:r>
            <w:r w:rsidRPr="00EE5187">
              <w:rPr>
                <w:noProof/>
                <w:lang w:val="lt-LT"/>
              </w:rPr>
              <w:t>ir</w:t>
            </w:r>
            <w:r w:rsidR="004760DA" w:rsidRPr="00EE5187">
              <w:rPr>
                <w:noProof/>
                <w:lang w:val="lt-LT"/>
              </w:rPr>
              <w:t xml:space="preserve"> </w:t>
            </w:r>
            <w:r w:rsidRPr="00EE5187">
              <w:rPr>
                <w:noProof/>
                <w:lang w:val="lt-LT"/>
              </w:rPr>
              <w:t>skaidrumo principų prašyti tiekėją šiuos</w:t>
            </w:r>
            <w:r w:rsidR="004760DA" w:rsidRPr="00EE5187">
              <w:rPr>
                <w:noProof/>
                <w:lang w:val="lt-LT"/>
              </w:rPr>
              <w:t xml:space="preserve"> </w:t>
            </w:r>
            <w:r w:rsidRPr="00EE5187">
              <w:rPr>
                <w:noProof/>
                <w:lang w:val="lt-LT"/>
              </w:rPr>
              <w:t>dokumentus ar duomenis patikslinti, papildyti</w:t>
            </w:r>
            <w:r w:rsidR="004760DA" w:rsidRPr="00EE5187">
              <w:rPr>
                <w:noProof/>
                <w:lang w:val="lt-LT"/>
              </w:rPr>
              <w:t xml:space="preserve"> </w:t>
            </w:r>
            <w:r w:rsidRPr="00EE5187">
              <w:rPr>
                <w:noProof/>
                <w:lang w:val="lt-LT"/>
              </w:rPr>
              <w:t xml:space="preserve">arba paaiškinti per jos nustatytą protingą terminą. Pasiūlymai tikslinami, papildomi arba paaiškinami vadovaujantis Pasiūlymų patikslinimo, papildymo ar paaiškinimo taisyklėmis. </w:t>
            </w:r>
          </w:p>
        </w:tc>
        <w:tc>
          <w:tcPr>
            <w:tcW w:w="283" w:type="dxa"/>
          </w:tcPr>
          <w:p w14:paraId="4EC65144" w14:textId="77777777" w:rsidR="00F2693A" w:rsidRPr="00EE5187" w:rsidRDefault="00F2693A" w:rsidP="003B765A">
            <w:pPr>
              <w:spacing w:after="60"/>
              <w:ind w:left="1080"/>
              <w:jc w:val="both"/>
              <w:rPr>
                <w:noProof/>
                <w:lang w:val="lt-LT" w:eastAsia="lt-LT"/>
              </w:rPr>
            </w:pPr>
          </w:p>
        </w:tc>
        <w:tc>
          <w:tcPr>
            <w:tcW w:w="1742" w:type="dxa"/>
            <w:vMerge/>
          </w:tcPr>
          <w:p w14:paraId="3CC79AFA" w14:textId="77777777" w:rsidR="00F2693A" w:rsidRPr="00EE5187" w:rsidRDefault="00F2693A" w:rsidP="00F46887">
            <w:pPr>
              <w:pStyle w:val="ListParagraph"/>
              <w:numPr>
                <w:ilvl w:val="0"/>
                <w:numId w:val="4"/>
              </w:numPr>
              <w:spacing w:line="240" w:lineRule="auto"/>
              <w:ind w:right="316"/>
              <w:contextualSpacing w:val="0"/>
              <w:rPr>
                <w:b/>
                <w:bCs/>
                <w:noProof/>
                <w:lang w:val="lt-LT"/>
              </w:rPr>
            </w:pPr>
          </w:p>
        </w:tc>
        <w:tc>
          <w:tcPr>
            <w:tcW w:w="708" w:type="dxa"/>
            <w:vMerge/>
          </w:tcPr>
          <w:p w14:paraId="1FB65364" w14:textId="77777777" w:rsidR="00F2693A" w:rsidRPr="00EE5187" w:rsidRDefault="00F2693A" w:rsidP="003B765A">
            <w:pPr>
              <w:widowControl w:val="0"/>
              <w:spacing w:after="60" w:line="240" w:lineRule="auto"/>
              <w:ind w:left="31"/>
              <w:jc w:val="both"/>
              <w:rPr>
                <w:noProof/>
                <w:lang w:val="lt-LT"/>
              </w:rPr>
            </w:pPr>
          </w:p>
        </w:tc>
        <w:tc>
          <w:tcPr>
            <w:tcW w:w="5181" w:type="dxa"/>
            <w:gridSpan w:val="5"/>
          </w:tcPr>
          <w:p w14:paraId="72DEE69E" w14:textId="0D486961" w:rsidR="00F2693A" w:rsidRPr="00EE5187" w:rsidRDefault="0017739C" w:rsidP="00F46887">
            <w:pPr>
              <w:pStyle w:val="ListParagraph"/>
              <w:widowControl w:val="0"/>
              <w:numPr>
                <w:ilvl w:val="0"/>
                <w:numId w:val="75"/>
              </w:numPr>
              <w:spacing w:after="60" w:line="240" w:lineRule="auto"/>
              <w:ind w:left="315" w:hanging="283"/>
              <w:jc w:val="both"/>
              <w:rPr>
                <w:noProof/>
                <w:lang w:val="lt-LT"/>
              </w:rPr>
            </w:pPr>
            <w:r w:rsidRPr="00EE5187">
              <w:rPr>
                <w:noProof/>
                <w:lang w:val="lt-LT"/>
              </w:rPr>
              <w:t xml:space="preserve">The KC may, without prejudice to the principles of equality and transparency, request the supplier to correct, supplement or clarify these documents or data within a reasonable period of time fixed by it. Tenders shall be amended, supplemented or clarified in accordance with the Rules for the clarification, supplementation or explanation of tenders. </w:t>
            </w:r>
          </w:p>
        </w:tc>
      </w:tr>
      <w:tr w:rsidR="00F2693A" w:rsidRPr="00EE5187" w14:paraId="10ABDFC8" w14:textId="5F030061" w:rsidTr="003E151D">
        <w:tc>
          <w:tcPr>
            <w:tcW w:w="1699" w:type="dxa"/>
            <w:vMerge/>
            <w:tcMar>
              <w:top w:w="28" w:type="dxa"/>
              <w:bottom w:w="28" w:type="dxa"/>
            </w:tcMar>
          </w:tcPr>
          <w:p w14:paraId="60D319A4" w14:textId="77777777" w:rsidR="00F2693A" w:rsidRPr="00EE5187" w:rsidRDefault="00F2693A" w:rsidP="003B765A">
            <w:pPr>
              <w:pStyle w:val="ListParagraph"/>
              <w:numPr>
                <w:ilvl w:val="0"/>
                <w:numId w:val="1"/>
              </w:numPr>
              <w:ind w:left="316" w:right="169" w:hanging="284"/>
              <w:rPr>
                <w:b/>
                <w:bCs/>
                <w:noProof/>
                <w:lang w:val="lt-LT"/>
              </w:rPr>
            </w:pPr>
          </w:p>
        </w:tc>
        <w:tc>
          <w:tcPr>
            <w:tcW w:w="710" w:type="dxa"/>
            <w:vMerge/>
          </w:tcPr>
          <w:p w14:paraId="2BA118C0" w14:textId="77777777" w:rsidR="00F2693A" w:rsidRPr="00EE5187" w:rsidRDefault="00F2693A" w:rsidP="003B765A">
            <w:pPr>
              <w:spacing w:after="60"/>
              <w:ind w:left="34"/>
              <w:jc w:val="both"/>
              <w:rPr>
                <w:noProof/>
                <w:lang w:val="lt-LT"/>
              </w:rPr>
            </w:pPr>
          </w:p>
        </w:tc>
        <w:tc>
          <w:tcPr>
            <w:tcW w:w="4780" w:type="dxa"/>
            <w:gridSpan w:val="5"/>
            <w:tcMar>
              <w:top w:w="28" w:type="dxa"/>
              <w:bottom w:w="28" w:type="dxa"/>
            </w:tcMar>
          </w:tcPr>
          <w:p w14:paraId="1D8BA0FE" w14:textId="2A76F88D" w:rsidR="00F2693A" w:rsidRPr="00EE5187" w:rsidRDefault="00F2693A" w:rsidP="00F46887">
            <w:pPr>
              <w:pStyle w:val="ListParagraph"/>
              <w:numPr>
                <w:ilvl w:val="0"/>
                <w:numId w:val="76"/>
              </w:numPr>
              <w:spacing w:after="60"/>
              <w:ind w:left="312" w:hanging="283"/>
              <w:jc w:val="both"/>
              <w:rPr>
                <w:noProof/>
                <w:lang w:val="lt-LT"/>
              </w:rPr>
            </w:pPr>
            <w:r w:rsidRPr="00EE5187">
              <w:rPr>
                <w:noProof/>
                <w:lang w:val="lt-LT"/>
              </w:rPr>
              <w:t>Tiekėjas iki KC nustatyto termino raštu privalo atsakyti į prašymą ir patikslinti, papildyti arba paaiškinti pasiūlymą, kaip reikalauja KC (kitu atveju jo pasiūlymas atmetamas)</w:t>
            </w:r>
            <w:r w:rsidR="0017739C" w:rsidRPr="00EE5187">
              <w:rPr>
                <w:noProof/>
                <w:lang w:val="lt-LT"/>
              </w:rPr>
              <w:t>.</w:t>
            </w:r>
          </w:p>
        </w:tc>
        <w:tc>
          <w:tcPr>
            <w:tcW w:w="283" w:type="dxa"/>
          </w:tcPr>
          <w:p w14:paraId="104F15DA" w14:textId="77777777" w:rsidR="00F2693A" w:rsidRPr="00EE5187" w:rsidRDefault="00F2693A" w:rsidP="003B765A">
            <w:pPr>
              <w:spacing w:after="60"/>
              <w:ind w:left="1080"/>
              <w:jc w:val="both"/>
              <w:rPr>
                <w:noProof/>
                <w:lang w:val="lt-LT" w:eastAsia="lt-LT"/>
              </w:rPr>
            </w:pPr>
          </w:p>
        </w:tc>
        <w:tc>
          <w:tcPr>
            <w:tcW w:w="1742" w:type="dxa"/>
            <w:vMerge/>
          </w:tcPr>
          <w:p w14:paraId="5CF04B43" w14:textId="77777777" w:rsidR="00F2693A" w:rsidRPr="00EE5187" w:rsidRDefault="00F2693A" w:rsidP="00F46887">
            <w:pPr>
              <w:pStyle w:val="ListParagraph"/>
              <w:numPr>
                <w:ilvl w:val="0"/>
                <w:numId w:val="4"/>
              </w:numPr>
              <w:spacing w:line="240" w:lineRule="auto"/>
              <w:ind w:right="316"/>
              <w:contextualSpacing w:val="0"/>
              <w:rPr>
                <w:b/>
                <w:bCs/>
                <w:noProof/>
                <w:lang w:val="lt-LT"/>
              </w:rPr>
            </w:pPr>
          </w:p>
        </w:tc>
        <w:tc>
          <w:tcPr>
            <w:tcW w:w="708" w:type="dxa"/>
            <w:vMerge/>
          </w:tcPr>
          <w:p w14:paraId="0419F2CA" w14:textId="77777777" w:rsidR="00F2693A" w:rsidRPr="00EE5187" w:rsidRDefault="00F2693A" w:rsidP="003B765A">
            <w:pPr>
              <w:widowControl w:val="0"/>
              <w:spacing w:after="60" w:line="240" w:lineRule="auto"/>
              <w:ind w:left="31"/>
              <w:jc w:val="both"/>
              <w:rPr>
                <w:noProof/>
                <w:lang w:val="lt-LT"/>
              </w:rPr>
            </w:pPr>
          </w:p>
        </w:tc>
        <w:tc>
          <w:tcPr>
            <w:tcW w:w="5181" w:type="dxa"/>
            <w:gridSpan w:val="5"/>
          </w:tcPr>
          <w:p w14:paraId="11326DCC" w14:textId="0A3092D8" w:rsidR="00F2693A" w:rsidRPr="00EE5187" w:rsidRDefault="00F2693A" w:rsidP="00F46887">
            <w:pPr>
              <w:pStyle w:val="ListParagraph"/>
              <w:widowControl w:val="0"/>
              <w:numPr>
                <w:ilvl w:val="0"/>
                <w:numId w:val="75"/>
              </w:numPr>
              <w:spacing w:after="60" w:line="240" w:lineRule="auto"/>
              <w:ind w:left="315" w:hanging="283"/>
              <w:jc w:val="both"/>
              <w:rPr>
                <w:noProof/>
                <w:lang w:val="lt-LT"/>
              </w:rPr>
            </w:pPr>
            <w:r w:rsidRPr="00EE5187">
              <w:rPr>
                <w:noProof/>
                <w:lang w:val="lt-LT"/>
              </w:rPr>
              <w:t>The supplier must respond in writing to the request and revise, supplement or clarify the tender as required by the KC within the time limit set by the KC, failing which the tender will be rejected;</w:t>
            </w:r>
          </w:p>
        </w:tc>
      </w:tr>
      <w:tr w:rsidR="00937C60" w:rsidRPr="00EE5187" w14:paraId="0CADE4FC" w14:textId="0BD2DECA" w:rsidTr="003E151D">
        <w:tc>
          <w:tcPr>
            <w:tcW w:w="1699" w:type="dxa"/>
            <w:tcMar>
              <w:top w:w="28" w:type="dxa"/>
              <w:bottom w:w="28" w:type="dxa"/>
            </w:tcMar>
          </w:tcPr>
          <w:p w14:paraId="67694793" w14:textId="77777777" w:rsidR="00937C60" w:rsidRPr="00EE5187" w:rsidRDefault="00937C60" w:rsidP="00E26837">
            <w:pPr>
              <w:pStyle w:val="ListParagraph"/>
              <w:ind w:left="316" w:right="169"/>
              <w:rPr>
                <w:b/>
                <w:bCs/>
                <w:noProof/>
                <w:lang w:val="lt-LT"/>
              </w:rPr>
            </w:pPr>
          </w:p>
        </w:tc>
        <w:tc>
          <w:tcPr>
            <w:tcW w:w="710" w:type="dxa"/>
          </w:tcPr>
          <w:p w14:paraId="6EF5C296" w14:textId="77777777" w:rsidR="00937C60" w:rsidRPr="00EE5187" w:rsidRDefault="00937C60" w:rsidP="00937C60">
            <w:pPr>
              <w:pStyle w:val="ListParagraph"/>
              <w:ind w:left="881"/>
              <w:jc w:val="both"/>
              <w:rPr>
                <w:noProof/>
                <w:lang w:val="lt-LT"/>
              </w:rPr>
            </w:pPr>
          </w:p>
        </w:tc>
        <w:tc>
          <w:tcPr>
            <w:tcW w:w="4780" w:type="dxa"/>
            <w:gridSpan w:val="5"/>
            <w:tcMar>
              <w:top w:w="28" w:type="dxa"/>
              <w:bottom w:w="28" w:type="dxa"/>
            </w:tcMar>
          </w:tcPr>
          <w:p w14:paraId="4CEBC9EA" w14:textId="0C5333C5" w:rsidR="00937C60" w:rsidRPr="00EE5187" w:rsidRDefault="00937C60" w:rsidP="00937C60">
            <w:pPr>
              <w:pStyle w:val="ListParagraph"/>
              <w:ind w:left="881"/>
              <w:jc w:val="both"/>
              <w:rPr>
                <w:noProof/>
                <w:lang w:val="lt-LT"/>
              </w:rPr>
            </w:pPr>
          </w:p>
        </w:tc>
        <w:tc>
          <w:tcPr>
            <w:tcW w:w="283" w:type="dxa"/>
          </w:tcPr>
          <w:p w14:paraId="041E0334" w14:textId="77777777" w:rsidR="00937C60" w:rsidRPr="00EE5187" w:rsidRDefault="00937C60" w:rsidP="00937C60">
            <w:pPr>
              <w:ind w:left="1080"/>
              <w:jc w:val="both"/>
              <w:rPr>
                <w:noProof/>
                <w:lang w:val="lt-LT"/>
              </w:rPr>
            </w:pPr>
          </w:p>
        </w:tc>
        <w:tc>
          <w:tcPr>
            <w:tcW w:w="1742" w:type="dxa"/>
          </w:tcPr>
          <w:p w14:paraId="2109B63B" w14:textId="77777777" w:rsidR="00937C60" w:rsidRPr="00EE5187" w:rsidRDefault="00937C60" w:rsidP="00467AFD">
            <w:pPr>
              <w:pStyle w:val="ListParagraph"/>
              <w:spacing w:line="240" w:lineRule="auto"/>
              <w:ind w:left="360" w:right="316"/>
              <w:contextualSpacing w:val="0"/>
              <w:rPr>
                <w:b/>
                <w:bCs/>
                <w:noProof/>
                <w:lang w:val="lt-LT"/>
              </w:rPr>
            </w:pPr>
          </w:p>
        </w:tc>
        <w:tc>
          <w:tcPr>
            <w:tcW w:w="708" w:type="dxa"/>
          </w:tcPr>
          <w:p w14:paraId="3A4B6CF9" w14:textId="77777777" w:rsidR="00937C60" w:rsidRPr="00EE5187" w:rsidRDefault="00937C60" w:rsidP="00937C60">
            <w:pPr>
              <w:ind w:left="1080"/>
              <w:jc w:val="both"/>
              <w:rPr>
                <w:noProof/>
                <w:lang w:val="lt-LT"/>
              </w:rPr>
            </w:pPr>
          </w:p>
        </w:tc>
        <w:tc>
          <w:tcPr>
            <w:tcW w:w="5181" w:type="dxa"/>
            <w:gridSpan w:val="5"/>
          </w:tcPr>
          <w:p w14:paraId="33B99DE3" w14:textId="3497B019" w:rsidR="00937C60" w:rsidRPr="00EE5187" w:rsidRDefault="00937C60" w:rsidP="00937C60">
            <w:pPr>
              <w:ind w:left="1080"/>
              <w:jc w:val="both"/>
              <w:rPr>
                <w:noProof/>
                <w:lang w:val="lt-LT"/>
              </w:rPr>
            </w:pPr>
          </w:p>
        </w:tc>
      </w:tr>
      <w:tr w:rsidR="00266F7E" w:rsidRPr="00EE5187" w14:paraId="3A4D581A" w14:textId="715D2342" w:rsidTr="003E151D">
        <w:trPr>
          <w:cantSplit/>
        </w:trPr>
        <w:tc>
          <w:tcPr>
            <w:tcW w:w="1699" w:type="dxa"/>
            <w:vMerge w:val="restart"/>
            <w:tcMar>
              <w:top w:w="28" w:type="dxa"/>
              <w:bottom w:w="28" w:type="dxa"/>
            </w:tcMar>
          </w:tcPr>
          <w:p w14:paraId="5B005EB3" w14:textId="5F729EC8" w:rsidR="00266F7E" w:rsidRPr="00EE5187" w:rsidRDefault="00266F7E" w:rsidP="00266F7E">
            <w:pPr>
              <w:pStyle w:val="ListParagraph"/>
              <w:numPr>
                <w:ilvl w:val="0"/>
                <w:numId w:val="1"/>
              </w:numPr>
              <w:ind w:left="316" w:right="169" w:hanging="284"/>
              <w:rPr>
                <w:b/>
                <w:bCs/>
                <w:noProof/>
                <w:lang w:val="lt-LT"/>
              </w:rPr>
            </w:pPr>
            <w:r w:rsidRPr="00EE5187">
              <w:rPr>
                <w:b/>
                <w:bCs/>
                <w:noProof/>
                <w:lang w:val="lt-LT"/>
              </w:rPr>
              <w:lastRenderedPageBreak/>
              <w:t>Pasiūlymų eilė</w:t>
            </w:r>
          </w:p>
        </w:tc>
        <w:tc>
          <w:tcPr>
            <w:tcW w:w="710" w:type="dxa"/>
          </w:tcPr>
          <w:p w14:paraId="07771F3A" w14:textId="77777777" w:rsidR="00266F7E" w:rsidRPr="00EE5187" w:rsidRDefault="00266F7E" w:rsidP="00266F7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83DEA2B" w14:textId="7C79052F" w:rsidR="00266F7E" w:rsidRPr="00EE5187" w:rsidRDefault="00266F7E" w:rsidP="00266F7E">
            <w:pPr>
              <w:spacing w:after="60"/>
              <w:ind w:left="34"/>
              <w:jc w:val="both"/>
              <w:rPr>
                <w:noProof/>
                <w:lang w:val="lt-LT"/>
              </w:rPr>
            </w:pPr>
            <w:r w:rsidRPr="00EE5187">
              <w:rPr>
                <w:noProof/>
                <w:lang w:val="lt-LT"/>
              </w:rPr>
              <w:t xml:space="preserve">Atlikus Pasiūlymų vertinimo procedūras, ekonominio naudingumo mažėjimo tvarka yra nustatoma pasiūlymų eilė (išskyrus atvejus, kai </w:t>
            </w:r>
            <w:bookmarkStart w:id="32" w:name="_Hlk23407092"/>
            <w:r w:rsidRPr="00EE5187">
              <w:rPr>
                <w:noProof/>
                <w:lang w:val="lt-LT"/>
              </w:rPr>
              <w:t>pasiūlymą</w:t>
            </w:r>
            <w:bookmarkEnd w:id="32"/>
            <w:r w:rsidRPr="00EE5187">
              <w:rPr>
                <w:noProof/>
                <w:lang w:val="lt-LT"/>
              </w:rPr>
              <w:t xml:space="preserve"> pateikia tik vienas tiekėjas arba įvertinus pasiūlymus liko tik vienas tiekėjas). </w:t>
            </w:r>
          </w:p>
        </w:tc>
        <w:tc>
          <w:tcPr>
            <w:tcW w:w="283" w:type="dxa"/>
          </w:tcPr>
          <w:p w14:paraId="3316C633" w14:textId="77777777" w:rsidR="00266F7E" w:rsidRPr="00EE5187" w:rsidRDefault="00266F7E" w:rsidP="00266F7E">
            <w:pPr>
              <w:spacing w:after="60"/>
              <w:ind w:left="1080"/>
              <w:jc w:val="both"/>
              <w:rPr>
                <w:noProof/>
                <w:lang w:val="lt-LT" w:eastAsia="lt-LT"/>
              </w:rPr>
            </w:pPr>
          </w:p>
        </w:tc>
        <w:tc>
          <w:tcPr>
            <w:tcW w:w="1742" w:type="dxa"/>
            <w:vMerge w:val="restart"/>
          </w:tcPr>
          <w:p w14:paraId="4A2C5FA3" w14:textId="3DC32911" w:rsidR="00266F7E" w:rsidRPr="00EE5187" w:rsidRDefault="00266F7E" w:rsidP="007C43A3">
            <w:pPr>
              <w:pStyle w:val="ListParagraph"/>
              <w:numPr>
                <w:ilvl w:val="0"/>
                <w:numId w:val="4"/>
              </w:numPr>
              <w:spacing w:line="240" w:lineRule="auto"/>
              <w:ind w:right="179"/>
              <w:contextualSpacing w:val="0"/>
              <w:rPr>
                <w:b/>
                <w:bCs/>
                <w:noProof/>
                <w:lang w:val="lt-LT"/>
              </w:rPr>
            </w:pPr>
            <w:r w:rsidRPr="00EE5187">
              <w:rPr>
                <w:b/>
                <w:bCs/>
                <w:noProof/>
                <w:lang w:val="lt-LT"/>
              </w:rPr>
              <w:t>Ranking of Tenders</w:t>
            </w:r>
          </w:p>
        </w:tc>
        <w:tc>
          <w:tcPr>
            <w:tcW w:w="708" w:type="dxa"/>
          </w:tcPr>
          <w:p w14:paraId="273C3ED0" w14:textId="77777777" w:rsidR="00266F7E" w:rsidRPr="00EE5187" w:rsidRDefault="00266F7E"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1D1E9483" w14:textId="3D57B285" w:rsidR="00266F7E" w:rsidRPr="00EE5187" w:rsidRDefault="00266F7E" w:rsidP="00266F7E">
            <w:pPr>
              <w:widowControl w:val="0"/>
              <w:spacing w:after="60" w:line="240" w:lineRule="auto"/>
              <w:ind w:left="31"/>
              <w:jc w:val="both"/>
              <w:rPr>
                <w:noProof/>
                <w:lang w:val="lt-LT"/>
              </w:rPr>
            </w:pPr>
            <w:r w:rsidRPr="00EE5187">
              <w:rPr>
                <w:noProof/>
                <w:lang w:val="lt-LT"/>
              </w:rPr>
              <w:t xml:space="preserve">Following the procedure for evaluating the Tenders, the ranking of Tenders is determined in descending order of economic advantage (except where only one supplier submits a Tender or only one supplier is left after the evaluation of Tenders). </w:t>
            </w:r>
          </w:p>
        </w:tc>
      </w:tr>
      <w:tr w:rsidR="00266F7E" w:rsidRPr="00EE5187" w14:paraId="63B4B964" w14:textId="16F1253D" w:rsidTr="003E151D">
        <w:trPr>
          <w:cantSplit/>
        </w:trPr>
        <w:tc>
          <w:tcPr>
            <w:tcW w:w="1699" w:type="dxa"/>
            <w:vMerge/>
            <w:tcMar>
              <w:top w:w="28" w:type="dxa"/>
              <w:bottom w:w="28" w:type="dxa"/>
            </w:tcMar>
          </w:tcPr>
          <w:p w14:paraId="263AAE28" w14:textId="77777777" w:rsidR="00266F7E" w:rsidRPr="00EE5187" w:rsidRDefault="00266F7E" w:rsidP="00266F7E">
            <w:pPr>
              <w:pStyle w:val="ListParagraph"/>
              <w:numPr>
                <w:ilvl w:val="0"/>
                <w:numId w:val="1"/>
              </w:numPr>
              <w:ind w:left="316" w:right="169" w:hanging="284"/>
              <w:rPr>
                <w:b/>
                <w:bCs/>
                <w:noProof/>
                <w:lang w:val="lt-LT"/>
              </w:rPr>
            </w:pPr>
          </w:p>
        </w:tc>
        <w:tc>
          <w:tcPr>
            <w:tcW w:w="710" w:type="dxa"/>
          </w:tcPr>
          <w:p w14:paraId="65CE3856" w14:textId="77777777" w:rsidR="00266F7E" w:rsidRPr="00EE5187" w:rsidRDefault="00266F7E" w:rsidP="00266F7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4380215" w14:textId="49C8E1BF" w:rsidR="00266F7E" w:rsidRPr="00EE5187" w:rsidRDefault="00266F7E" w:rsidP="00266F7E">
            <w:pPr>
              <w:spacing w:after="60"/>
              <w:ind w:left="34"/>
              <w:jc w:val="both"/>
              <w:rPr>
                <w:noProof/>
                <w:lang w:val="lt-LT"/>
              </w:rPr>
            </w:pPr>
            <w:r w:rsidRPr="00EE5187">
              <w:rPr>
                <w:noProof/>
                <w:lang w:val="lt-LT"/>
              </w:rPr>
              <w:t>Tais atvejais, kai kelių tiekėjų pasiūlymų ekonominis naudingumas yra vienodas, sudarant pasiūlymų eilę pirmesnis į šią eilę įrašomas tiekėjas, kurio pasiūlymas pateiktas anksčiausiai.</w:t>
            </w:r>
          </w:p>
        </w:tc>
        <w:tc>
          <w:tcPr>
            <w:tcW w:w="283" w:type="dxa"/>
          </w:tcPr>
          <w:p w14:paraId="78490957" w14:textId="77777777" w:rsidR="00266F7E" w:rsidRPr="00EE5187" w:rsidRDefault="00266F7E" w:rsidP="00266F7E">
            <w:pPr>
              <w:spacing w:after="60"/>
              <w:ind w:left="1080"/>
              <w:jc w:val="both"/>
              <w:rPr>
                <w:noProof/>
                <w:lang w:val="lt-LT" w:eastAsia="lt-LT"/>
              </w:rPr>
            </w:pPr>
          </w:p>
        </w:tc>
        <w:tc>
          <w:tcPr>
            <w:tcW w:w="1742" w:type="dxa"/>
            <w:vMerge/>
          </w:tcPr>
          <w:p w14:paraId="2CBEB961" w14:textId="77777777" w:rsidR="00266F7E" w:rsidRPr="00EE5187" w:rsidRDefault="00266F7E" w:rsidP="00266F7E">
            <w:pPr>
              <w:pStyle w:val="ListParagraph"/>
              <w:spacing w:line="240" w:lineRule="auto"/>
              <w:ind w:left="360" w:right="316"/>
              <w:contextualSpacing w:val="0"/>
              <w:rPr>
                <w:b/>
                <w:bCs/>
                <w:noProof/>
                <w:lang w:val="lt-LT"/>
              </w:rPr>
            </w:pPr>
          </w:p>
        </w:tc>
        <w:tc>
          <w:tcPr>
            <w:tcW w:w="708" w:type="dxa"/>
          </w:tcPr>
          <w:p w14:paraId="086505A1" w14:textId="77777777" w:rsidR="00266F7E" w:rsidRPr="00EE5187" w:rsidRDefault="00266F7E"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3C2E41D1" w14:textId="68687D3E" w:rsidR="00266F7E" w:rsidRPr="00EE5187" w:rsidRDefault="00266F7E" w:rsidP="00266F7E">
            <w:pPr>
              <w:widowControl w:val="0"/>
              <w:spacing w:after="60" w:line="240" w:lineRule="auto"/>
              <w:ind w:left="31"/>
              <w:jc w:val="both"/>
              <w:rPr>
                <w:noProof/>
                <w:lang w:val="lt-LT"/>
              </w:rPr>
            </w:pPr>
            <w:r w:rsidRPr="00EE5187">
              <w:rPr>
                <w:noProof/>
                <w:lang w:val="lt-LT"/>
              </w:rPr>
              <w:t>In cases where several suppliers have the same value for money, the supplier with the earliest tender shall be ranked first in the ranking of tenders.</w:t>
            </w:r>
          </w:p>
        </w:tc>
      </w:tr>
      <w:tr w:rsidR="00937C60" w:rsidRPr="00EE5187" w14:paraId="4C51C69E" w14:textId="020C7C56" w:rsidTr="003E151D">
        <w:tc>
          <w:tcPr>
            <w:tcW w:w="1699" w:type="dxa"/>
            <w:tcMar>
              <w:top w:w="28" w:type="dxa"/>
              <w:bottom w:w="28" w:type="dxa"/>
            </w:tcMar>
          </w:tcPr>
          <w:p w14:paraId="41C48264" w14:textId="77777777" w:rsidR="00937C60" w:rsidRPr="00EE5187" w:rsidRDefault="00937C60" w:rsidP="00467AFD">
            <w:pPr>
              <w:pStyle w:val="ListParagraph"/>
              <w:ind w:left="316" w:right="169"/>
              <w:rPr>
                <w:b/>
                <w:bCs/>
                <w:noProof/>
                <w:lang w:val="lt-LT"/>
              </w:rPr>
            </w:pPr>
          </w:p>
        </w:tc>
        <w:tc>
          <w:tcPr>
            <w:tcW w:w="710" w:type="dxa"/>
          </w:tcPr>
          <w:p w14:paraId="3902C0F5" w14:textId="77777777" w:rsidR="00937C60" w:rsidRPr="00EE5187" w:rsidRDefault="00937C60" w:rsidP="00937C60">
            <w:pPr>
              <w:spacing w:after="60"/>
              <w:jc w:val="both"/>
              <w:rPr>
                <w:noProof/>
                <w:lang w:val="lt-LT" w:eastAsia="lt-LT"/>
              </w:rPr>
            </w:pPr>
          </w:p>
        </w:tc>
        <w:tc>
          <w:tcPr>
            <w:tcW w:w="4780" w:type="dxa"/>
            <w:gridSpan w:val="5"/>
            <w:tcMar>
              <w:top w:w="28" w:type="dxa"/>
              <w:bottom w:w="28" w:type="dxa"/>
            </w:tcMar>
          </w:tcPr>
          <w:p w14:paraId="2ACB1783" w14:textId="2FF3DA19" w:rsidR="00937C60" w:rsidRPr="00EE5187" w:rsidRDefault="00937C60" w:rsidP="00937C60">
            <w:pPr>
              <w:spacing w:after="60"/>
              <w:jc w:val="both"/>
              <w:rPr>
                <w:noProof/>
                <w:lang w:val="lt-LT" w:eastAsia="lt-LT"/>
              </w:rPr>
            </w:pPr>
          </w:p>
        </w:tc>
        <w:tc>
          <w:tcPr>
            <w:tcW w:w="283" w:type="dxa"/>
          </w:tcPr>
          <w:p w14:paraId="7FD0427D" w14:textId="77777777" w:rsidR="00937C60" w:rsidRPr="00EE5187" w:rsidRDefault="00937C60" w:rsidP="00937C60">
            <w:pPr>
              <w:spacing w:after="60"/>
              <w:ind w:left="360"/>
              <w:jc w:val="both"/>
              <w:rPr>
                <w:noProof/>
                <w:lang w:val="lt-LT" w:eastAsia="lt-LT"/>
              </w:rPr>
            </w:pPr>
          </w:p>
        </w:tc>
        <w:tc>
          <w:tcPr>
            <w:tcW w:w="1742" w:type="dxa"/>
          </w:tcPr>
          <w:p w14:paraId="2FF67C79" w14:textId="77777777" w:rsidR="00937C60" w:rsidRPr="00EE5187" w:rsidRDefault="00937C60" w:rsidP="00467AFD">
            <w:pPr>
              <w:pStyle w:val="ListParagraph"/>
              <w:spacing w:line="240" w:lineRule="auto"/>
              <w:ind w:left="360" w:right="316"/>
              <w:contextualSpacing w:val="0"/>
              <w:rPr>
                <w:b/>
                <w:bCs/>
                <w:noProof/>
                <w:lang w:val="lt-LT"/>
              </w:rPr>
            </w:pPr>
          </w:p>
        </w:tc>
        <w:tc>
          <w:tcPr>
            <w:tcW w:w="708" w:type="dxa"/>
          </w:tcPr>
          <w:p w14:paraId="22A59DD9" w14:textId="77777777" w:rsidR="00937C60" w:rsidRPr="00EE5187" w:rsidRDefault="00937C60" w:rsidP="00937C60">
            <w:pPr>
              <w:spacing w:after="60"/>
              <w:ind w:left="360"/>
              <w:jc w:val="both"/>
              <w:rPr>
                <w:noProof/>
                <w:lang w:val="lt-LT" w:eastAsia="lt-LT"/>
              </w:rPr>
            </w:pPr>
          </w:p>
        </w:tc>
        <w:tc>
          <w:tcPr>
            <w:tcW w:w="5181" w:type="dxa"/>
            <w:gridSpan w:val="5"/>
          </w:tcPr>
          <w:p w14:paraId="340AA245" w14:textId="0753530C" w:rsidR="00937C60" w:rsidRPr="00EE5187" w:rsidRDefault="00937C60" w:rsidP="00937C60">
            <w:pPr>
              <w:spacing w:after="60"/>
              <w:ind w:left="360"/>
              <w:jc w:val="both"/>
              <w:rPr>
                <w:noProof/>
                <w:lang w:val="lt-LT" w:eastAsia="lt-LT"/>
              </w:rPr>
            </w:pPr>
          </w:p>
        </w:tc>
      </w:tr>
      <w:tr w:rsidR="00E665BC" w:rsidRPr="00EE5187" w14:paraId="581835D9" w14:textId="56D2C046" w:rsidTr="003E151D">
        <w:tc>
          <w:tcPr>
            <w:tcW w:w="1699" w:type="dxa"/>
            <w:vMerge w:val="restart"/>
            <w:tcMar>
              <w:top w:w="28" w:type="dxa"/>
              <w:bottom w:w="28" w:type="dxa"/>
            </w:tcMar>
          </w:tcPr>
          <w:p w14:paraId="7CC33FC3" w14:textId="0DD66176" w:rsidR="00E665BC" w:rsidRPr="00EE5187" w:rsidRDefault="00E665BC" w:rsidP="007C43A3">
            <w:pPr>
              <w:pStyle w:val="ListParagraph"/>
              <w:numPr>
                <w:ilvl w:val="0"/>
                <w:numId w:val="1"/>
              </w:numPr>
              <w:ind w:left="316" w:right="-253" w:hanging="284"/>
              <w:rPr>
                <w:b/>
                <w:bCs/>
                <w:noProof/>
                <w:lang w:val="lt-LT"/>
              </w:rPr>
            </w:pPr>
            <w:r w:rsidRPr="00EE5187">
              <w:rPr>
                <w:b/>
                <w:bCs/>
                <w:noProof/>
                <w:lang w:val="lt-LT"/>
              </w:rPr>
              <w:t>Ekonomiškai naudingiausias Pasiūlymas</w:t>
            </w:r>
          </w:p>
        </w:tc>
        <w:tc>
          <w:tcPr>
            <w:tcW w:w="710" w:type="dxa"/>
            <w:vMerge w:val="restart"/>
          </w:tcPr>
          <w:p w14:paraId="4D31094B" w14:textId="77777777" w:rsidR="00E665BC" w:rsidRPr="00EE5187" w:rsidRDefault="00E665BC" w:rsidP="00E665BC">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972118D" w14:textId="7F6C6ACD" w:rsidR="00E665BC" w:rsidRPr="00EE5187" w:rsidRDefault="00E665BC" w:rsidP="00E665BC">
            <w:pPr>
              <w:spacing w:after="120" w:line="240" w:lineRule="auto"/>
              <w:jc w:val="both"/>
              <w:rPr>
                <w:noProof/>
                <w:lang w:val="lt-LT"/>
              </w:rPr>
            </w:pPr>
            <w:r w:rsidRPr="00EE5187">
              <w:rPr>
                <w:rFonts w:eastAsia="Calibri"/>
                <w:noProof/>
                <w:lang w:val="lt-LT"/>
              </w:rPr>
              <w:t xml:space="preserve">KC ekonomiškai naudingiausią pasiūlymą nustato laimėjusiu, jeigu jis tenkina </w:t>
            </w:r>
            <w:r w:rsidRPr="00EE5187">
              <w:rPr>
                <w:noProof/>
                <w:lang w:val="lt-LT"/>
              </w:rPr>
              <w:t>visas</w:t>
            </w:r>
            <w:r w:rsidRPr="00EE5187">
              <w:rPr>
                <w:rFonts w:eastAsia="Calibri"/>
                <w:noProof/>
                <w:lang w:val="lt-LT"/>
              </w:rPr>
              <w:t xml:space="preserve"> šias sąlygas:</w:t>
            </w:r>
          </w:p>
        </w:tc>
        <w:tc>
          <w:tcPr>
            <w:tcW w:w="283" w:type="dxa"/>
          </w:tcPr>
          <w:p w14:paraId="70C53E7C" w14:textId="77777777" w:rsidR="00E665BC" w:rsidRPr="00EE5187" w:rsidRDefault="00E665BC" w:rsidP="00E665BC">
            <w:pPr>
              <w:spacing w:after="60"/>
              <w:ind w:left="1080"/>
              <w:jc w:val="both"/>
              <w:rPr>
                <w:noProof/>
                <w:lang w:val="lt-LT"/>
              </w:rPr>
            </w:pPr>
          </w:p>
        </w:tc>
        <w:tc>
          <w:tcPr>
            <w:tcW w:w="1742" w:type="dxa"/>
            <w:vMerge w:val="restart"/>
          </w:tcPr>
          <w:p w14:paraId="05462BD7" w14:textId="583B9151" w:rsidR="00E665BC" w:rsidRPr="00EE5187" w:rsidRDefault="00E665BC" w:rsidP="007C43A3">
            <w:pPr>
              <w:pStyle w:val="ListParagraph"/>
              <w:numPr>
                <w:ilvl w:val="0"/>
                <w:numId w:val="4"/>
              </w:numPr>
              <w:spacing w:line="240" w:lineRule="auto"/>
              <w:ind w:right="-104"/>
              <w:contextualSpacing w:val="0"/>
              <w:rPr>
                <w:b/>
                <w:bCs/>
                <w:noProof/>
                <w:lang w:val="lt-LT"/>
              </w:rPr>
            </w:pPr>
            <w:r w:rsidRPr="00EE5187">
              <w:rPr>
                <w:b/>
                <w:bCs/>
                <w:noProof/>
                <w:lang w:val="lt-LT"/>
              </w:rPr>
              <w:t>Most economically advantageous Tender</w:t>
            </w:r>
          </w:p>
        </w:tc>
        <w:tc>
          <w:tcPr>
            <w:tcW w:w="708" w:type="dxa"/>
            <w:vMerge w:val="restart"/>
          </w:tcPr>
          <w:p w14:paraId="4A0CA921" w14:textId="77777777" w:rsidR="00E665BC" w:rsidRPr="00EE5187" w:rsidRDefault="00E665BC"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6E271F35" w14:textId="27D7A871" w:rsidR="00E665BC" w:rsidRPr="00EE5187" w:rsidRDefault="00E665BC" w:rsidP="00E665BC">
            <w:pPr>
              <w:pStyle w:val="ListParagraph"/>
              <w:tabs>
                <w:tab w:val="left" w:pos="0"/>
                <w:tab w:val="left" w:pos="284"/>
              </w:tabs>
              <w:spacing w:after="120" w:line="240" w:lineRule="auto"/>
              <w:ind w:left="32"/>
              <w:contextualSpacing w:val="0"/>
              <w:jc w:val="both"/>
              <w:rPr>
                <w:noProof/>
                <w:lang w:val="lt-LT"/>
              </w:rPr>
            </w:pPr>
            <w:r w:rsidRPr="00EE5187">
              <w:rPr>
                <w:noProof/>
                <w:lang w:val="lt-LT"/>
              </w:rPr>
              <w:t>The KC shall declare the most economically advantageous tender to be the successful tender if it fulfils all the following conditions:</w:t>
            </w:r>
          </w:p>
        </w:tc>
      </w:tr>
      <w:tr w:rsidR="00E665BC" w:rsidRPr="00EE5187" w14:paraId="410DB2F8" w14:textId="4E96CD84" w:rsidTr="003E151D">
        <w:tc>
          <w:tcPr>
            <w:tcW w:w="1699" w:type="dxa"/>
            <w:vMerge/>
            <w:tcMar>
              <w:top w:w="28" w:type="dxa"/>
              <w:bottom w:w="28" w:type="dxa"/>
            </w:tcMar>
          </w:tcPr>
          <w:p w14:paraId="7AE713B8" w14:textId="00C0EA79" w:rsidR="00E665BC" w:rsidRPr="00EE5187" w:rsidRDefault="00E665BC" w:rsidP="00E665BC">
            <w:pPr>
              <w:pStyle w:val="ListParagraph"/>
              <w:ind w:left="316" w:right="169"/>
              <w:rPr>
                <w:b/>
                <w:bCs/>
                <w:noProof/>
                <w:lang w:val="lt-LT"/>
              </w:rPr>
            </w:pPr>
          </w:p>
        </w:tc>
        <w:tc>
          <w:tcPr>
            <w:tcW w:w="710" w:type="dxa"/>
            <w:vMerge/>
          </w:tcPr>
          <w:p w14:paraId="1BCC1FBD" w14:textId="77777777" w:rsidR="00E665BC" w:rsidRPr="00EE5187" w:rsidRDefault="00E665BC" w:rsidP="00E665BC">
            <w:pPr>
              <w:spacing w:after="60"/>
              <w:ind w:left="34"/>
              <w:jc w:val="both"/>
              <w:rPr>
                <w:noProof/>
                <w:lang w:val="lt-LT"/>
              </w:rPr>
            </w:pPr>
          </w:p>
        </w:tc>
        <w:tc>
          <w:tcPr>
            <w:tcW w:w="4780" w:type="dxa"/>
            <w:gridSpan w:val="5"/>
            <w:tcMar>
              <w:top w:w="28" w:type="dxa"/>
              <w:bottom w:w="28" w:type="dxa"/>
            </w:tcMar>
          </w:tcPr>
          <w:p w14:paraId="0DEC65E5" w14:textId="7D4A3E6B" w:rsidR="00E665BC" w:rsidRPr="00EE5187" w:rsidRDefault="00E665BC" w:rsidP="00F46887">
            <w:pPr>
              <w:pStyle w:val="ListParagraph"/>
              <w:numPr>
                <w:ilvl w:val="0"/>
                <w:numId w:val="77"/>
              </w:numPr>
              <w:spacing w:line="240" w:lineRule="auto"/>
              <w:ind w:left="312" w:hanging="283"/>
              <w:contextualSpacing w:val="0"/>
              <w:jc w:val="both"/>
              <w:rPr>
                <w:noProof/>
                <w:lang w:val="lt-LT"/>
              </w:rPr>
            </w:pPr>
            <w:r w:rsidRPr="00EE5187">
              <w:rPr>
                <w:rFonts w:eastAsia="Calibri"/>
                <w:noProof/>
                <w:lang w:val="lt-LT" w:eastAsia="lt-LT"/>
              </w:rPr>
              <w:t>pasiūlymas atitinka pirkimo dokumentuose nustatytus reikalavimus, sąlygas ir kriterijus;</w:t>
            </w:r>
          </w:p>
        </w:tc>
        <w:tc>
          <w:tcPr>
            <w:tcW w:w="283" w:type="dxa"/>
          </w:tcPr>
          <w:p w14:paraId="411B9711" w14:textId="77777777" w:rsidR="00E665BC" w:rsidRPr="00EE5187" w:rsidRDefault="00E665BC" w:rsidP="00E665BC">
            <w:pPr>
              <w:ind w:left="1080"/>
              <w:jc w:val="both"/>
              <w:rPr>
                <w:noProof/>
                <w:lang w:val="lt-LT"/>
              </w:rPr>
            </w:pPr>
          </w:p>
        </w:tc>
        <w:tc>
          <w:tcPr>
            <w:tcW w:w="1742" w:type="dxa"/>
            <w:vMerge/>
          </w:tcPr>
          <w:p w14:paraId="494A63E7" w14:textId="77777777" w:rsidR="00E665BC" w:rsidRPr="00EE5187" w:rsidRDefault="00E665BC" w:rsidP="00E665BC">
            <w:pPr>
              <w:pStyle w:val="ListParagraph"/>
              <w:spacing w:line="240" w:lineRule="auto"/>
              <w:ind w:left="360" w:right="316"/>
              <w:contextualSpacing w:val="0"/>
              <w:rPr>
                <w:b/>
                <w:bCs/>
                <w:noProof/>
                <w:lang w:val="lt-LT"/>
              </w:rPr>
            </w:pPr>
          </w:p>
        </w:tc>
        <w:tc>
          <w:tcPr>
            <w:tcW w:w="708" w:type="dxa"/>
            <w:vMerge/>
          </w:tcPr>
          <w:p w14:paraId="7F23D978" w14:textId="77777777" w:rsidR="00E665BC" w:rsidRPr="00EE5187" w:rsidRDefault="00E665BC" w:rsidP="00E665BC">
            <w:pPr>
              <w:widowControl w:val="0"/>
              <w:spacing w:after="60" w:line="240" w:lineRule="auto"/>
              <w:ind w:left="31"/>
              <w:jc w:val="both"/>
              <w:rPr>
                <w:noProof/>
                <w:lang w:val="lt-LT"/>
              </w:rPr>
            </w:pPr>
          </w:p>
        </w:tc>
        <w:tc>
          <w:tcPr>
            <w:tcW w:w="5181" w:type="dxa"/>
            <w:gridSpan w:val="5"/>
          </w:tcPr>
          <w:p w14:paraId="0A571E05" w14:textId="1765B4F2" w:rsidR="00E665BC" w:rsidRPr="00EE5187" w:rsidRDefault="00E665BC" w:rsidP="00F46887">
            <w:pPr>
              <w:pStyle w:val="ListParagraph"/>
              <w:numPr>
                <w:ilvl w:val="0"/>
                <w:numId w:val="78"/>
              </w:numPr>
              <w:spacing w:line="240" w:lineRule="auto"/>
              <w:ind w:left="315" w:hanging="283"/>
              <w:contextualSpacing w:val="0"/>
              <w:jc w:val="both"/>
              <w:rPr>
                <w:noProof/>
                <w:lang w:val="lt-LT"/>
              </w:rPr>
            </w:pPr>
            <w:r w:rsidRPr="00EE5187">
              <w:rPr>
                <w:rFonts w:eastAsia="Calibri"/>
                <w:noProof/>
                <w:lang w:val="lt-LT"/>
              </w:rPr>
              <w:t>The Tender complies with the requirements, conditions and criteria set out in the procurement documents;</w:t>
            </w:r>
          </w:p>
        </w:tc>
      </w:tr>
      <w:tr w:rsidR="00E665BC" w:rsidRPr="00EE5187" w14:paraId="74EE3633" w14:textId="77777777" w:rsidTr="003E151D">
        <w:tc>
          <w:tcPr>
            <w:tcW w:w="1699" w:type="dxa"/>
            <w:vMerge/>
            <w:tcMar>
              <w:top w:w="28" w:type="dxa"/>
              <w:bottom w:w="28" w:type="dxa"/>
            </w:tcMar>
          </w:tcPr>
          <w:p w14:paraId="5B1D910A" w14:textId="77777777" w:rsidR="00E665BC" w:rsidRPr="00EE5187" w:rsidRDefault="00E665BC" w:rsidP="00E665BC">
            <w:pPr>
              <w:pStyle w:val="ListParagraph"/>
              <w:ind w:left="316" w:right="169"/>
              <w:rPr>
                <w:b/>
                <w:bCs/>
                <w:noProof/>
                <w:lang w:val="lt-LT"/>
              </w:rPr>
            </w:pPr>
          </w:p>
        </w:tc>
        <w:tc>
          <w:tcPr>
            <w:tcW w:w="710" w:type="dxa"/>
            <w:vMerge/>
          </w:tcPr>
          <w:p w14:paraId="1852049A" w14:textId="77777777" w:rsidR="00E665BC" w:rsidRPr="00EE5187" w:rsidRDefault="00E665BC" w:rsidP="00E665BC">
            <w:pPr>
              <w:spacing w:after="60"/>
              <w:ind w:left="34"/>
              <w:jc w:val="both"/>
              <w:rPr>
                <w:noProof/>
                <w:lang w:val="lt-LT"/>
              </w:rPr>
            </w:pPr>
          </w:p>
        </w:tc>
        <w:tc>
          <w:tcPr>
            <w:tcW w:w="4780" w:type="dxa"/>
            <w:gridSpan w:val="5"/>
            <w:tcMar>
              <w:top w:w="28" w:type="dxa"/>
              <w:bottom w:w="28" w:type="dxa"/>
            </w:tcMar>
          </w:tcPr>
          <w:p w14:paraId="1D8744DD" w14:textId="24498A21" w:rsidR="00E665BC" w:rsidRPr="00EE5187" w:rsidRDefault="00E665BC" w:rsidP="00F46887">
            <w:pPr>
              <w:pStyle w:val="ListParagraph"/>
              <w:numPr>
                <w:ilvl w:val="0"/>
                <w:numId w:val="77"/>
              </w:numPr>
              <w:spacing w:line="240" w:lineRule="auto"/>
              <w:ind w:left="312" w:hanging="283"/>
              <w:contextualSpacing w:val="0"/>
              <w:jc w:val="both"/>
              <w:rPr>
                <w:noProof/>
                <w:lang w:val="lt-LT"/>
              </w:rPr>
            </w:pPr>
            <w:r w:rsidRPr="00EE5187">
              <w:rPr>
                <w:rFonts w:eastAsia="Calibri"/>
                <w:noProof/>
                <w:lang w:val="lt-LT" w:eastAsia="lt-LT"/>
              </w:rPr>
              <w:t>tiekėjas nėra pašalintas vadovaujantis BPS nustatytais tiekėjo pašalinimo pagrindais;</w:t>
            </w:r>
          </w:p>
        </w:tc>
        <w:tc>
          <w:tcPr>
            <w:tcW w:w="283" w:type="dxa"/>
          </w:tcPr>
          <w:p w14:paraId="69699F9C" w14:textId="77777777" w:rsidR="00E665BC" w:rsidRPr="00EE5187" w:rsidRDefault="00E665BC" w:rsidP="00E665BC">
            <w:pPr>
              <w:ind w:left="1080"/>
              <w:jc w:val="both"/>
              <w:rPr>
                <w:noProof/>
                <w:lang w:val="lt-LT"/>
              </w:rPr>
            </w:pPr>
          </w:p>
        </w:tc>
        <w:tc>
          <w:tcPr>
            <w:tcW w:w="1742" w:type="dxa"/>
            <w:vMerge/>
          </w:tcPr>
          <w:p w14:paraId="141D0EE6" w14:textId="77777777" w:rsidR="00E665BC" w:rsidRPr="00EE5187" w:rsidRDefault="00E665BC" w:rsidP="00E665BC">
            <w:pPr>
              <w:pStyle w:val="ListParagraph"/>
              <w:spacing w:line="240" w:lineRule="auto"/>
              <w:ind w:left="360" w:right="316"/>
              <w:contextualSpacing w:val="0"/>
              <w:rPr>
                <w:b/>
                <w:bCs/>
                <w:noProof/>
                <w:lang w:val="lt-LT"/>
              </w:rPr>
            </w:pPr>
          </w:p>
        </w:tc>
        <w:tc>
          <w:tcPr>
            <w:tcW w:w="708" w:type="dxa"/>
            <w:vMerge/>
          </w:tcPr>
          <w:p w14:paraId="39D13E42" w14:textId="77777777" w:rsidR="00E665BC" w:rsidRPr="00EE5187" w:rsidRDefault="00E665BC" w:rsidP="00E665BC">
            <w:pPr>
              <w:widowControl w:val="0"/>
              <w:spacing w:after="60" w:line="240" w:lineRule="auto"/>
              <w:ind w:left="31"/>
              <w:jc w:val="both"/>
              <w:rPr>
                <w:noProof/>
                <w:lang w:val="lt-LT"/>
              </w:rPr>
            </w:pPr>
          </w:p>
        </w:tc>
        <w:tc>
          <w:tcPr>
            <w:tcW w:w="5181" w:type="dxa"/>
            <w:gridSpan w:val="5"/>
          </w:tcPr>
          <w:p w14:paraId="2B4E465D" w14:textId="33DB5CBD" w:rsidR="00E665BC" w:rsidRPr="00EE5187" w:rsidRDefault="00E665BC" w:rsidP="00F46887">
            <w:pPr>
              <w:pStyle w:val="ListParagraph"/>
              <w:numPr>
                <w:ilvl w:val="0"/>
                <w:numId w:val="78"/>
              </w:numPr>
              <w:spacing w:line="240" w:lineRule="auto"/>
              <w:ind w:left="315" w:hanging="283"/>
              <w:contextualSpacing w:val="0"/>
              <w:jc w:val="both"/>
              <w:rPr>
                <w:noProof/>
                <w:lang w:val="lt-LT"/>
              </w:rPr>
            </w:pPr>
            <w:r w:rsidRPr="00EE5187">
              <w:rPr>
                <w:rFonts w:eastAsia="Calibri"/>
                <w:noProof/>
                <w:lang w:val="lt-LT"/>
              </w:rPr>
              <w:t>The supplier has not been excluded in accordance with the grounds for exclusion set out in the GPC;</w:t>
            </w:r>
          </w:p>
        </w:tc>
      </w:tr>
      <w:tr w:rsidR="00E665BC" w:rsidRPr="00EE5187" w14:paraId="728B1148" w14:textId="77777777" w:rsidTr="003E151D">
        <w:tc>
          <w:tcPr>
            <w:tcW w:w="1699" w:type="dxa"/>
            <w:vMerge/>
            <w:tcMar>
              <w:top w:w="28" w:type="dxa"/>
              <w:bottom w:w="28" w:type="dxa"/>
            </w:tcMar>
          </w:tcPr>
          <w:p w14:paraId="28A18C52" w14:textId="77777777" w:rsidR="00E665BC" w:rsidRPr="00EE5187" w:rsidRDefault="00E665BC" w:rsidP="00E665BC">
            <w:pPr>
              <w:pStyle w:val="ListParagraph"/>
              <w:ind w:left="316" w:right="169"/>
              <w:rPr>
                <w:b/>
                <w:bCs/>
                <w:noProof/>
                <w:lang w:val="lt-LT"/>
              </w:rPr>
            </w:pPr>
          </w:p>
        </w:tc>
        <w:tc>
          <w:tcPr>
            <w:tcW w:w="710" w:type="dxa"/>
            <w:vMerge/>
          </w:tcPr>
          <w:p w14:paraId="589100C0" w14:textId="77777777" w:rsidR="00E665BC" w:rsidRPr="00EE5187" w:rsidRDefault="00E665BC" w:rsidP="00E665BC">
            <w:pPr>
              <w:spacing w:after="60"/>
              <w:ind w:left="34"/>
              <w:jc w:val="both"/>
              <w:rPr>
                <w:noProof/>
                <w:lang w:val="lt-LT"/>
              </w:rPr>
            </w:pPr>
          </w:p>
        </w:tc>
        <w:tc>
          <w:tcPr>
            <w:tcW w:w="4780" w:type="dxa"/>
            <w:gridSpan w:val="5"/>
            <w:tcMar>
              <w:top w:w="28" w:type="dxa"/>
              <w:bottom w:w="28" w:type="dxa"/>
            </w:tcMar>
          </w:tcPr>
          <w:p w14:paraId="4DD6B338" w14:textId="3444E630" w:rsidR="00E665BC" w:rsidRPr="00EE5187" w:rsidRDefault="00E665BC" w:rsidP="00F46887">
            <w:pPr>
              <w:pStyle w:val="ListParagraph"/>
              <w:numPr>
                <w:ilvl w:val="0"/>
                <w:numId w:val="77"/>
              </w:numPr>
              <w:spacing w:line="240" w:lineRule="auto"/>
              <w:ind w:left="312" w:hanging="283"/>
              <w:contextualSpacing w:val="0"/>
              <w:jc w:val="both"/>
              <w:rPr>
                <w:noProof/>
                <w:lang w:val="lt-LT"/>
              </w:rPr>
            </w:pPr>
            <w:r w:rsidRPr="00EE5187">
              <w:rPr>
                <w:noProof/>
                <w:color w:val="000000"/>
                <w:lang w:val="lt-LT"/>
              </w:rPr>
              <w:t xml:space="preserve">tiekėjas atitinka nustatytus kvalifikacijos reikalavimus ir (ar) kokybės vadybos sistemos ir (arba) aplinkos apsaugos vadybos sistemos standartus </w:t>
            </w:r>
            <w:r w:rsidRPr="00EE5187">
              <w:rPr>
                <w:noProof/>
                <w:lang w:val="lt-LT"/>
              </w:rPr>
              <w:t xml:space="preserve">(jeigu tokius reikalavimus </w:t>
            </w:r>
            <w:r w:rsidRPr="00EE5187">
              <w:rPr>
                <w:rFonts w:eastAsia="Calibri"/>
                <w:noProof/>
                <w:lang w:val="lt-LT"/>
              </w:rPr>
              <w:t xml:space="preserve">KC </w:t>
            </w:r>
            <w:r w:rsidRPr="00EE5187">
              <w:rPr>
                <w:noProof/>
                <w:lang w:val="lt-LT"/>
              </w:rPr>
              <w:t>kėlė)</w:t>
            </w:r>
            <w:r w:rsidRPr="00EE5187">
              <w:rPr>
                <w:noProof/>
                <w:color w:val="000000"/>
                <w:lang w:val="lt-LT"/>
              </w:rPr>
              <w:t>;</w:t>
            </w:r>
          </w:p>
        </w:tc>
        <w:tc>
          <w:tcPr>
            <w:tcW w:w="283" w:type="dxa"/>
          </w:tcPr>
          <w:p w14:paraId="40A653A5" w14:textId="77777777" w:rsidR="00E665BC" w:rsidRPr="00EE5187" w:rsidRDefault="00E665BC" w:rsidP="00E665BC">
            <w:pPr>
              <w:ind w:left="1080"/>
              <w:jc w:val="both"/>
              <w:rPr>
                <w:noProof/>
                <w:lang w:val="lt-LT"/>
              </w:rPr>
            </w:pPr>
          </w:p>
        </w:tc>
        <w:tc>
          <w:tcPr>
            <w:tcW w:w="1742" w:type="dxa"/>
            <w:vMerge/>
          </w:tcPr>
          <w:p w14:paraId="47E3B4C9" w14:textId="77777777" w:rsidR="00E665BC" w:rsidRPr="00EE5187" w:rsidRDefault="00E665BC" w:rsidP="00E665BC">
            <w:pPr>
              <w:pStyle w:val="ListParagraph"/>
              <w:spacing w:line="240" w:lineRule="auto"/>
              <w:ind w:left="360" w:right="316"/>
              <w:contextualSpacing w:val="0"/>
              <w:rPr>
                <w:b/>
                <w:bCs/>
                <w:noProof/>
                <w:lang w:val="lt-LT"/>
              </w:rPr>
            </w:pPr>
          </w:p>
        </w:tc>
        <w:tc>
          <w:tcPr>
            <w:tcW w:w="708" w:type="dxa"/>
            <w:vMerge/>
          </w:tcPr>
          <w:p w14:paraId="059B66AE" w14:textId="77777777" w:rsidR="00E665BC" w:rsidRPr="00EE5187" w:rsidRDefault="00E665BC" w:rsidP="00E665BC">
            <w:pPr>
              <w:widowControl w:val="0"/>
              <w:spacing w:after="60" w:line="240" w:lineRule="auto"/>
              <w:ind w:left="31"/>
              <w:jc w:val="both"/>
              <w:rPr>
                <w:noProof/>
                <w:lang w:val="lt-LT"/>
              </w:rPr>
            </w:pPr>
          </w:p>
        </w:tc>
        <w:tc>
          <w:tcPr>
            <w:tcW w:w="5181" w:type="dxa"/>
            <w:gridSpan w:val="5"/>
          </w:tcPr>
          <w:p w14:paraId="35BEC4A7" w14:textId="01819AAD" w:rsidR="00E665BC" w:rsidRPr="00EE5187" w:rsidRDefault="00E665BC" w:rsidP="00F46887">
            <w:pPr>
              <w:pStyle w:val="ListParagraph"/>
              <w:numPr>
                <w:ilvl w:val="0"/>
                <w:numId w:val="78"/>
              </w:numPr>
              <w:spacing w:line="240" w:lineRule="auto"/>
              <w:ind w:left="315" w:hanging="283"/>
              <w:contextualSpacing w:val="0"/>
              <w:jc w:val="both"/>
              <w:rPr>
                <w:noProof/>
                <w:lang w:val="lt-LT"/>
              </w:rPr>
            </w:pPr>
            <w:r w:rsidRPr="00EE5187">
              <w:rPr>
                <w:noProof/>
                <w:color w:val="000000"/>
                <w:lang w:val="lt-LT"/>
              </w:rPr>
              <w:t xml:space="preserve">The supplier meets the established qualification requirements and/or the standards of the quality management system and/or the environmental management system </w:t>
            </w:r>
            <w:r w:rsidRPr="00EE5187">
              <w:rPr>
                <w:noProof/>
                <w:lang w:val="lt-LT"/>
              </w:rPr>
              <w:t>(if such requirements have been set by the KC)</w:t>
            </w:r>
            <w:r w:rsidRPr="00EE5187">
              <w:rPr>
                <w:noProof/>
                <w:color w:val="000000"/>
                <w:lang w:val="lt-LT"/>
              </w:rPr>
              <w:t>;</w:t>
            </w:r>
          </w:p>
        </w:tc>
      </w:tr>
      <w:tr w:rsidR="00E665BC" w:rsidRPr="00EE5187" w14:paraId="7971444F" w14:textId="77777777" w:rsidTr="003E151D">
        <w:tc>
          <w:tcPr>
            <w:tcW w:w="1699" w:type="dxa"/>
            <w:vMerge/>
            <w:tcMar>
              <w:top w:w="28" w:type="dxa"/>
              <w:bottom w:w="28" w:type="dxa"/>
            </w:tcMar>
          </w:tcPr>
          <w:p w14:paraId="66B0C112" w14:textId="77777777" w:rsidR="00E665BC" w:rsidRPr="00EE5187" w:rsidRDefault="00E665BC" w:rsidP="00E665BC">
            <w:pPr>
              <w:pStyle w:val="ListParagraph"/>
              <w:ind w:left="316" w:right="169"/>
              <w:rPr>
                <w:b/>
                <w:bCs/>
                <w:noProof/>
                <w:lang w:val="lt-LT"/>
              </w:rPr>
            </w:pPr>
          </w:p>
        </w:tc>
        <w:tc>
          <w:tcPr>
            <w:tcW w:w="710" w:type="dxa"/>
            <w:vMerge/>
          </w:tcPr>
          <w:p w14:paraId="25EBB9A4" w14:textId="77777777" w:rsidR="00E665BC" w:rsidRPr="00EE5187" w:rsidRDefault="00E665BC" w:rsidP="00E665BC">
            <w:pPr>
              <w:spacing w:after="60"/>
              <w:ind w:left="34"/>
              <w:jc w:val="both"/>
              <w:rPr>
                <w:noProof/>
                <w:lang w:val="lt-LT"/>
              </w:rPr>
            </w:pPr>
          </w:p>
        </w:tc>
        <w:tc>
          <w:tcPr>
            <w:tcW w:w="4780" w:type="dxa"/>
            <w:gridSpan w:val="5"/>
            <w:tcMar>
              <w:top w:w="28" w:type="dxa"/>
              <w:bottom w:w="28" w:type="dxa"/>
            </w:tcMar>
          </w:tcPr>
          <w:p w14:paraId="5F3D83D8" w14:textId="523F7CE1" w:rsidR="00E665BC" w:rsidRPr="00EE5187" w:rsidRDefault="00E665BC" w:rsidP="00F46887">
            <w:pPr>
              <w:pStyle w:val="ListParagraph"/>
              <w:numPr>
                <w:ilvl w:val="0"/>
                <w:numId w:val="77"/>
              </w:numPr>
              <w:spacing w:line="240" w:lineRule="auto"/>
              <w:ind w:left="312" w:hanging="283"/>
              <w:contextualSpacing w:val="0"/>
              <w:jc w:val="both"/>
              <w:rPr>
                <w:noProof/>
                <w:lang w:val="lt-LT"/>
              </w:rPr>
            </w:pPr>
            <w:r w:rsidRPr="00EE5187">
              <w:rPr>
                <w:noProof/>
                <w:color w:val="000000"/>
                <w:lang w:val="lt-LT"/>
              </w:rPr>
              <w:t xml:space="preserve">tiekėjas per </w:t>
            </w:r>
            <w:r w:rsidRPr="00EE5187">
              <w:rPr>
                <w:rFonts w:eastAsia="Calibri"/>
                <w:noProof/>
                <w:lang w:val="lt-LT"/>
              </w:rPr>
              <w:t xml:space="preserve">KC </w:t>
            </w:r>
            <w:r w:rsidRPr="00EE5187">
              <w:rPr>
                <w:noProof/>
                <w:color w:val="000000"/>
                <w:lang w:val="lt-LT"/>
              </w:rPr>
              <w:t>nustatytą terminą patikslino, papildė, paaiškino informaciją, kaip nurodyta BPS 40 punkte;</w:t>
            </w:r>
          </w:p>
        </w:tc>
        <w:tc>
          <w:tcPr>
            <w:tcW w:w="283" w:type="dxa"/>
          </w:tcPr>
          <w:p w14:paraId="55F7E94F" w14:textId="77777777" w:rsidR="00E665BC" w:rsidRPr="00EE5187" w:rsidRDefault="00E665BC" w:rsidP="00E665BC">
            <w:pPr>
              <w:ind w:left="1080"/>
              <w:jc w:val="both"/>
              <w:rPr>
                <w:noProof/>
                <w:lang w:val="lt-LT"/>
              </w:rPr>
            </w:pPr>
          </w:p>
        </w:tc>
        <w:tc>
          <w:tcPr>
            <w:tcW w:w="1742" w:type="dxa"/>
            <w:vMerge/>
          </w:tcPr>
          <w:p w14:paraId="22BE4E7F" w14:textId="77777777" w:rsidR="00E665BC" w:rsidRPr="00EE5187" w:rsidRDefault="00E665BC" w:rsidP="00E665BC">
            <w:pPr>
              <w:pStyle w:val="ListParagraph"/>
              <w:spacing w:line="240" w:lineRule="auto"/>
              <w:ind w:left="360" w:right="316"/>
              <w:contextualSpacing w:val="0"/>
              <w:rPr>
                <w:b/>
                <w:bCs/>
                <w:noProof/>
                <w:lang w:val="lt-LT"/>
              </w:rPr>
            </w:pPr>
          </w:p>
        </w:tc>
        <w:tc>
          <w:tcPr>
            <w:tcW w:w="708" w:type="dxa"/>
            <w:vMerge/>
          </w:tcPr>
          <w:p w14:paraId="79D62CF5" w14:textId="77777777" w:rsidR="00E665BC" w:rsidRPr="00EE5187" w:rsidRDefault="00E665BC" w:rsidP="00E665BC">
            <w:pPr>
              <w:widowControl w:val="0"/>
              <w:spacing w:after="60" w:line="240" w:lineRule="auto"/>
              <w:ind w:left="31"/>
              <w:jc w:val="both"/>
              <w:rPr>
                <w:noProof/>
                <w:lang w:val="lt-LT"/>
              </w:rPr>
            </w:pPr>
          </w:p>
        </w:tc>
        <w:tc>
          <w:tcPr>
            <w:tcW w:w="5181" w:type="dxa"/>
            <w:gridSpan w:val="5"/>
          </w:tcPr>
          <w:p w14:paraId="2887B681" w14:textId="6417946B" w:rsidR="00E665BC" w:rsidRPr="00EE5187" w:rsidRDefault="00E665BC" w:rsidP="00F46887">
            <w:pPr>
              <w:pStyle w:val="ListParagraph"/>
              <w:numPr>
                <w:ilvl w:val="0"/>
                <w:numId w:val="78"/>
              </w:numPr>
              <w:spacing w:line="240" w:lineRule="auto"/>
              <w:ind w:left="315" w:hanging="283"/>
              <w:contextualSpacing w:val="0"/>
              <w:jc w:val="both"/>
              <w:rPr>
                <w:noProof/>
                <w:lang w:val="lt-LT"/>
              </w:rPr>
            </w:pPr>
            <w:r w:rsidRPr="00EE5187">
              <w:rPr>
                <w:noProof/>
                <w:color w:val="000000"/>
                <w:lang w:val="lt-LT"/>
              </w:rPr>
              <w:t xml:space="preserve">The supplier has, within the time limit set by the </w:t>
            </w:r>
            <w:r w:rsidRPr="00EE5187">
              <w:rPr>
                <w:noProof/>
                <w:lang w:val="lt-LT"/>
              </w:rPr>
              <w:t>KC</w:t>
            </w:r>
            <w:r w:rsidRPr="00EE5187">
              <w:rPr>
                <w:noProof/>
                <w:color w:val="000000"/>
                <w:lang w:val="lt-LT"/>
              </w:rPr>
              <w:t>, clarified, supplemented or explained the information as specified in Clause 40 of the GPC;</w:t>
            </w:r>
          </w:p>
        </w:tc>
      </w:tr>
      <w:tr w:rsidR="00E665BC" w:rsidRPr="00EE5187" w14:paraId="2E6928C9" w14:textId="77777777" w:rsidTr="003E151D">
        <w:tc>
          <w:tcPr>
            <w:tcW w:w="1699" w:type="dxa"/>
            <w:vMerge/>
            <w:tcMar>
              <w:top w:w="28" w:type="dxa"/>
              <w:bottom w:w="28" w:type="dxa"/>
            </w:tcMar>
          </w:tcPr>
          <w:p w14:paraId="0956758D" w14:textId="77777777" w:rsidR="00E665BC" w:rsidRPr="00EE5187" w:rsidRDefault="00E665BC" w:rsidP="00E665BC">
            <w:pPr>
              <w:pStyle w:val="ListParagraph"/>
              <w:ind w:left="316" w:right="169"/>
              <w:rPr>
                <w:b/>
                <w:bCs/>
                <w:noProof/>
                <w:lang w:val="lt-LT"/>
              </w:rPr>
            </w:pPr>
          </w:p>
        </w:tc>
        <w:tc>
          <w:tcPr>
            <w:tcW w:w="710" w:type="dxa"/>
            <w:vMerge/>
          </w:tcPr>
          <w:p w14:paraId="54E85699" w14:textId="77777777" w:rsidR="00E665BC" w:rsidRPr="00EE5187" w:rsidRDefault="00E665BC" w:rsidP="00E665BC">
            <w:pPr>
              <w:spacing w:after="60"/>
              <w:ind w:left="34"/>
              <w:jc w:val="both"/>
              <w:rPr>
                <w:noProof/>
                <w:lang w:val="lt-LT"/>
              </w:rPr>
            </w:pPr>
          </w:p>
        </w:tc>
        <w:tc>
          <w:tcPr>
            <w:tcW w:w="4780" w:type="dxa"/>
            <w:gridSpan w:val="5"/>
            <w:tcMar>
              <w:top w:w="28" w:type="dxa"/>
              <w:bottom w:w="28" w:type="dxa"/>
            </w:tcMar>
          </w:tcPr>
          <w:p w14:paraId="704F0425" w14:textId="68A69B7A" w:rsidR="00E665BC" w:rsidRPr="00EE5187" w:rsidRDefault="00E665BC" w:rsidP="00F46887">
            <w:pPr>
              <w:pStyle w:val="ListParagraph"/>
              <w:numPr>
                <w:ilvl w:val="0"/>
                <w:numId w:val="77"/>
              </w:numPr>
              <w:spacing w:line="240" w:lineRule="auto"/>
              <w:ind w:left="312" w:hanging="283"/>
              <w:contextualSpacing w:val="0"/>
              <w:jc w:val="both"/>
              <w:rPr>
                <w:noProof/>
                <w:lang w:val="lt-LT"/>
              </w:rPr>
            </w:pPr>
            <w:r w:rsidRPr="00EE5187">
              <w:rPr>
                <w:noProof/>
                <w:color w:val="000000"/>
                <w:lang w:val="lt-LT"/>
              </w:rPr>
              <w:t xml:space="preserve">pasiūlyta kaina neviršija pirkimui skirtų lėšų, nustatytų </w:t>
            </w:r>
            <w:r w:rsidRPr="00EE5187">
              <w:rPr>
                <w:rFonts w:eastAsia="Calibri"/>
                <w:noProof/>
                <w:lang w:val="lt-LT"/>
              </w:rPr>
              <w:t xml:space="preserve">KC </w:t>
            </w:r>
            <w:r w:rsidRPr="00EE5187">
              <w:rPr>
                <w:noProof/>
                <w:color w:val="000000"/>
                <w:lang w:val="lt-LT"/>
              </w:rPr>
              <w:t xml:space="preserve">prieš pradedant pirkimo procedūrą. Jeigu ekonomiškai naudingiausiame pasiūlyme nurodyta kaina viršija pirkimui skirtas lėšas, nustatytas </w:t>
            </w:r>
            <w:r w:rsidRPr="00EE5187">
              <w:rPr>
                <w:rFonts w:eastAsia="Calibri"/>
                <w:noProof/>
                <w:lang w:val="lt-LT"/>
              </w:rPr>
              <w:t xml:space="preserve">KC </w:t>
            </w:r>
            <w:r w:rsidRPr="00EE5187">
              <w:rPr>
                <w:noProof/>
                <w:color w:val="000000"/>
                <w:lang w:val="lt-LT"/>
              </w:rPr>
              <w:t xml:space="preserve">prieš pradedant pirkimo procedūrą, ir </w:t>
            </w:r>
            <w:r w:rsidRPr="00EE5187">
              <w:rPr>
                <w:rFonts w:eastAsia="Calibri"/>
                <w:noProof/>
                <w:lang w:val="lt-LT"/>
              </w:rPr>
              <w:t xml:space="preserve">KC </w:t>
            </w:r>
            <w:r w:rsidRPr="00EE5187">
              <w:rPr>
                <w:noProof/>
                <w:color w:val="000000"/>
                <w:lang w:val="lt-LT"/>
              </w:rPr>
              <w:t xml:space="preserve">pirkimo dokumentuose nėra nurodęs pirkimui skirtų lėšų sumos, kiti pasiūlymų eilėje esantys pasiūlymai laimėjusiais negali būti nustatyti. Pirkimui skirtų lėšų suma, nustatyta ir užfiksuota </w:t>
            </w:r>
            <w:r w:rsidRPr="00EE5187">
              <w:rPr>
                <w:rFonts w:eastAsia="Calibri"/>
                <w:noProof/>
                <w:lang w:val="lt-LT"/>
              </w:rPr>
              <w:t xml:space="preserve">KC </w:t>
            </w:r>
            <w:r w:rsidRPr="00EE5187">
              <w:rPr>
                <w:noProof/>
                <w:color w:val="000000"/>
                <w:lang w:val="lt-LT"/>
              </w:rPr>
              <w:t xml:space="preserve">rengiamuose dokumentuose prieš pradedant pirkimo procedūras, gali būti keičiama, kai ji nėra nurodyta pirkimo dokumentuose. KC ekonomiškai naudingiausiame pasiūlyme nurodyta kaina yra priimtina ir </w:t>
            </w:r>
            <w:r w:rsidRPr="00EE5187">
              <w:rPr>
                <w:rFonts w:eastAsia="Calibri"/>
                <w:noProof/>
                <w:lang w:val="lt-LT"/>
              </w:rPr>
              <w:t xml:space="preserve">KC </w:t>
            </w:r>
            <w:r w:rsidRPr="00EE5187">
              <w:rPr>
                <w:noProof/>
                <w:color w:val="000000"/>
                <w:lang w:val="lt-LT"/>
              </w:rPr>
              <w:t>gali pagrįsti šios kainos priimtinumą ir suderinamumą su racionalaus lėšų naudojimo principu.</w:t>
            </w:r>
          </w:p>
        </w:tc>
        <w:tc>
          <w:tcPr>
            <w:tcW w:w="283" w:type="dxa"/>
          </w:tcPr>
          <w:p w14:paraId="225EF41B" w14:textId="77777777" w:rsidR="00E665BC" w:rsidRPr="00EE5187" w:rsidRDefault="00E665BC" w:rsidP="00E665BC">
            <w:pPr>
              <w:ind w:left="1080"/>
              <w:jc w:val="both"/>
              <w:rPr>
                <w:noProof/>
                <w:lang w:val="lt-LT"/>
              </w:rPr>
            </w:pPr>
          </w:p>
        </w:tc>
        <w:tc>
          <w:tcPr>
            <w:tcW w:w="1742" w:type="dxa"/>
            <w:vMerge/>
          </w:tcPr>
          <w:p w14:paraId="2FC7829B" w14:textId="77777777" w:rsidR="00E665BC" w:rsidRPr="00EE5187" w:rsidRDefault="00E665BC" w:rsidP="00E665BC">
            <w:pPr>
              <w:pStyle w:val="ListParagraph"/>
              <w:spacing w:line="240" w:lineRule="auto"/>
              <w:ind w:left="360" w:right="316"/>
              <w:contextualSpacing w:val="0"/>
              <w:rPr>
                <w:b/>
                <w:bCs/>
                <w:noProof/>
                <w:lang w:val="lt-LT"/>
              </w:rPr>
            </w:pPr>
          </w:p>
        </w:tc>
        <w:tc>
          <w:tcPr>
            <w:tcW w:w="708" w:type="dxa"/>
            <w:vMerge/>
          </w:tcPr>
          <w:p w14:paraId="13EA4323" w14:textId="77777777" w:rsidR="00E665BC" w:rsidRPr="00EE5187" w:rsidRDefault="00E665BC" w:rsidP="00E665BC">
            <w:pPr>
              <w:widowControl w:val="0"/>
              <w:spacing w:after="60" w:line="240" w:lineRule="auto"/>
              <w:ind w:left="31"/>
              <w:jc w:val="both"/>
              <w:rPr>
                <w:noProof/>
                <w:lang w:val="lt-LT"/>
              </w:rPr>
            </w:pPr>
          </w:p>
        </w:tc>
        <w:tc>
          <w:tcPr>
            <w:tcW w:w="5181" w:type="dxa"/>
            <w:gridSpan w:val="5"/>
          </w:tcPr>
          <w:p w14:paraId="1D1E4C7D" w14:textId="77A5C833" w:rsidR="00E665BC" w:rsidRPr="00EE5187" w:rsidRDefault="00E665BC" w:rsidP="00F46887">
            <w:pPr>
              <w:pStyle w:val="ListParagraph"/>
              <w:numPr>
                <w:ilvl w:val="0"/>
                <w:numId w:val="78"/>
              </w:numPr>
              <w:spacing w:line="240" w:lineRule="auto"/>
              <w:ind w:left="315" w:hanging="283"/>
              <w:contextualSpacing w:val="0"/>
              <w:jc w:val="both"/>
              <w:rPr>
                <w:noProof/>
                <w:lang w:val="lt-LT"/>
              </w:rPr>
            </w:pPr>
            <w:r w:rsidRPr="00EE5187">
              <w:rPr>
                <w:noProof/>
                <w:color w:val="000000"/>
                <w:lang w:val="lt-LT"/>
              </w:rPr>
              <w:t xml:space="preserve">The price offered does not exceed the funds available for the procurement, as determined by the </w:t>
            </w:r>
            <w:r w:rsidRPr="00EE5187">
              <w:rPr>
                <w:noProof/>
                <w:lang w:val="lt-LT"/>
              </w:rPr>
              <w:t xml:space="preserve">KC </w:t>
            </w:r>
            <w:r w:rsidRPr="00EE5187">
              <w:rPr>
                <w:noProof/>
                <w:color w:val="000000"/>
                <w:lang w:val="lt-LT"/>
              </w:rPr>
              <w:t xml:space="preserve">prior to the start of the procurement procedure. If the price quoted in the most economically advantageous tender exceeds the amount of funds available for the procurement, as determined by </w:t>
            </w:r>
            <w:r w:rsidRPr="00EE5187">
              <w:rPr>
                <w:noProof/>
                <w:lang w:val="lt-LT"/>
              </w:rPr>
              <w:t xml:space="preserve">the KC </w:t>
            </w:r>
            <w:r w:rsidRPr="00EE5187">
              <w:rPr>
                <w:noProof/>
                <w:color w:val="000000"/>
                <w:lang w:val="lt-LT"/>
              </w:rPr>
              <w:t xml:space="preserve">before the procurement procedure is launched, and </w:t>
            </w:r>
            <w:r w:rsidRPr="00EE5187">
              <w:rPr>
                <w:noProof/>
                <w:lang w:val="lt-LT"/>
              </w:rPr>
              <w:t xml:space="preserve">the KC </w:t>
            </w:r>
            <w:r w:rsidRPr="00EE5187">
              <w:rPr>
                <w:noProof/>
                <w:color w:val="000000"/>
                <w:lang w:val="lt-LT"/>
              </w:rPr>
              <w:t xml:space="preserve">has not specified the amount of funds available for the procurement in the procurement documents, the other tenders in the ranking may not be determined as successful. The amount of funds available for the procurement, as established and recorded in the documents prepared by the KC prior to the start of the procurement procedure, may be revised where it is not specified in the procurement documents. The price quoted in the most economically advantageous tender is acceptable to the KC and the </w:t>
            </w:r>
            <w:r w:rsidRPr="00EE5187">
              <w:rPr>
                <w:noProof/>
                <w:lang w:val="lt-LT"/>
              </w:rPr>
              <w:t xml:space="preserve">KC </w:t>
            </w:r>
            <w:r w:rsidRPr="00EE5187">
              <w:rPr>
                <w:noProof/>
                <w:color w:val="000000"/>
                <w:lang w:val="lt-LT"/>
              </w:rPr>
              <w:t>can justify the acceptability of this price and its compatibility with the principle of value for money.</w:t>
            </w:r>
          </w:p>
        </w:tc>
      </w:tr>
      <w:tr w:rsidR="00FA0A75" w:rsidRPr="00EE5187" w14:paraId="7DFF4E97" w14:textId="77777777" w:rsidTr="003E151D">
        <w:tc>
          <w:tcPr>
            <w:tcW w:w="1699" w:type="dxa"/>
            <w:tcMar>
              <w:top w:w="28" w:type="dxa"/>
              <w:bottom w:w="28" w:type="dxa"/>
            </w:tcMar>
          </w:tcPr>
          <w:p w14:paraId="134E648A" w14:textId="77777777" w:rsidR="00FA0A75" w:rsidRPr="00EE5187" w:rsidRDefault="00FA0A75" w:rsidP="00FA0A75">
            <w:pPr>
              <w:pStyle w:val="ListParagraph"/>
              <w:ind w:left="316" w:right="169"/>
              <w:rPr>
                <w:b/>
                <w:bCs/>
                <w:noProof/>
                <w:sz w:val="10"/>
                <w:szCs w:val="10"/>
                <w:lang w:val="lt-LT"/>
              </w:rPr>
            </w:pPr>
          </w:p>
        </w:tc>
        <w:tc>
          <w:tcPr>
            <w:tcW w:w="710" w:type="dxa"/>
          </w:tcPr>
          <w:p w14:paraId="4173BA7B" w14:textId="77777777" w:rsidR="00FA0A75" w:rsidRPr="00EE5187" w:rsidRDefault="00FA0A75" w:rsidP="00F7544A">
            <w:pPr>
              <w:pStyle w:val="ListParagraph"/>
              <w:spacing w:after="60"/>
              <w:ind w:left="794"/>
              <w:contextualSpacing w:val="0"/>
              <w:jc w:val="both"/>
              <w:rPr>
                <w:noProof/>
                <w:sz w:val="10"/>
                <w:szCs w:val="10"/>
                <w:lang w:val="lt-LT"/>
              </w:rPr>
            </w:pPr>
          </w:p>
        </w:tc>
        <w:tc>
          <w:tcPr>
            <w:tcW w:w="4780" w:type="dxa"/>
            <w:gridSpan w:val="5"/>
            <w:tcMar>
              <w:top w:w="28" w:type="dxa"/>
              <w:bottom w:w="28" w:type="dxa"/>
            </w:tcMar>
          </w:tcPr>
          <w:p w14:paraId="0FC5CAF1" w14:textId="77777777" w:rsidR="00FA0A75" w:rsidRPr="00EE5187" w:rsidRDefault="00FA0A75" w:rsidP="00FA0A75">
            <w:pPr>
              <w:pStyle w:val="ListParagraph"/>
              <w:spacing w:line="240" w:lineRule="auto"/>
              <w:ind w:left="1169"/>
              <w:contextualSpacing w:val="0"/>
              <w:jc w:val="both"/>
              <w:rPr>
                <w:noProof/>
                <w:sz w:val="10"/>
                <w:szCs w:val="10"/>
                <w:lang w:val="lt-LT"/>
              </w:rPr>
            </w:pPr>
          </w:p>
        </w:tc>
        <w:tc>
          <w:tcPr>
            <w:tcW w:w="283" w:type="dxa"/>
          </w:tcPr>
          <w:p w14:paraId="32073341" w14:textId="77777777" w:rsidR="00FA0A75" w:rsidRPr="00EE5187" w:rsidRDefault="00FA0A75" w:rsidP="00937C60">
            <w:pPr>
              <w:ind w:left="1080"/>
              <w:jc w:val="both"/>
              <w:rPr>
                <w:noProof/>
                <w:sz w:val="10"/>
                <w:szCs w:val="10"/>
                <w:lang w:val="lt-LT"/>
              </w:rPr>
            </w:pPr>
          </w:p>
        </w:tc>
        <w:tc>
          <w:tcPr>
            <w:tcW w:w="1742" w:type="dxa"/>
          </w:tcPr>
          <w:p w14:paraId="594604D3" w14:textId="77777777" w:rsidR="00FA0A75" w:rsidRPr="00EE5187" w:rsidRDefault="00FA0A75" w:rsidP="00FA0A75">
            <w:pPr>
              <w:pStyle w:val="ListParagraph"/>
              <w:spacing w:line="240" w:lineRule="auto"/>
              <w:ind w:left="360" w:right="316"/>
              <w:contextualSpacing w:val="0"/>
              <w:rPr>
                <w:b/>
                <w:bCs/>
                <w:noProof/>
                <w:sz w:val="10"/>
                <w:szCs w:val="10"/>
                <w:lang w:val="lt-LT"/>
              </w:rPr>
            </w:pPr>
          </w:p>
        </w:tc>
        <w:tc>
          <w:tcPr>
            <w:tcW w:w="708" w:type="dxa"/>
          </w:tcPr>
          <w:p w14:paraId="6E34060A" w14:textId="77777777" w:rsidR="00FA0A75" w:rsidRPr="00EE5187" w:rsidRDefault="00FA0A75" w:rsidP="00F7544A">
            <w:pPr>
              <w:pStyle w:val="ListParagraph"/>
              <w:widowControl w:val="0"/>
              <w:spacing w:after="60" w:line="240" w:lineRule="auto"/>
              <w:ind w:left="792"/>
              <w:contextualSpacing w:val="0"/>
              <w:jc w:val="both"/>
              <w:rPr>
                <w:noProof/>
                <w:sz w:val="10"/>
                <w:szCs w:val="10"/>
                <w:lang w:val="lt-LT"/>
              </w:rPr>
            </w:pPr>
          </w:p>
        </w:tc>
        <w:tc>
          <w:tcPr>
            <w:tcW w:w="5181" w:type="dxa"/>
            <w:gridSpan w:val="5"/>
          </w:tcPr>
          <w:p w14:paraId="5CD8A358" w14:textId="77777777" w:rsidR="00FA0A75" w:rsidRPr="00EE5187" w:rsidRDefault="00FA0A75" w:rsidP="00937C60">
            <w:pPr>
              <w:pStyle w:val="ListParagraph"/>
              <w:spacing w:line="240" w:lineRule="auto"/>
              <w:ind w:left="1165"/>
              <w:contextualSpacing w:val="0"/>
              <w:jc w:val="both"/>
              <w:rPr>
                <w:noProof/>
                <w:sz w:val="10"/>
                <w:szCs w:val="10"/>
                <w:lang w:val="lt-LT"/>
              </w:rPr>
            </w:pPr>
          </w:p>
        </w:tc>
      </w:tr>
      <w:tr w:rsidR="00444EAE" w:rsidRPr="00EE5187" w14:paraId="137C812F" w14:textId="77777777" w:rsidTr="003E151D">
        <w:tc>
          <w:tcPr>
            <w:tcW w:w="1699" w:type="dxa"/>
            <w:vMerge w:val="restart"/>
            <w:tcMar>
              <w:top w:w="28" w:type="dxa"/>
              <w:bottom w:w="28" w:type="dxa"/>
            </w:tcMar>
          </w:tcPr>
          <w:p w14:paraId="5C22F675" w14:textId="42BC108D" w:rsidR="00444EAE" w:rsidRPr="00EE5187" w:rsidRDefault="00444EAE" w:rsidP="003915A1">
            <w:pPr>
              <w:pStyle w:val="ListParagraph"/>
              <w:numPr>
                <w:ilvl w:val="0"/>
                <w:numId w:val="1"/>
              </w:numPr>
              <w:ind w:left="316" w:right="169" w:hanging="284"/>
              <w:rPr>
                <w:b/>
                <w:bCs/>
                <w:noProof/>
                <w:lang w:val="lt-LT"/>
              </w:rPr>
            </w:pPr>
            <w:r w:rsidRPr="00EE5187">
              <w:rPr>
                <w:b/>
                <w:bCs/>
                <w:noProof/>
                <w:lang w:val="lt-LT"/>
              </w:rPr>
              <w:t>Pasiūlymo atmetimo priežastys</w:t>
            </w:r>
          </w:p>
        </w:tc>
        <w:tc>
          <w:tcPr>
            <w:tcW w:w="710" w:type="dxa"/>
            <w:vMerge w:val="restart"/>
          </w:tcPr>
          <w:p w14:paraId="4455D7B8" w14:textId="77777777" w:rsidR="00444EAE" w:rsidRPr="00EE5187" w:rsidRDefault="00444EAE" w:rsidP="00FA0A75">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C41994B" w14:textId="486F563C" w:rsidR="00444EAE" w:rsidRPr="00EE5187" w:rsidRDefault="00444EAE" w:rsidP="00C315FE">
            <w:pPr>
              <w:spacing w:after="60" w:line="240" w:lineRule="auto"/>
              <w:jc w:val="both"/>
              <w:rPr>
                <w:noProof/>
                <w:lang w:val="lt-LT"/>
              </w:rPr>
            </w:pPr>
            <w:r w:rsidRPr="00EE5187">
              <w:rPr>
                <w:rFonts w:eastAsia="Calibri"/>
                <w:b/>
                <w:bCs/>
                <w:noProof/>
                <w:u w:val="single"/>
                <w:lang w:val="lt-LT"/>
              </w:rPr>
              <w:t>Tiekėjo pateiktas Pasiūlymas atmetamas, jeigu:</w:t>
            </w:r>
          </w:p>
        </w:tc>
        <w:tc>
          <w:tcPr>
            <w:tcW w:w="283" w:type="dxa"/>
          </w:tcPr>
          <w:p w14:paraId="6BA297DA" w14:textId="77777777" w:rsidR="00444EAE" w:rsidRPr="00EE5187" w:rsidRDefault="00444EAE" w:rsidP="00937C60">
            <w:pPr>
              <w:ind w:left="1080"/>
              <w:jc w:val="both"/>
              <w:rPr>
                <w:noProof/>
                <w:lang w:val="lt-LT"/>
              </w:rPr>
            </w:pPr>
          </w:p>
        </w:tc>
        <w:tc>
          <w:tcPr>
            <w:tcW w:w="1742" w:type="dxa"/>
            <w:vMerge w:val="restart"/>
          </w:tcPr>
          <w:p w14:paraId="57A87C95" w14:textId="624BAF43" w:rsidR="00444EAE" w:rsidRPr="00EE5187" w:rsidRDefault="00444EAE" w:rsidP="00F46887">
            <w:pPr>
              <w:pStyle w:val="ListParagraph"/>
              <w:numPr>
                <w:ilvl w:val="0"/>
                <w:numId w:val="4"/>
              </w:numPr>
              <w:spacing w:line="240" w:lineRule="auto"/>
              <w:ind w:right="31"/>
              <w:contextualSpacing w:val="0"/>
              <w:rPr>
                <w:b/>
                <w:bCs/>
                <w:noProof/>
                <w:lang w:val="lt-LT"/>
              </w:rPr>
            </w:pPr>
            <w:r w:rsidRPr="00EE5187">
              <w:rPr>
                <w:b/>
                <w:bCs/>
                <w:noProof/>
                <w:lang w:val="lt-LT"/>
              </w:rPr>
              <w:t>Reasons for rejection of a Tender</w:t>
            </w:r>
          </w:p>
        </w:tc>
        <w:tc>
          <w:tcPr>
            <w:tcW w:w="708" w:type="dxa"/>
            <w:vMerge w:val="restart"/>
          </w:tcPr>
          <w:p w14:paraId="75C039AA" w14:textId="77777777" w:rsidR="00444EAE" w:rsidRPr="00EE5187" w:rsidRDefault="00444EAE"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6A713148" w14:textId="19D37FC4" w:rsidR="00444EAE" w:rsidRPr="00EE5187" w:rsidRDefault="00585B12" w:rsidP="00C315FE">
            <w:pPr>
              <w:spacing w:after="60" w:line="240" w:lineRule="auto"/>
              <w:jc w:val="both"/>
              <w:rPr>
                <w:noProof/>
                <w:lang w:val="lt-LT"/>
              </w:rPr>
            </w:pPr>
            <w:r w:rsidRPr="00EE5187">
              <w:rPr>
                <w:rFonts w:eastAsia="Calibri"/>
                <w:b/>
                <w:bCs/>
                <w:noProof/>
                <w:u w:val="single"/>
                <w:lang w:val="lt-LT"/>
              </w:rPr>
              <w:t>The supplier's Tender shall be rejected if:</w:t>
            </w:r>
          </w:p>
        </w:tc>
      </w:tr>
      <w:tr w:rsidR="00444EAE" w:rsidRPr="00EE5187" w14:paraId="2870E2BD" w14:textId="77777777" w:rsidTr="003E151D">
        <w:trPr>
          <w:trHeight w:val="157"/>
        </w:trPr>
        <w:tc>
          <w:tcPr>
            <w:tcW w:w="1699" w:type="dxa"/>
            <w:vMerge/>
            <w:tcMar>
              <w:top w:w="28" w:type="dxa"/>
              <w:bottom w:w="28" w:type="dxa"/>
            </w:tcMar>
          </w:tcPr>
          <w:p w14:paraId="29DFAAEC" w14:textId="77777777" w:rsidR="00444EAE" w:rsidRPr="00EE5187" w:rsidRDefault="00444EAE" w:rsidP="00937C60">
            <w:pPr>
              <w:pStyle w:val="ListParagraph"/>
              <w:ind w:left="316" w:right="457"/>
              <w:rPr>
                <w:noProof/>
                <w:lang w:val="lt-LT"/>
              </w:rPr>
            </w:pPr>
          </w:p>
        </w:tc>
        <w:tc>
          <w:tcPr>
            <w:tcW w:w="710" w:type="dxa"/>
            <w:vMerge/>
          </w:tcPr>
          <w:p w14:paraId="43CC3BC1" w14:textId="77777777" w:rsidR="00444EAE" w:rsidRPr="00EE5187" w:rsidRDefault="00444EAE" w:rsidP="00937C60">
            <w:pPr>
              <w:pStyle w:val="ListParagraph"/>
              <w:ind w:left="792"/>
              <w:jc w:val="both"/>
              <w:rPr>
                <w:noProof/>
                <w:lang w:val="lt-LT"/>
              </w:rPr>
            </w:pPr>
          </w:p>
        </w:tc>
        <w:tc>
          <w:tcPr>
            <w:tcW w:w="4780" w:type="dxa"/>
            <w:gridSpan w:val="5"/>
            <w:tcMar>
              <w:top w:w="28" w:type="dxa"/>
              <w:bottom w:w="28" w:type="dxa"/>
            </w:tcMar>
          </w:tcPr>
          <w:p w14:paraId="04ACE4E6" w14:textId="1C577497" w:rsidR="00444EAE" w:rsidRPr="00EE5187" w:rsidRDefault="00444EAE" w:rsidP="00F46887">
            <w:pPr>
              <w:pStyle w:val="ListParagraph"/>
              <w:numPr>
                <w:ilvl w:val="0"/>
                <w:numId w:val="80"/>
              </w:numPr>
              <w:ind w:left="314" w:hanging="283"/>
              <w:jc w:val="both"/>
              <w:rPr>
                <w:noProof/>
                <w:lang w:val="lt-LT"/>
              </w:rPr>
            </w:pPr>
            <w:r w:rsidRPr="00EE5187">
              <w:rPr>
                <w:noProof/>
                <w:lang w:val="lt-LT"/>
              </w:rPr>
              <w:t>jis yra nepriimtinas, kai yra bent viena šių sąlygų:</w:t>
            </w:r>
          </w:p>
        </w:tc>
        <w:tc>
          <w:tcPr>
            <w:tcW w:w="283" w:type="dxa"/>
          </w:tcPr>
          <w:p w14:paraId="77D5F1C4" w14:textId="77777777" w:rsidR="00444EAE" w:rsidRPr="00EE5187" w:rsidRDefault="00444EAE" w:rsidP="00937C60">
            <w:pPr>
              <w:ind w:left="1080"/>
              <w:jc w:val="both"/>
              <w:rPr>
                <w:noProof/>
                <w:lang w:val="lt-LT"/>
              </w:rPr>
            </w:pPr>
          </w:p>
        </w:tc>
        <w:tc>
          <w:tcPr>
            <w:tcW w:w="1742" w:type="dxa"/>
            <w:vMerge/>
          </w:tcPr>
          <w:p w14:paraId="65A8DE78" w14:textId="77777777" w:rsidR="00444EAE" w:rsidRPr="00EE5187" w:rsidRDefault="00444EAE" w:rsidP="00937C60">
            <w:pPr>
              <w:ind w:left="1080"/>
              <w:jc w:val="both"/>
              <w:rPr>
                <w:noProof/>
                <w:lang w:val="lt-LT"/>
              </w:rPr>
            </w:pPr>
          </w:p>
        </w:tc>
        <w:tc>
          <w:tcPr>
            <w:tcW w:w="708" w:type="dxa"/>
            <w:vMerge/>
          </w:tcPr>
          <w:p w14:paraId="711170FE" w14:textId="77777777" w:rsidR="00444EAE" w:rsidRPr="00EE5187" w:rsidRDefault="00444EAE" w:rsidP="00937C60">
            <w:pPr>
              <w:ind w:left="1080"/>
              <w:jc w:val="both"/>
              <w:rPr>
                <w:noProof/>
                <w:lang w:val="lt-LT"/>
              </w:rPr>
            </w:pPr>
          </w:p>
        </w:tc>
        <w:tc>
          <w:tcPr>
            <w:tcW w:w="5181" w:type="dxa"/>
            <w:gridSpan w:val="5"/>
          </w:tcPr>
          <w:p w14:paraId="1A6B7B96" w14:textId="06E1F7E6" w:rsidR="00444EAE" w:rsidRPr="00EE5187" w:rsidRDefault="002D73EC" w:rsidP="00F46887">
            <w:pPr>
              <w:pStyle w:val="ListParagraph"/>
              <w:numPr>
                <w:ilvl w:val="0"/>
                <w:numId w:val="81"/>
              </w:numPr>
              <w:ind w:left="317" w:hanging="283"/>
              <w:jc w:val="both"/>
              <w:rPr>
                <w:noProof/>
                <w:lang w:val="lt-LT"/>
              </w:rPr>
            </w:pPr>
            <w:r w:rsidRPr="00EE5187">
              <w:rPr>
                <w:rFonts w:eastAsia="Calibri"/>
                <w:noProof/>
                <w:lang w:val="lt-LT"/>
              </w:rPr>
              <w:t>it is unacceptable if any of the following conditions apply:</w:t>
            </w:r>
          </w:p>
        </w:tc>
      </w:tr>
      <w:tr w:rsidR="00C913B8" w:rsidRPr="00EE5187" w14:paraId="5CA4EA93" w14:textId="77777777" w:rsidTr="003E151D">
        <w:trPr>
          <w:trHeight w:val="157"/>
        </w:trPr>
        <w:tc>
          <w:tcPr>
            <w:tcW w:w="1699" w:type="dxa"/>
            <w:vMerge/>
            <w:tcMar>
              <w:top w:w="28" w:type="dxa"/>
              <w:bottom w:w="28" w:type="dxa"/>
            </w:tcMar>
          </w:tcPr>
          <w:p w14:paraId="18D96C9F" w14:textId="77777777" w:rsidR="00C913B8" w:rsidRPr="00EE5187" w:rsidRDefault="00C913B8" w:rsidP="00C913B8">
            <w:pPr>
              <w:pStyle w:val="ListParagraph"/>
              <w:ind w:left="316" w:right="457"/>
              <w:rPr>
                <w:noProof/>
                <w:lang w:val="lt-LT"/>
              </w:rPr>
            </w:pPr>
          </w:p>
        </w:tc>
        <w:tc>
          <w:tcPr>
            <w:tcW w:w="710" w:type="dxa"/>
            <w:vMerge/>
          </w:tcPr>
          <w:p w14:paraId="6828BC0B" w14:textId="77777777" w:rsidR="00C913B8" w:rsidRPr="00EE5187" w:rsidRDefault="00C913B8" w:rsidP="00C913B8">
            <w:pPr>
              <w:pStyle w:val="ListParagraph"/>
              <w:ind w:left="792"/>
              <w:jc w:val="both"/>
              <w:rPr>
                <w:noProof/>
                <w:lang w:val="lt-LT"/>
              </w:rPr>
            </w:pPr>
          </w:p>
        </w:tc>
        <w:tc>
          <w:tcPr>
            <w:tcW w:w="4780" w:type="dxa"/>
            <w:gridSpan w:val="5"/>
            <w:tcMar>
              <w:top w:w="28" w:type="dxa"/>
              <w:bottom w:w="28" w:type="dxa"/>
            </w:tcMar>
          </w:tcPr>
          <w:p w14:paraId="7DC2D93E" w14:textId="28995845" w:rsidR="00C913B8" w:rsidRPr="00EE5187" w:rsidRDefault="00C913B8" w:rsidP="0008704F">
            <w:pPr>
              <w:pStyle w:val="ListParagraph"/>
              <w:widowControl w:val="0"/>
              <w:numPr>
                <w:ilvl w:val="0"/>
                <w:numId w:val="79"/>
              </w:numPr>
              <w:ind w:left="456" w:hanging="96"/>
              <w:jc w:val="both"/>
              <w:rPr>
                <w:noProof/>
                <w:lang w:val="lt-LT"/>
              </w:rPr>
            </w:pPr>
            <w:r w:rsidRPr="00EE5187">
              <w:rPr>
                <w:rFonts w:eastAsia="Calibri"/>
                <w:noProof/>
                <w:lang w:val="lt-LT"/>
              </w:rPr>
              <w:t>jis neatitinka Pirkimo sąlygose nustatytų reikalavimų, įskaitant tiekėjo pašalinimo pagrindų nebuvimą, kvalifikacijos reikalavimų, kokybės vadybos sistemos ir (arba) aplinkos apsaugos vadybos sistemos standartų, nacionalinio saugumo reikalavimų, jeigu taikoma (VPĮ 2 str. 18 d. 1 p. / PĮ 2 str, 6 d. 1 p.);</w:t>
            </w:r>
          </w:p>
        </w:tc>
        <w:tc>
          <w:tcPr>
            <w:tcW w:w="283" w:type="dxa"/>
          </w:tcPr>
          <w:p w14:paraId="37152B44" w14:textId="77777777" w:rsidR="00C913B8" w:rsidRPr="00EE5187" w:rsidRDefault="00C913B8" w:rsidP="0008704F">
            <w:pPr>
              <w:widowControl w:val="0"/>
              <w:ind w:left="1080"/>
              <w:jc w:val="both"/>
              <w:rPr>
                <w:noProof/>
                <w:lang w:val="lt-LT"/>
              </w:rPr>
            </w:pPr>
          </w:p>
        </w:tc>
        <w:tc>
          <w:tcPr>
            <w:tcW w:w="1742" w:type="dxa"/>
            <w:vMerge/>
          </w:tcPr>
          <w:p w14:paraId="4229A067" w14:textId="77777777" w:rsidR="00C913B8" w:rsidRPr="00EE5187" w:rsidRDefault="00C913B8" w:rsidP="0008704F">
            <w:pPr>
              <w:widowControl w:val="0"/>
              <w:ind w:left="1080"/>
              <w:jc w:val="both"/>
              <w:rPr>
                <w:noProof/>
                <w:lang w:val="lt-LT"/>
              </w:rPr>
            </w:pPr>
          </w:p>
        </w:tc>
        <w:tc>
          <w:tcPr>
            <w:tcW w:w="708" w:type="dxa"/>
            <w:vMerge/>
          </w:tcPr>
          <w:p w14:paraId="51FB5AF2" w14:textId="77777777" w:rsidR="00C913B8" w:rsidRPr="00EE5187" w:rsidRDefault="00C913B8" w:rsidP="0008704F">
            <w:pPr>
              <w:widowControl w:val="0"/>
              <w:ind w:left="1080"/>
              <w:jc w:val="both"/>
              <w:rPr>
                <w:noProof/>
                <w:lang w:val="lt-LT"/>
              </w:rPr>
            </w:pPr>
          </w:p>
        </w:tc>
        <w:tc>
          <w:tcPr>
            <w:tcW w:w="5181" w:type="dxa"/>
            <w:gridSpan w:val="5"/>
          </w:tcPr>
          <w:p w14:paraId="32DCD35A" w14:textId="599DA7B4" w:rsidR="00C913B8" w:rsidRPr="00EE5187" w:rsidRDefault="00C913B8" w:rsidP="0008704F">
            <w:pPr>
              <w:pStyle w:val="ListParagraph"/>
              <w:widowControl w:val="0"/>
              <w:numPr>
                <w:ilvl w:val="0"/>
                <w:numId w:val="82"/>
              </w:numPr>
              <w:ind w:left="601" w:hanging="142"/>
              <w:jc w:val="both"/>
              <w:rPr>
                <w:noProof/>
                <w:lang w:val="lt-LT"/>
              </w:rPr>
            </w:pPr>
            <w:r w:rsidRPr="00EE5187">
              <w:rPr>
                <w:rFonts w:eastAsia="Calibri"/>
                <w:noProof/>
                <w:lang w:val="lt-LT"/>
              </w:rPr>
              <w:t>It does not comply with the requirements set out in the Procurement Conditions, including the absence of grounds for exclusion of the supplier, the qualification requirements, the standards of the quality management system and/or the environmental management system, or the national security requirements, where applicable (Art. 2(18)(1) of the PPL / Art. 2(6)(1) of the PL);</w:t>
            </w:r>
          </w:p>
        </w:tc>
      </w:tr>
      <w:tr w:rsidR="00C913B8" w:rsidRPr="00EE5187" w14:paraId="64F0D714" w14:textId="77777777" w:rsidTr="003E151D">
        <w:trPr>
          <w:trHeight w:val="157"/>
        </w:trPr>
        <w:tc>
          <w:tcPr>
            <w:tcW w:w="1699" w:type="dxa"/>
            <w:vMerge/>
            <w:tcMar>
              <w:top w:w="28" w:type="dxa"/>
              <w:bottom w:w="28" w:type="dxa"/>
            </w:tcMar>
          </w:tcPr>
          <w:p w14:paraId="64B4FD3F" w14:textId="77777777" w:rsidR="00C913B8" w:rsidRPr="00EE5187" w:rsidRDefault="00C913B8" w:rsidP="00C913B8">
            <w:pPr>
              <w:pStyle w:val="ListParagraph"/>
              <w:ind w:left="316" w:right="457"/>
              <w:rPr>
                <w:noProof/>
                <w:lang w:val="lt-LT"/>
              </w:rPr>
            </w:pPr>
          </w:p>
        </w:tc>
        <w:tc>
          <w:tcPr>
            <w:tcW w:w="710" w:type="dxa"/>
            <w:vMerge/>
          </w:tcPr>
          <w:p w14:paraId="0E644410" w14:textId="77777777" w:rsidR="00C913B8" w:rsidRPr="00EE5187" w:rsidRDefault="00C913B8" w:rsidP="00C913B8">
            <w:pPr>
              <w:pStyle w:val="ListParagraph"/>
              <w:ind w:left="792"/>
              <w:jc w:val="both"/>
              <w:rPr>
                <w:noProof/>
                <w:lang w:val="lt-LT"/>
              </w:rPr>
            </w:pPr>
          </w:p>
        </w:tc>
        <w:tc>
          <w:tcPr>
            <w:tcW w:w="4780" w:type="dxa"/>
            <w:gridSpan w:val="5"/>
            <w:tcMar>
              <w:top w:w="28" w:type="dxa"/>
              <w:bottom w:w="28" w:type="dxa"/>
            </w:tcMar>
          </w:tcPr>
          <w:p w14:paraId="3793DC0D" w14:textId="1DDC0624" w:rsidR="00C913B8" w:rsidRPr="00EE5187" w:rsidRDefault="00C913B8" w:rsidP="00F46887">
            <w:pPr>
              <w:pStyle w:val="ListParagraph"/>
              <w:numPr>
                <w:ilvl w:val="0"/>
                <w:numId w:val="79"/>
              </w:numPr>
              <w:ind w:left="456" w:hanging="96"/>
              <w:jc w:val="both"/>
              <w:rPr>
                <w:noProof/>
                <w:lang w:val="lt-LT"/>
              </w:rPr>
            </w:pPr>
            <w:r w:rsidRPr="00EE5187">
              <w:rPr>
                <w:rFonts w:eastAsia="Calibri"/>
                <w:noProof/>
                <w:lang w:val="lt-LT"/>
              </w:rPr>
              <w:t>Galutiniame pasiūlyme pasiūlyta kaina viršija Pirkimui skirtas lėšas, KC nustatytas prieš pradedant Pirkimo procedūrą (VPĮ 2 str. 18 d. 2 p. / PĮ 2 str, 6 d. 2 p.), išskyrus VPĮ 45 str. 1 d. 5 p. / PĮ 58 str. 1 d. 5 p. numatytus atvejus;</w:t>
            </w:r>
          </w:p>
        </w:tc>
        <w:tc>
          <w:tcPr>
            <w:tcW w:w="283" w:type="dxa"/>
          </w:tcPr>
          <w:p w14:paraId="3E6DA814" w14:textId="77777777" w:rsidR="00C913B8" w:rsidRPr="00EE5187" w:rsidRDefault="00C913B8" w:rsidP="00C913B8">
            <w:pPr>
              <w:ind w:left="1080"/>
              <w:jc w:val="both"/>
              <w:rPr>
                <w:noProof/>
                <w:lang w:val="lt-LT"/>
              </w:rPr>
            </w:pPr>
          </w:p>
        </w:tc>
        <w:tc>
          <w:tcPr>
            <w:tcW w:w="1742" w:type="dxa"/>
            <w:vMerge/>
          </w:tcPr>
          <w:p w14:paraId="0FD5DA70" w14:textId="77777777" w:rsidR="00C913B8" w:rsidRPr="00EE5187" w:rsidRDefault="00C913B8" w:rsidP="00C913B8">
            <w:pPr>
              <w:ind w:left="1080"/>
              <w:jc w:val="both"/>
              <w:rPr>
                <w:noProof/>
                <w:lang w:val="lt-LT"/>
              </w:rPr>
            </w:pPr>
          </w:p>
        </w:tc>
        <w:tc>
          <w:tcPr>
            <w:tcW w:w="708" w:type="dxa"/>
            <w:vMerge/>
          </w:tcPr>
          <w:p w14:paraId="1A29C5FE" w14:textId="77777777" w:rsidR="00C913B8" w:rsidRPr="00EE5187" w:rsidRDefault="00C913B8" w:rsidP="00C913B8">
            <w:pPr>
              <w:ind w:left="1080"/>
              <w:jc w:val="both"/>
              <w:rPr>
                <w:noProof/>
                <w:lang w:val="lt-LT"/>
              </w:rPr>
            </w:pPr>
          </w:p>
        </w:tc>
        <w:tc>
          <w:tcPr>
            <w:tcW w:w="5181" w:type="dxa"/>
            <w:gridSpan w:val="5"/>
          </w:tcPr>
          <w:p w14:paraId="4F9D69CE" w14:textId="10379469" w:rsidR="00C913B8" w:rsidRPr="00EE5187" w:rsidRDefault="00C913B8" w:rsidP="00F46887">
            <w:pPr>
              <w:pStyle w:val="ListParagraph"/>
              <w:numPr>
                <w:ilvl w:val="0"/>
                <w:numId w:val="82"/>
              </w:numPr>
              <w:ind w:left="601" w:hanging="142"/>
              <w:jc w:val="both"/>
              <w:rPr>
                <w:noProof/>
                <w:lang w:val="lt-LT"/>
              </w:rPr>
            </w:pPr>
            <w:r w:rsidRPr="00EE5187">
              <w:rPr>
                <w:rFonts w:eastAsia="Calibri"/>
                <w:noProof/>
                <w:lang w:val="lt-LT"/>
              </w:rPr>
              <w:t>The price proposed in the Tender exceeds the funds available for the Procurement, as determined by the KC prior to the start of the Procurement procedure (Article 2(18)(2) of the PPL / Article 2(6)(2) of the PL), except in the cases provided for in Article 45(1)(5) of the PPL / Article 58(1)(5) of the PL;</w:t>
            </w:r>
          </w:p>
        </w:tc>
      </w:tr>
      <w:tr w:rsidR="00C913B8" w:rsidRPr="00EE5187" w14:paraId="6287BACD" w14:textId="77777777" w:rsidTr="003E151D">
        <w:trPr>
          <w:trHeight w:val="157"/>
        </w:trPr>
        <w:tc>
          <w:tcPr>
            <w:tcW w:w="1699" w:type="dxa"/>
            <w:vMerge/>
            <w:tcMar>
              <w:top w:w="28" w:type="dxa"/>
              <w:bottom w:w="28" w:type="dxa"/>
            </w:tcMar>
          </w:tcPr>
          <w:p w14:paraId="1A655BD0" w14:textId="77777777" w:rsidR="00C913B8" w:rsidRPr="00EE5187" w:rsidRDefault="00C913B8" w:rsidP="00C913B8">
            <w:pPr>
              <w:pStyle w:val="ListParagraph"/>
              <w:ind w:left="316" w:right="457"/>
              <w:rPr>
                <w:noProof/>
                <w:lang w:val="lt-LT"/>
              </w:rPr>
            </w:pPr>
          </w:p>
        </w:tc>
        <w:tc>
          <w:tcPr>
            <w:tcW w:w="710" w:type="dxa"/>
            <w:vMerge/>
          </w:tcPr>
          <w:p w14:paraId="3D8006FD" w14:textId="77777777" w:rsidR="00C913B8" w:rsidRPr="00EE5187" w:rsidRDefault="00C913B8" w:rsidP="00C913B8">
            <w:pPr>
              <w:pStyle w:val="ListParagraph"/>
              <w:ind w:left="792"/>
              <w:jc w:val="both"/>
              <w:rPr>
                <w:noProof/>
                <w:lang w:val="lt-LT"/>
              </w:rPr>
            </w:pPr>
          </w:p>
        </w:tc>
        <w:tc>
          <w:tcPr>
            <w:tcW w:w="4780" w:type="dxa"/>
            <w:gridSpan w:val="5"/>
            <w:tcMar>
              <w:top w:w="28" w:type="dxa"/>
              <w:bottom w:w="28" w:type="dxa"/>
            </w:tcMar>
          </w:tcPr>
          <w:p w14:paraId="7398FC3C" w14:textId="1CE459F6" w:rsidR="00C913B8" w:rsidRPr="00EE5187" w:rsidRDefault="00C913B8" w:rsidP="00F46887">
            <w:pPr>
              <w:pStyle w:val="ListParagraph"/>
              <w:numPr>
                <w:ilvl w:val="0"/>
                <w:numId w:val="79"/>
              </w:numPr>
              <w:ind w:left="456" w:hanging="96"/>
              <w:jc w:val="both"/>
              <w:rPr>
                <w:noProof/>
                <w:lang w:val="lt-LT"/>
              </w:rPr>
            </w:pPr>
            <w:r w:rsidRPr="00EE5187">
              <w:rPr>
                <w:rFonts w:eastAsia="Calibri"/>
                <w:noProof/>
                <w:lang w:val="lt-LT"/>
              </w:rPr>
              <w:t>jis gautas pavėluotai (VPĮ 2 str. 18 d. 3 p. / PĮ 2 str, 6 d. 3 p.);</w:t>
            </w:r>
          </w:p>
        </w:tc>
        <w:tc>
          <w:tcPr>
            <w:tcW w:w="283" w:type="dxa"/>
          </w:tcPr>
          <w:p w14:paraId="4F119251" w14:textId="77777777" w:rsidR="00C913B8" w:rsidRPr="00EE5187" w:rsidRDefault="00C913B8" w:rsidP="00C913B8">
            <w:pPr>
              <w:ind w:left="1080"/>
              <w:jc w:val="both"/>
              <w:rPr>
                <w:noProof/>
                <w:lang w:val="lt-LT"/>
              </w:rPr>
            </w:pPr>
          </w:p>
        </w:tc>
        <w:tc>
          <w:tcPr>
            <w:tcW w:w="1742" w:type="dxa"/>
            <w:vMerge/>
          </w:tcPr>
          <w:p w14:paraId="70270577" w14:textId="77777777" w:rsidR="00C913B8" w:rsidRPr="00EE5187" w:rsidRDefault="00C913B8" w:rsidP="00C913B8">
            <w:pPr>
              <w:ind w:left="1080"/>
              <w:jc w:val="both"/>
              <w:rPr>
                <w:noProof/>
                <w:lang w:val="lt-LT"/>
              </w:rPr>
            </w:pPr>
          </w:p>
        </w:tc>
        <w:tc>
          <w:tcPr>
            <w:tcW w:w="708" w:type="dxa"/>
            <w:vMerge/>
          </w:tcPr>
          <w:p w14:paraId="2409907B" w14:textId="77777777" w:rsidR="00C913B8" w:rsidRPr="00EE5187" w:rsidRDefault="00C913B8" w:rsidP="00C913B8">
            <w:pPr>
              <w:ind w:left="1080"/>
              <w:jc w:val="both"/>
              <w:rPr>
                <w:noProof/>
                <w:lang w:val="lt-LT"/>
              </w:rPr>
            </w:pPr>
          </w:p>
        </w:tc>
        <w:tc>
          <w:tcPr>
            <w:tcW w:w="5181" w:type="dxa"/>
            <w:gridSpan w:val="5"/>
          </w:tcPr>
          <w:p w14:paraId="1DF8880A" w14:textId="3F4548D3" w:rsidR="00C913B8" w:rsidRPr="00EE5187" w:rsidRDefault="00C913B8" w:rsidP="00F46887">
            <w:pPr>
              <w:pStyle w:val="ListParagraph"/>
              <w:numPr>
                <w:ilvl w:val="0"/>
                <w:numId w:val="82"/>
              </w:numPr>
              <w:ind w:left="601" w:hanging="142"/>
              <w:jc w:val="both"/>
              <w:rPr>
                <w:noProof/>
                <w:lang w:val="lt-LT"/>
              </w:rPr>
            </w:pPr>
            <w:r w:rsidRPr="00EE5187">
              <w:rPr>
                <w:rFonts w:eastAsia="Calibri"/>
                <w:noProof/>
                <w:lang w:val="lt-LT"/>
              </w:rPr>
              <w:t>It was received late (Article 2(18)(3) of the PPL / Article 2(6)(3) of the PL);</w:t>
            </w:r>
          </w:p>
        </w:tc>
      </w:tr>
      <w:tr w:rsidR="00C913B8" w:rsidRPr="00EE5187" w14:paraId="626EA583" w14:textId="77777777" w:rsidTr="003E151D">
        <w:trPr>
          <w:trHeight w:val="157"/>
        </w:trPr>
        <w:tc>
          <w:tcPr>
            <w:tcW w:w="1699" w:type="dxa"/>
            <w:vMerge/>
            <w:tcMar>
              <w:top w:w="28" w:type="dxa"/>
              <w:bottom w:w="28" w:type="dxa"/>
            </w:tcMar>
          </w:tcPr>
          <w:p w14:paraId="0C163C24" w14:textId="77777777" w:rsidR="00C913B8" w:rsidRPr="00EE5187" w:rsidRDefault="00C913B8" w:rsidP="00C913B8">
            <w:pPr>
              <w:pStyle w:val="ListParagraph"/>
              <w:ind w:left="316" w:right="457"/>
              <w:rPr>
                <w:noProof/>
                <w:lang w:val="lt-LT"/>
              </w:rPr>
            </w:pPr>
          </w:p>
        </w:tc>
        <w:tc>
          <w:tcPr>
            <w:tcW w:w="710" w:type="dxa"/>
            <w:vMerge/>
          </w:tcPr>
          <w:p w14:paraId="4C0DF99C" w14:textId="77777777" w:rsidR="00C913B8" w:rsidRPr="00EE5187" w:rsidRDefault="00C913B8" w:rsidP="00C913B8">
            <w:pPr>
              <w:pStyle w:val="ListParagraph"/>
              <w:ind w:left="792"/>
              <w:jc w:val="both"/>
              <w:rPr>
                <w:noProof/>
                <w:lang w:val="lt-LT"/>
              </w:rPr>
            </w:pPr>
          </w:p>
        </w:tc>
        <w:tc>
          <w:tcPr>
            <w:tcW w:w="4780" w:type="dxa"/>
            <w:gridSpan w:val="5"/>
            <w:tcMar>
              <w:top w:w="28" w:type="dxa"/>
              <w:bottom w:w="28" w:type="dxa"/>
            </w:tcMar>
          </w:tcPr>
          <w:p w14:paraId="4F2DA8EB" w14:textId="7F5C05C2" w:rsidR="00C913B8" w:rsidRPr="00EE5187" w:rsidRDefault="00C913B8" w:rsidP="00F46887">
            <w:pPr>
              <w:pStyle w:val="ListParagraph"/>
              <w:numPr>
                <w:ilvl w:val="0"/>
                <w:numId w:val="79"/>
              </w:numPr>
              <w:ind w:left="456" w:hanging="96"/>
              <w:jc w:val="both"/>
              <w:rPr>
                <w:noProof/>
                <w:lang w:val="lt-LT"/>
              </w:rPr>
            </w:pPr>
            <w:r w:rsidRPr="00EE5187">
              <w:rPr>
                <w:rFonts w:eastAsia="Calibri"/>
                <w:noProof/>
                <w:lang w:val="lt-LT"/>
              </w:rPr>
              <w:t>dėl jo KC turi įrodymų apie neleistino susitarimo ar korupcijos atvejus (VPĮ 2 str. 18 d. 4 p. / PĮ 2 str, 6 d. 4 p.);</w:t>
            </w:r>
          </w:p>
        </w:tc>
        <w:tc>
          <w:tcPr>
            <w:tcW w:w="283" w:type="dxa"/>
          </w:tcPr>
          <w:p w14:paraId="25B611A5" w14:textId="77777777" w:rsidR="00C913B8" w:rsidRPr="00EE5187" w:rsidRDefault="00C913B8" w:rsidP="00C913B8">
            <w:pPr>
              <w:ind w:left="1080"/>
              <w:jc w:val="both"/>
              <w:rPr>
                <w:noProof/>
                <w:lang w:val="lt-LT"/>
              </w:rPr>
            </w:pPr>
          </w:p>
        </w:tc>
        <w:tc>
          <w:tcPr>
            <w:tcW w:w="1742" w:type="dxa"/>
            <w:vMerge/>
          </w:tcPr>
          <w:p w14:paraId="54CFAB5A" w14:textId="77777777" w:rsidR="00C913B8" w:rsidRPr="00EE5187" w:rsidRDefault="00C913B8" w:rsidP="00C913B8">
            <w:pPr>
              <w:ind w:left="1080"/>
              <w:jc w:val="both"/>
              <w:rPr>
                <w:noProof/>
                <w:lang w:val="lt-LT"/>
              </w:rPr>
            </w:pPr>
          </w:p>
        </w:tc>
        <w:tc>
          <w:tcPr>
            <w:tcW w:w="708" w:type="dxa"/>
            <w:vMerge/>
          </w:tcPr>
          <w:p w14:paraId="3DED6F51" w14:textId="77777777" w:rsidR="00C913B8" w:rsidRPr="00EE5187" w:rsidRDefault="00C913B8" w:rsidP="00C913B8">
            <w:pPr>
              <w:ind w:left="1080"/>
              <w:jc w:val="both"/>
              <w:rPr>
                <w:noProof/>
                <w:lang w:val="lt-LT"/>
              </w:rPr>
            </w:pPr>
          </w:p>
        </w:tc>
        <w:tc>
          <w:tcPr>
            <w:tcW w:w="5181" w:type="dxa"/>
            <w:gridSpan w:val="5"/>
          </w:tcPr>
          <w:p w14:paraId="58D4452D" w14:textId="6007A7D5" w:rsidR="00C913B8" w:rsidRPr="00EE5187" w:rsidRDefault="00C913B8" w:rsidP="00F46887">
            <w:pPr>
              <w:pStyle w:val="ListParagraph"/>
              <w:numPr>
                <w:ilvl w:val="0"/>
                <w:numId w:val="82"/>
              </w:numPr>
              <w:ind w:left="601" w:hanging="142"/>
              <w:jc w:val="both"/>
              <w:rPr>
                <w:noProof/>
                <w:lang w:val="lt-LT"/>
              </w:rPr>
            </w:pPr>
            <w:r w:rsidRPr="00EE5187">
              <w:rPr>
                <w:rFonts w:eastAsia="Calibri"/>
                <w:noProof/>
                <w:lang w:val="lt-LT"/>
              </w:rPr>
              <w:t>The KC has evidence of a case of collusion or corruption (Art. 2(18)(4) of the PPL / Art. 2(6)(4) of the PL);</w:t>
            </w:r>
          </w:p>
        </w:tc>
      </w:tr>
      <w:tr w:rsidR="00C913B8" w:rsidRPr="00EE5187" w14:paraId="1A921969" w14:textId="77777777" w:rsidTr="003E151D">
        <w:trPr>
          <w:trHeight w:val="157"/>
        </w:trPr>
        <w:tc>
          <w:tcPr>
            <w:tcW w:w="1699" w:type="dxa"/>
            <w:vMerge/>
            <w:tcMar>
              <w:top w:w="28" w:type="dxa"/>
              <w:bottom w:w="28" w:type="dxa"/>
            </w:tcMar>
          </w:tcPr>
          <w:p w14:paraId="49D08E72" w14:textId="77777777" w:rsidR="00C913B8" w:rsidRPr="00EE5187" w:rsidRDefault="00C913B8" w:rsidP="00C913B8">
            <w:pPr>
              <w:pStyle w:val="ListParagraph"/>
              <w:ind w:left="316" w:right="457"/>
              <w:rPr>
                <w:noProof/>
                <w:lang w:val="lt-LT"/>
              </w:rPr>
            </w:pPr>
          </w:p>
        </w:tc>
        <w:tc>
          <w:tcPr>
            <w:tcW w:w="710" w:type="dxa"/>
            <w:vMerge/>
          </w:tcPr>
          <w:p w14:paraId="60F58EEB" w14:textId="77777777" w:rsidR="00C913B8" w:rsidRPr="00EE5187" w:rsidRDefault="00C913B8" w:rsidP="00C913B8">
            <w:pPr>
              <w:pStyle w:val="ListParagraph"/>
              <w:ind w:left="792"/>
              <w:jc w:val="both"/>
              <w:rPr>
                <w:noProof/>
                <w:lang w:val="lt-LT"/>
              </w:rPr>
            </w:pPr>
          </w:p>
        </w:tc>
        <w:tc>
          <w:tcPr>
            <w:tcW w:w="4780" w:type="dxa"/>
            <w:gridSpan w:val="5"/>
            <w:tcMar>
              <w:top w:w="28" w:type="dxa"/>
              <w:bottom w:w="28" w:type="dxa"/>
            </w:tcMar>
          </w:tcPr>
          <w:p w14:paraId="4778AF9A" w14:textId="0855EA0D" w:rsidR="00C913B8" w:rsidRPr="00EE5187" w:rsidRDefault="00C913B8" w:rsidP="00F46887">
            <w:pPr>
              <w:pStyle w:val="ListParagraph"/>
              <w:numPr>
                <w:ilvl w:val="0"/>
                <w:numId w:val="79"/>
              </w:numPr>
              <w:ind w:left="456" w:hanging="96"/>
              <w:jc w:val="both"/>
              <w:rPr>
                <w:noProof/>
                <w:lang w:val="lt-LT"/>
              </w:rPr>
            </w:pPr>
            <w:r w:rsidRPr="00EE5187">
              <w:rPr>
                <w:rFonts w:eastAsia="Calibri"/>
                <w:noProof/>
                <w:lang w:val="lt-LT"/>
              </w:rPr>
              <w:t>Tiekėjo Galutiniame pasiūlyme buvo pasiūlyta neįprastai maža kaina arba neįprastai mažos  sąnaudos ir tiekėjas, KC prašymu, iki nurodyto termino nepateikė raštiško kainos sudėtinių dalių pagrindimo arba kitaip nepagrindė neįprastai mažos kainos arba sąnaudų (VPĮ 2 str. 18 d. 5 p. / PĮ 2 str, 6 d. 5 p.);</w:t>
            </w:r>
          </w:p>
        </w:tc>
        <w:tc>
          <w:tcPr>
            <w:tcW w:w="283" w:type="dxa"/>
          </w:tcPr>
          <w:p w14:paraId="7BF585CD" w14:textId="77777777" w:rsidR="00C913B8" w:rsidRPr="00EE5187" w:rsidRDefault="00C913B8" w:rsidP="00C913B8">
            <w:pPr>
              <w:ind w:left="1080"/>
              <w:jc w:val="both"/>
              <w:rPr>
                <w:noProof/>
                <w:lang w:val="lt-LT"/>
              </w:rPr>
            </w:pPr>
          </w:p>
        </w:tc>
        <w:tc>
          <w:tcPr>
            <w:tcW w:w="1742" w:type="dxa"/>
            <w:vMerge/>
          </w:tcPr>
          <w:p w14:paraId="151B0808" w14:textId="77777777" w:rsidR="00C913B8" w:rsidRPr="00EE5187" w:rsidRDefault="00C913B8" w:rsidP="00C913B8">
            <w:pPr>
              <w:ind w:left="1080"/>
              <w:jc w:val="both"/>
              <w:rPr>
                <w:noProof/>
                <w:lang w:val="lt-LT"/>
              </w:rPr>
            </w:pPr>
          </w:p>
        </w:tc>
        <w:tc>
          <w:tcPr>
            <w:tcW w:w="708" w:type="dxa"/>
            <w:vMerge/>
          </w:tcPr>
          <w:p w14:paraId="490FC670" w14:textId="77777777" w:rsidR="00C913B8" w:rsidRPr="00EE5187" w:rsidRDefault="00C913B8" w:rsidP="00C913B8">
            <w:pPr>
              <w:ind w:left="1080"/>
              <w:jc w:val="both"/>
              <w:rPr>
                <w:noProof/>
                <w:lang w:val="lt-LT"/>
              </w:rPr>
            </w:pPr>
          </w:p>
        </w:tc>
        <w:tc>
          <w:tcPr>
            <w:tcW w:w="5181" w:type="dxa"/>
            <w:gridSpan w:val="5"/>
          </w:tcPr>
          <w:p w14:paraId="7D3CA4FB" w14:textId="20BE86C6" w:rsidR="00C913B8" w:rsidRPr="00EE5187" w:rsidRDefault="00C913B8" w:rsidP="00F46887">
            <w:pPr>
              <w:pStyle w:val="ListParagraph"/>
              <w:numPr>
                <w:ilvl w:val="0"/>
                <w:numId w:val="82"/>
              </w:numPr>
              <w:ind w:left="601" w:hanging="142"/>
              <w:jc w:val="both"/>
              <w:rPr>
                <w:noProof/>
                <w:lang w:val="lt-LT"/>
              </w:rPr>
            </w:pPr>
            <w:r w:rsidRPr="00EE5187">
              <w:rPr>
                <w:rFonts w:eastAsia="Calibri"/>
                <w:noProof/>
                <w:lang w:val="lt-LT"/>
              </w:rPr>
              <w:t>The Supplier's Final Tender proposed an abnormally low price or abnormally low costs and the Supplier failed to provide written justification of the price components or otherwise to justify the abnormally low price or costs, as requested by the KC, by the set deadline (Article 2(18)(5) of the PPL / Article 2(6)(5) of the PL);</w:t>
            </w:r>
          </w:p>
        </w:tc>
      </w:tr>
      <w:tr w:rsidR="00A665A8" w:rsidRPr="00EE5187" w14:paraId="09BC7FF2" w14:textId="77777777" w:rsidTr="003E151D">
        <w:trPr>
          <w:trHeight w:val="157"/>
        </w:trPr>
        <w:tc>
          <w:tcPr>
            <w:tcW w:w="1699" w:type="dxa"/>
            <w:vMerge/>
            <w:tcMar>
              <w:top w:w="28" w:type="dxa"/>
              <w:bottom w:w="28" w:type="dxa"/>
            </w:tcMar>
          </w:tcPr>
          <w:p w14:paraId="249EDC0C" w14:textId="77777777" w:rsidR="00A665A8" w:rsidRPr="00EE5187" w:rsidRDefault="00A665A8" w:rsidP="00A665A8">
            <w:pPr>
              <w:pStyle w:val="ListParagraph"/>
              <w:ind w:left="316" w:right="457"/>
              <w:rPr>
                <w:noProof/>
                <w:lang w:val="lt-LT"/>
              </w:rPr>
            </w:pPr>
          </w:p>
        </w:tc>
        <w:tc>
          <w:tcPr>
            <w:tcW w:w="710" w:type="dxa"/>
            <w:vMerge/>
          </w:tcPr>
          <w:p w14:paraId="7D6C77BF"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453ACDDA" w14:textId="0636B5E9" w:rsidR="00A665A8" w:rsidRPr="00EE5187" w:rsidRDefault="00A665A8" w:rsidP="00F46887">
            <w:pPr>
              <w:pStyle w:val="ListParagraph"/>
              <w:numPr>
                <w:ilvl w:val="0"/>
                <w:numId w:val="80"/>
              </w:numPr>
              <w:ind w:left="314" w:hanging="283"/>
              <w:jc w:val="both"/>
              <w:rPr>
                <w:noProof/>
                <w:lang w:val="lt-LT"/>
              </w:rPr>
            </w:pPr>
            <w:r w:rsidRPr="00EE5187">
              <w:rPr>
                <w:noProof/>
                <w:lang w:val="lt-LT"/>
              </w:rPr>
              <w:t>Pasiūlymas yra netinkamas, kai neatitinka Pirkimo objekto, įskaitant Techninėje specifikacijoje nustatytus reikalavimus, ir be esminių pakeitimų negalėtų patenkinti Pirkimo sąlygose nustatytų Pirkimo objektui keliamų KC poreikių ir reikalavimų (VPĮ 2 str. 21 d. / PĮ 2 str, 9 d.);</w:t>
            </w:r>
          </w:p>
        </w:tc>
        <w:tc>
          <w:tcPr>
            <w:tcW w:w="283" w:type="dxa"/>
          </w:tcPr>
          <w:p w14:paraId="7BF7FA96" w14:textId="77777777" w:rsidR="00A665A8" w:rsidRPr="00EE5187" w:rsidRDefault="00A665A8" w:rsidP="00A665A8">
            <w:pPr>
              <w:ind w:left="1080"/>
              <w:jc w:val="both"/>
              <w:rPr>
                <w:noProof/>
                <w:lang w:val="lt-LT"/>
              </w:rPr>
            </w:pPr>
          </w:p>
        </w:tc>
        <w:tc>
          <w:tcPr>
            <w:tcW w:w="1742" w:type="dxa"/>
            <w:vMerge/>
          </w:tcPr>
          <w:p w14:paraId="735536E3" w14:textId="77777777" w:rsidR="00A665A8" w:rsidRPr="00EE5187" w:rsidRDefault="00A665A8" w:rsidP="00A665A8">
            <w:pPr>
              <w:ind w:left="1080"/>
              <w:jc w:val="both"/>
              <w:rPr>
                <w:noProof/>
                <w:lang w:val="lt-LT"/>
              </w:rPr>
            </w:pPr>
          </w:p>
        </w:tc>
        <w:tc>
          <w:tcPr>
            <w:tcW w:w="708" w:type="dxa"/>
            <w:vMerge/>
          </w:tcPr>
          <w:p w14:paraId="27279FF9" w14:textId="77777777" w:rsidR="00A665A8" w:rsidRPr="00EE5187" w:rsidRDefault="00A665A8" w:rsidP="00A665A8">
            <w:pPr>
              <w:ind w:left="1080"/>
              <w:jc w:val="both"/>
              <w:rPr>
                <w:noProof/>
                <w:lang w:val="lt-LT"/>
              </w:rPr>
            </w:pPr>
          </w:p>
        </w:tc>
        <w:tc>
          <w:tcPr>
            <w:tcW w:w="5181" w:type="dxa"/>
            <w:gridSpan w:val="5"/>
          </w:tcPr>
          <w:p w14:paraId="3630D086" w14:textId="33CB9C09"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Tender is inappropriate when it does not comply with the object of the contract, including the requirements set out in the Technical Specification, and would not be able to meet the needs and requirements of the KC as set out in the Procurement Conditions for the object of the contract, without substantial modifications (Art. 2(21) of the PPL / Art. 2(9) of the PL);</w:t>
            </w:r>
          </w:p>
        </w:tc>
      </w:tr>
      <w:tr w:rsidR="00A665A8" w:rsidRPr="00EE5187" w14:paraId="6CC1E5FD" w14:textId="77777777" w:rsidTr="003E151D">
        <w:trPr>
          <w:trHeight w:val="157"/>
        </w:trPr>
        <w:tc>
          <w:tcPr>
            <w:tcW w:w="1699" w:type="dxa"/>
            <w:vMerge/>
            <w:tcMar>
              <w:top w:w="28" w:type="dxa"/>
              <w:bottom w:w="28" w:type="dxa"/>
            </w:tcMar>
          </w:tcPr>
          <w:p w14:paraId="1F852389" w14:textId="77777777" w:rsidR="00A665A8" w:rsidRPr="00EE5187" w:rsidRDefault="00A665A8" w:rsidP="00A665A8">
            <w:pPr>
              <w:pStyle w:val="ListParagraph"/>
              <w:ind w:left="316" w:right="457"/>
              <w:rPr>
                <w:noProof/>
                <w:lang w:val="lt-LT"/>
              </w:rPr>
            </w:pPr>
          </w:p>
        </w:tc>
        <w:tc>
          <w:tcPr>
            <w:tcW w:w="710" w:type="dxa"/>
            <w:vMerge/>
          </w:tcPr>
          <w:p w14:paraId="51B0F039"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0BFC900E" w14:textId="7BED6449" w:rsidR="00A665A8" w:rsidRPr="00EE5187" w:rsidRDefault="00A665A8" w:rsidP="00F46887">
            <w:pPr>
              <w:pStyle w:val="ListParagraph"/>
              <w:numPr>
                <w:ilvl w:val="0"/>
                <w:numId w:val="80"/>
              </w:numPr>
              <w:ind w:left="314" w:hanging="283"/>
              <w:jc w:val="both"/>
              <w:rPr>
                <w:noProof/>
                <w:lang w:val="lt-LT"/>
              </w:rPr>
            </w:pPr>
            <w:r w:rsidRPr="00EE5187">
              <w:rPr>
                <w:noProof/>
                <w:lang w:val="lt-LT"/>
              </w:rPr>
              <w:t>Tiekėjas pateikė melagingą informaciją apie nustatytų reikalavimų atitikimą, įskaitant informaciją, nurodytą tiekėjo pateiktoje EBVPD, kurią KC gali įrodyti bet kokiomis teisėtomis priemonėmis. Tokiu atveju, KC, vadovaudamasis VPĮ 52 str. arba PĮ 63 str. nuostatomis, taip pat paskelbia informaciją apie tokį tiekėją CVP IS (VPĮ 46 str. 4 d. 4 p.);</w:t>
            </w:r>
          </w:p>
        </w:tc>
        <w:tc>
          <w:tcPr>
            <w:tcW w:w="283" w:type="dxa"/>
          </w:tcPr>
          <w:p w14:paraId="732F184A" w14:textId="77777777" w:rsidR="00A665A8" w:rsidRPr="00EE5187" w:rsidRDefault="00A665A8" w:rsidP="00A665A8">
            <w:pPr>
              <w:ind w:left="1080"/>
              <w:jc w:val="both"/>
              <w:rPr>
                <w:noProof/>
                <w:lang w:val="lt-LT"/>
              </w:rPr>
            </w:pPr>
          </w:p>
        </w:tc>
        <w:tc>
          <w:tcPr>
            <w:tcW w:w="1742" w:type="dxa"/>
            <w:vMerge/>
          </w:tcPr>
          <w:p w14:paraId="70C3B95A" w14:textId="77777777" w:rsidR="00A665A8" w:rsidRPr="00EE5187" w:rsidRDefault="00A665A8" w:rsidP="00A665A8">
            <w:pPr>
              <w:ind w:left="1080"/>
              <w:jc w:val="both"/>
              <w:rPr>
                <w:noProof/>
                <w:lang w:val="lt-LT"/>
              </w:rPr>
            </w:pPr>
          </w:p>
        </w:tc>
        <w:tc>
          <w:tcPr>
            <w:tcW w:w="708" w:type="dxa"/>
            <w:vMerge/>
          </w:tcPr>
          <w:p w14:paraId="1FAAB63F" w14:textId="77777777" w:rsidR="00A665A8" w:rsidRPr="00EE5187" w:rsidRDefault="00A665A8" w:rsidP="00A665A8">
            <w:pPr>
              <w:ind w:left="1080"/>
              <w:jc w:val="both"/>
              <w:rPr>
                <w:noProof/>
                <w:lang w:val="lt-LT"/>
              </w:rPr>
            </w:pPr>
          </w:p>
        </w:tc>
        <w:tc>
          <w:tcPr>
            <w:tcW w:w="5181" w:type="dxa"/>
            <w:gridSpan w:val="5"/>
          </w:tcPr>
          <w:p w14:paraId="731E4ECC" w14:textId="252DDA3D"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Supplier has provided false information concerning the fulfilment of the specified requirements, including the information contained in the supplier's ESPD, which the KC may prove by any lawful means. In such a case, the KC shall also publish the information on such supplier in the CVP IS, in accordance with the provisions of Article 52 of the PPL or Article 63 of the PL (Article 46(4)(4) of the PPL);</w:t>
            </w:r>
          </w:p>
        </w:tc>
      </w:tr>
      <w:tr w:rsidR="00A665A8" w:rsidRPr="00EE5187" w14:paraId="78E7F9E5" w14:textId="77777777" w:rsidTr="003E151D">
        <w:trPr>
          <w:trHeight w:val="157"/>
        </w:trPr>
        <w:tc>
          <w:tcPr>
            <w:tcW w:w="1699" w:type="dxa"/>
            <w:vMerge/>
            <w:tcMar>
              <w:top w:w="28" w:type="dxa"/>
              <w:bottom w:w="28" w:type="dxa"/>
            </w:tcMar>
          </w:tcPr>
          <w:p w14:paraId="65A0FABE" w14:textId="77777777" w:rsidR="00A665A8" w:rsidRPr="00EE5187" w:rsidRDefault="00A665A8" w:rsidP="00A665A8">
            <w:pPr>
              <w:pStyle w:val="ListParagraph"/>
              <w:ind w:left="316" w:right="457"/>
              <w:rPr>
                <w:noProof/>
                <w:lang w:val="lt-LT"/>
              </w:rPr>
            </w:pPr>
          </w:p>
        </w:tc>
        <w:tc>
          <w:tcPr>
            <w:tcW w:w="710" w:type="dxa"/>
            <w:vMerge/>
          </w:tcPr>
          <w:p w14:paraId="6BC03126"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472A6EBF" w14:textId="5D2D5102" w:rsidR="00A665A8" w:rsidRPr="00EE5187" w:rsidRDefault="00A665A8" w:rsidP="00F46887">
            <w:pPr>
              <w:pStyle w:val="ListParagraph"/>
              <w:numPr>
                <w:ilvl w:val="0"/>
                <w:numId w:val="80"/>
              </w:numPr>
              <w:ind w:left="314" w:hanging="283"/>
              <w:jc w:val="both"/>
              <w:rPr>
                <w:noProof/>
                <w:lang w:val="lt-LT"/>
              </w:rPr>
            </w:pPr>
            <w:r w:rsidRPr="00EE5187">
              <w:rPr>
                <w:noProof/>
                <w:lang w:val="lt-LT"/>
              </w:rPr>
              <w:t>Tiekėjas iki susipažinimo su Pasiūlymais pradžios nepateikė Pasiūlymo iššifravimo slaptažodžio;</w:t>
            </w:r>
          </w:p>
        </w:tc>
        <w:tc>
          <w:tcPr>
            <w:tcW w:w="283" w:type="dxa"/>
          </w:tcPr>
          <w:p w14:paraId="41E77D9D" w14:textId="77777777" w:rsidR="00A665A8" w:rsidRPr="00EE5187" w:rsidRDefault="00A665A8" w:rsidP="00A665A8">
            <w:pPr>
              <w:ind w:left="1080"/>
              <w:jc w:val="both"/>
              <w:rPr>
                <w:noProof/>
                <w:lang w:val="lt-LT"/>
              </w:rPr>
            </w:pPr>
          </w:p>
        </w:tc>
        <w:tc>
          <w:tcPr>
            <w:tcW w:w="1742" w:type="dxa"/>
            <w:vMerge/>
          </w:tcPr>
          <w:p w14:paraId="68CABCE9" w14:textId="77777777" w:rsidR="00A665A8" w:rsidRPr="00EE5187" w:rsidRDefault="00A665A8" w:rsidP="00A665A8">
            <w:pPr>
              <w:ind w:left="1080"/>
              <w:jc w:val="both"/>
              <w:rPr>
                <w:noProof/>
                <w:lang w:val="lt-LT"/>
              </w:rPr>
            </w:pPr>
          </w:p>
        </w:tc>
        <w:tc>
          <w:tcPr>
            <w:tcW w:w="708" w:type="dxa"/>
            <w:vMerge/>
          </w:tcPr>
          <w:p w14:paraId="44BE1E6C" w14:textId="77777777" w:rsidR="00A665A8" w:rsidRPr="00EE5187" w:rsidRDefault="00A665A8" w:rsidP="00A665A8">
            <w:pPr>
              <w:ind w:left="1080"/>
              <w:jc w:val="both"/>
              <w:rPr>
                <w:noProof/>
                <w:lang w:val="lt-LT"/>
              </w:rPr>
            </w:pPr>
          </w:p>
        </w:tc>
        <w:tc>
          <w:tcPr>
            <w:tcW w:w="5181" w:type="dxa"/>
            <w:gridSpan w:val="5"/>
          </w:tcPr>
          <w:p w14:paraId="4CA1DEAA" w14:textId="6B1A2F3F"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Supplier has not provided the decryption password for the Tender before the start of access to Tenders;</w:t>
            </w:r>
          </w:p>
        </w:tc>
      </w:tr>
      <w:tr w:rsidR="00A665A8" w:rsidRPr="00EE5187" w14:paraId="02E9DB5C" w14:textId="77777777" w:rsidTr="003E151D">
        <w:trPr>
          <w:trHeight w:val="157"/>
        </w:trPr>
        <w:tc>
          <w:tcPr>
            <w:tcW w:w="1699" w:type="dxa"/>
            <w:vMerge/>
            <w:tcMar>
              <w:top w:w="28" w:type="dxa"/>
              <w:bottom w:w="28" w:type="dxa"/>
            </w:tcMar>
          </w:tcPr>
          <w:p w14:paraId="766AB3BC" w14:textId="77777777" w:rsidR="00A665A8" w:rsidRPr="00EE5187" w:rsidRDefault="00A665A8" w:rsidP="00A665A8">
            <w:pPr>
              <w:pStyle w:val="ListParagraph"/>
              <w:ind w:left="316" w:right="457"/>
              <w:rPr>
                <w:noProof/>
                <w:lang w:val="lt-LT"/>
              </w:rPr>
            </w:pPr>
          </w:p>
        </w:tc>
        <w:tc>
          <w:tcPr>
            <w:tcW w:w="710" w:type="dxa"/>
            <w:vMerge/>
          </w:tcPr>
          <w:p w14:paraId="767E22B6"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6006A437" w14:textId="2E89A9BF" w:rsidR="00A665A8" w:rsidRPr="00EE5187" w:rsidRDefault="00A665A8" w:rsidP="00F46887">
            <w:pPr>
              <w:pStyle w:val="ListParagraph"/>
              <w:numPr>
                <w:ilvl w:val="0"/>
                <w:numId w:val="80"/>
              </w:numPr>
              <w:ind w:left="314" w:hanging="283"/>
              <w:jc w:val="both"/>
              <w:rPr>
                <w:noProof/>
                <w:lang w:val="lt-LT"/>
              </w:rPr>
            </w:pPr>
            <w:r w:rsidRPr="00EE5187">
              <w:rPr>
                <w:noProof/>
                <w:lang w:val="lt-LT"/>
              </w:rPr>
              <w:t>Tiekėjas neatliko demonstracijos, kai demonstracijos metu privalo būti paristatya atitiktis pagrindiniams perkamo objekto reikalavimams;</w:t>
            </w:r>
          </w:p>
        </w:tc>
        <w:tc>
          <w:tcPr>
            <w:tcW w:w="283" w:type="dxa"/>
          </w:tcPr>
          <w:p w14:paraId="79D6B4CF" w14:textId="77777777" w:rsidR="00A665A8" w:rsidRPr="00EE5187" w:rsidRDefault="00A665A8" w:rsidP="00A665A8">
            <w:pPr>
              <w:ind w:left="1080"/>
              <w:jc w:val="both"/>
              <w:rPr>
                <w:noProof/>
                <w:lang w:val="lt-LT"/>
              </w:rPr>
            </w:pPr>
          </w:p>
        </w:tc>
        <w:tc>
          <w:tcPr>
            <w:tcW w:w="1742" w:type="dxa"/>
            <w:vMerge/>
          </w:tcPr>
          <w:p w14:paraId="3CE35971" w14:textId="77777777" w:rsidR="00A665A8" w:rsidRPr="00EE5187" w:rsidRDefault="00A665A8" w:rsidP="00A665A8">
            <w:pPr>
              <w:ind w:left="1080"/>
              <w:jc w:val="both"/>
              <w:rPr>
                <w:noProof/>
                <w:lang w:val="lt-LT"/>
              </w:rPr>
            </w:pPr>
          </w:p>
        </w:tc>
        <w:tc>
          <w:tcPr>
            <w:tcW w:w="708" w:type="dxa"/>
            <w:vMerge/>
          </w:tcPr>
          <w:p w14:paraId="78EB21C8" w14:textId="77777777" w:rsidR="00A665A8" w:rsidRPr="00EE5187" w:rsidRDefault="00A665A8" w:rsidP="00A665A8">
            <w:pPr>
              <w:ind w:left="1080"/>
              <w:jc w:val="both"/>
              <w:rPr>
                <w:noProof/>
                <w:lang w:val="lt-LT"/>
              </w:rPr>
            </w:pPr>
          </w:p>
        </w:tc>
        <w:tc>
          <w:tcPr>
            <w:tcW w:w="5181" w:type="dxa"/>
            <w:gridSpan w:val="5"/>
          </w:tcPr>
          <w:p w14:paraId="6F7BFEC6" w14:textId="669382F7"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supplier did not carry out a demonstration when the demonstration was required to cover the basic requirements of the object to be purchased;</w:t>
            </w:r>
          </w:p>
        </w:tc>
      </w:tr>
      <w:tr w:rsidR="00A665A8" w:rsidRPr="00EE5187" w14:paraId="22ABC279" w14:textId="77777777" w:rsidTr="003E151D">
        <w:trPr>
          <w:trHeight w:val="157"/>
        </w:trPr>
        <w:tc>
          <w:tcPr>
            <w:tcW w:w="1699" w:type="dxa"/>
            <w:vMerge/>
            <w:tcMar>
              <w:top w:w="28" w:type="dxa"/>
              <w:bottom w:w="28" w:type="dxa"/>
            </w:tcMar>
          </w:tcPr>
          <w:p w14:paraId="6090FB69" w14:textId="77777777" w:rsidR="00A665A8" w:rsidRPr="00EE5187" w:rsidRDefault="00A665A8" w:rsidP="00A665A8">
            <w:pPr>
              <w:pStyle w:val="ListParagraph"/>
              <w:ind w:left="316" w:right="457"/>
              <w:rPr>
                <w:noProof/>
                <w:lang w:val="lt-LT"/>
              </w:rPr>
            </w:pPr>
          </w:p>
        </w:tc>
        <w:tc>
          <w:tcPr>
            <w:tcW w:w="710" w:type="dxa"/>
            <w:vMerge/>
          </w:tcPr>
          <w:p w14:paraId="3509E4AE"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5796C984" w14:textId="7241CD10" w:rsidR="00A665A8" w:rsidRPr="00EE5187" w:rsidRDefault="00A665A8" w:rsidP="00F46887">
            <w:pPr>
              <w:pStyle w:val="ListParagraph"/>
              <w:numPr>
                <w:ilvl w:val="0"/>
                <w:numId w:val="80"/>
              </w:numPr>
              <w:ind w:left="314" w:hanging="283"/>
              <w:jc w:val="both"/>
              <w:rPr>
                <w:noProof/>
                <w:lang w:val="lt-LT"/>
              </w:rPr>
            </w:pPr>
            <w:r w:rsidRPr="00EE5187">
              <w:rPr>
                <w:noProof/>
                <w:lang w:val="lt-LT"/>
              </w:rPr>
              <w:t>Tiekėjas, KC paprašius, nepratęsė Pasiūlymo galiojimo ir (ar), kai taikoma, nepateikia naujo Pasiūlymo galiojimo užtikrinimo;</w:t>
            </w:r>
          </w:p>
        </w:tc>
        <w:tc>
          <w:tcPr>
            <w:tcW w:w="283" w:type="dxa"/>
          </w:tcPr>
          <w:p w14:paraId="4EBDB2C8" w14:textId="77777777" w:rsidR="00A665A8" w:rsidRPr="00EE5187" w:rsidRDefault="00A665A8" w:rsidP="00A665A8">
            <w:pPr>
              <w:ind w:left="1080"/>
              <w:jc w:val="both"/>
              <w:rPr>
                <w:noProof/>
                <w:lang w:val="lt-LT"/>
              </w:rPr>
            </w:pPr>
          </w:p>
        </w:tc>
        <w:tc>
          <w:tcPr>
            <w:tcW w:w="1742" w:type="dxa"/>
            <w:vMerge/>
          </w:tcPr>
          <w:p w14:paraId="5E8076B9" w14:textId="77777777" w:rsidR="00A665A8" w:rsidRPr="00EE5187" w:rsidRDefault="00A665A8" w:rsidP="00A665A8">
            <w:pPr>
              <w:ind w:left="1080"/>
              <w:jc w:val="both"/>
              <w:rPr>
                <w:noProof/>
                <w:lang w:val="lt-LT"/>
              </w:rPr>
            </w:pPr>
          </w:p>
        </w:tc>
        <w:tc>
          <w:tcPr>
            <w:tcW w:w="708" w:type="dxa"/>
            <w:vMerge/>
          </w:tcPr>
          <w:p w14:paraId="01578FC5" w14:textId="77777777" w:rsidR="00A665A8" w:rsidRPr="00EE5187" w:rsidRDefault="00A665A8" w:rsidP="00A665A8">
            <w:pPr>
              <w:ind w:left="1080"/>
              <w:jc w:val="both"/>
              <w:rPr>
                <w:noProof/>
                <w:lang w:val="lt-LT"/>
              </w:rPr>
            </w:pPr>
          </w:p>
        </w:tc>
        <w:tc>
          <w:tcPr>
            <w:tcW w:w="5181" w:type="dxa"/>
            <w:gridSpan w:val="5"/>
          </w:tcPr>
          <w:p w14:paraId="17333603" w14:textId="441419F8"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Supplier has failed to extend the validity of the Tender and/or, where applicable, to provide a new Tender validity security upon request by the KC;</w:t>
            </w:r>
          </w:p>
        </w:tc>
      </w:tr>
      <w:tr w:rsidR="00A665A8" w:rsidRPr="00EE5187" w14:paraId="41966F1A" w14:textId="77777777" w:rsidTr="003E151D">
        <w:trPr>
          <w:trHeight w:val="157"/>
        </w:trPr>
        <w:tc>
          <w:tcPr>
            <w:tcW w:w="1699" w:type="dxa"/>
            <w:vMerge/>
            <w:tcMar>
              <w:top w:w="28" w:type="dxa"/>
              <w:bottom w:w="28" w:type="dxa"/>
            </w:tcMar>
          </w:tcPr>
          <w:p w14:paraId="03355AD2" w14:textId="77777777" w:rsidR="00A665A8" w:rsidRPr="00EE5187" w:rsidRDefault="00A665A8" w:rsidP="00A665A8">
            <w:pPr>
              <w:pStyle w:val="ListParagraph"/>
              <w:ind w:left="316" w:right="457"/>
              <w:rPr>
                <w:noProof/>
                <w:lang w:val="lt-LT"/>
              </w:rPr>
            </w:pPr>
          </w:p>
        </w:tc>
        <w:tc>
          <w:tcPr>
            <w:tcW w:w="710" w:type="dxa"/>
            <w:vMerge/>
          </w:tcPr>
          <w:p w14:paraId="30E9DA18"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1660A038" w14:textId="107FD24B" w:rsidR="00A665A8" w:rsidRPr="00EE5187" w:rsidRDefault="00A665A8" w:rsidP="00F46887">
            <w:pPr>
              <w:pStyle w:val="ListParagraph"/>
              <w:numPr>
                <w:ilvl w:val="0"/>
                <w:numId w:val="80"/>
              </w:numPr>
              <w:ind w:left="314" w:hanging="283"/>
              <w:jc w:val="both"/>
              <w:rPr>
                <w:noProof/>
                <w:lang w:val="lt-LT"/>
              </w:rPr>
            </w:pPr>
            <w:r w:rsidRPr="00EE5187">
              <w:rPr>
                <w:noProof/>
                <w:lang w:val="lt-LT"/>
              </w:rPr>
              <w:t>Tiekėjas per KC nustatytą protingą terminą neištaisė aritmetinių klaidų arba jas ištaisė netinkamai;</w:t>
            </w:r>
          </w:p>
        </w:tc>
        <w:tc>
          <w:tcPr>
            <w:tcW w:w="283" w:type="dxa"/>
          </w:tcPr>
          <w:p w14:paraId="13EF3221" w14:textId="77777777" w:rsidR="00A665A8" w:rsidRPr="00EE5187" w:rsidRDefault="00A665A8" w:rsidP="00A665A8">
            <w:pPr>
              <w:ind w:left="1080"/>
              <w:jc w:val="both"/>
              <w:rPr>
                <w:noProof/>
                <w:lang w:val="lt-LT"/>
              </w:rPr>
            </w:pPr>
          </w:p>
        </w:tc>
        <w:tc>
          <w:tcPr>
            <w:tcW w:w="1742" w:type="dxa"/>
            <w:vMerge/>
          </w:tcPr>
          <w:p w14:paraId="5A62CECA" w14:textId="77777777" w:rsidR="00A665A8" w:rsidRPr="00EE5187" w:rsidRDefault="00A665A8" w:rsidP="00A665A8">
            <w:pPr>
              <w:ind w:left="1080"/>
              <w:jc w:val="both"/>
              <w:rPr>
                <w:noProof/>
                <w:lang w:val="lt-LT"/>
              </w:rPr>
            </w:pPr>
          </w:p>
        </w:tc>
        <w:tc>
          <w:tcPr>
            <w:tcW w:w="708" w:type="dxa"/>
            <w:vMerge/>
          </w:tcPr>
          <w:p w14:paraId="1BA3FB12" w14:textId="77777777" w:rsidR="00A665A8" w:rsidRPr="00EE5187" w:rsidRDefault="00A665A8" w:rsidP="00A665A8">
            <w:pPr>
              <w:ind w:left="1080"/>
              <w:jc w:val="both"/>
              <w:rPr>
                <w:noProof/>
                <w:lang w:val="lt-LT"/>
              </w:rPr>
            </w:pPr>
          </w:p>
        </w:tc>
        <w:tc>
          <w:tcPr>
            <w:tcW w:w="5181" w:type="dxa"/>
            <w:gridSpan w:val="5"/>
          </w:tcPr>
          <w:p w14:paraId="7CE3934A" w14:textId="52350992"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Supplier has not corrected the arithmetical errors within a reasonable period of time set by the KC or has corrected them improperly;</w:t>
            </w:r>
          </w:p>
        </w:tc>
      </w:tr>
      <w:tr w:rsidR="00A665A8" w:rsidRPr="00EE5187" w14:paraId="587B2F82" w14:textId="77777777" w:rsidTr="003E151D">
        <w:trPr>
          <w:trHeight w:val="157"/>
        </w:trPr>
        <w:tc>
          <w:tcPr>
            <w:tcW w:w="1699" w:type="dxa"/>
            <w:vMerge/>
            <w:tcMar>
              <w:top w:w="28" w:type="dxa"/>
              <w:bottom w:w="28" w:type="dxa"/>
            </w:tcMar>
          </w:tcPr>
          <w:p w14:paraId="4330FD9B" w14:textId="77777777" w:rsidR="00A665A8" w:rsidRPr="00EE5187" w:rsidRDefault="00A665A8" w:rsidP="00A665A8">
            <w:pPr>
              <w:pStyle w:val="ListParagraph"/>
              <w:ind w:left="316" w:right="457"/>
              <w:rPr>
                <w:noProof/>
                <w:lang w:val="lt-LT"/>
              </w:rPr>
            </w:pPr>
          </w:p>
        </w:tc>
        <w:tc>
          <w:tcPr>
            <w:tcW w:w="710" w:type="dxa"/>
            <w:vMerge/>
          </w:tcPr>
          <w:p w14:paraId="497DEFE3"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7F68A35D" w14:textId="12B34930" w:rsidR="00A665A8" w:rsidRPr="00EE5187" w:rsidRDefault="00A665A8" w:rsidP="00F46887">
            <w:pPr>
              <w:pStyle w:val="ListParagraph"/>
              <w:numPr>
                <w:ilvl w:val="0"/>
                <w:numId w:val="80"/>
              </w:numPr>
              <w:ind w:left="314" w:hanging="283"/>
              <w:jc w:val="both"/>
              <w:rPr>
                <w:noProof/>
                <w:lang w:val="lt-LT"/>
              </w:rPr>
            </w:pPr>
            <w:r w:rsidRPr="00EE5187">
              <w:rPr>
                <w:noProof/>
                <w:lang w:val="lt-LT"/>
              </w:rPr>
              <w:t>Tiekėjo pateikto dokumento vertimas iš esmės neatitinka pateikto originalo turinio ir jis nepateikė paaiškinimo KC dėl vertinimo neatitikimo;</w:t>
            </w:r>
          </w:p>
        </w:tc>
        <w:tc>
          <w:tcPr>
            <w:tcW w:w="283" w:type="dxa"/>
          </w:tcPr>
          <w:p w14:paraId="6C50270F" w14:textId="77777777" w:rsidR="00A665A8" w:rsidRPr="00EE5187" w:rsidRDefault="00A665A8" w:rsidP="00A665A8">
            <w:pPr>
              <w:ind w:left="1080"/>
              <w:jc w:val="both"/>
              <w:rPr>
                <w:noProof/>
                <w:lang w:val="lt-LT"/>
              </w:rPr>
            </w:pPr>
          </w:p>
        </w:tc>
        <w:tc>
          <w:tcPr>
            <w:tcW w:w="1742" w:type="dxa"/>
            <w:vMerge/>
          </w:tcPr>
          <w:p w14:paraId="59F76974" w14:textId="77777777" w:rsidR="00A665A8" w:rsidRPr="00EE5187" w:rsidRDefault="00A665A8" w:rsidP="00A665A8">
            <w:pPr>
              <w:ind w:left="1080"/>
              <w:jc w:val="both"/>
              <w:rPr>
                <w:noProof/>
                <w:lang w:val="lt-LT"/>
              </w:rPr>
            </w:pPr>
          </w:p>
        </w:tc>
        <w:tc>
          <w:tcPr>
            <w:tcW w:w="708" w:type="dxa"/>
            <w:vMerge/>
          </w:tcPr>
          <w:p w14:paraId="03955C7D" w14:textId="77777777" w:rsidR="00A665A8" w:rsidRPr="00EE5187" w:rsidRDefault="00A665A8" w:rsidP="00A665A8">
            <w:pPr>
              <w:ind w:left="1080"/>
              <w:jc w:val="both"/>
              <w:rPr>
                <w:noProof/>
                <w:lang w:val="lt-LT"/>
              </w:rPr>
            </w:pPr>
          </w:p>
        </w:tc>
        <w:tc>
          <w:tcPr>
            <w:tcW w:w="5181" w:type="dxa"/>
            <w:gridSpan w:val="5"/>
          </w:tcPr>
          <w:p w14:paraId="1409D69E" w14:textId="57BD1502"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translation of the document provided by the Supplier is not substantially in line with the content of the original submitted, and the Supplier has not provided an explanation to the KC for the discrepancy in the evaluation;</w:t>
            </w:r>
          </w:p>
        </w:tc>
      </w:tr>
      <w:tr w:rsidR="00A665A8" w:rsidRPr="00EE5187" w14:paraId="71F5766A" w14:textId="77777777" w:rsidTr="003E151D">
        <w:trPr>
          <w:trHeight w:val="157"/>
        </w:trPr>
        <w:tc>
          <w:tcPr>
            <w:tcW w:w="1699" w:type="dxa"/>
            <w:vMerge/>
            <w:tcMar>
              <w:top w:w="28" w:type="dxa"/>
              <w:bottom w:w="28" w:type="dxa"/>
            </w:tcMar>
          </w:tcPr>
          <w:p w14:paraId="08DA6C57" w14:textId="77777777" w:rsidR="00A665A8" w:rsidRPr="00EE5187" w:rsidRDefault="00A665A8" w:rsidP="00A665A8">
            <w:pPr>
              <w:pStyle w:val="ListParagraph"/>
              <w:ind w:left="316" w:right="457"/>
              <w:rPr>
                <w:noProof/>
                <w:lang w:val="lt-LT"/>
              </w:rPr>
            </w:pPr>
          </w:p>
        </w:tc>
        <w:tc>
          <w:tcPr>
            <w:tcW w:w="710" w:type="dxa"/>
            <w:vMerge/>
          </w:tcPr>
          <w:p w14:paraId="3E7AFE7A"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0F8162FE" w14:textId="030B63EC" w:rsidR="00A665A8" w:rsidRPr="00EE5187" w:rsidRDefault="00A665A8" w:rsidP="00F46887">
            <w:pPr>
              <w:pStyle w:val="ListParagraph"/>
              <w:numPr>
                <w:ilvl w:val="0"/>
                <w:numId w:val="80"/>
              </w:numPr>
              <w:ind w:left="314" w:hanging="283"/>
              <w:jc w:val="both"/>
              <w:rPr>
                <w:noProof/>
                <w:lang w:val="lt-LT"/>
              </w:rPr>
            </w:pPr>
            <w:r w:rsidRPr="00EE5187">
              <w:rPr>
                <w:noProof/>
                <w:lang w:val="lt-LT"/>
              </w:rPr>
              <w:t>Tiekėjas per KC nustatytą terminą, nepaaiškino, nepatikslino, nepapildė ar nepateikė Pirkimo sąlygose nurodytų kartu su Pasiūlymu teikiamų dokumentų, o pakartotinas kreipimasis į tiekėją yra negalimas, vadovaujantis Pasiūlymų patikslinimo, papildymo ar paaiškinimo taisyklėmis;</w:t>
            </w:r>
          </w:p>
        </w:tc>
        <w:tc>
          <w:tcPr>
            <w:tcW w:w="283" w:type="dxa"/>
          </w:tcPr>
          <w:p w14:paraId="71BF677D" w14:textId="77777777" w:rsidR="00A665A8" w:rsidRPr="00EE5187" w:rsidRDefault="00A665A8" w:rsidP="00A665A8">
            <w:pPr>
              <w:ind w:left="1080"/>
              <w:jc w:val="both"/>
              <w:rPr>
                <w:noProof/>
                <w:lang w:val="lt-LT"/>
              </w:rPr>
            </w:pPr>
          </w:p>
        </w:tc>
        <w:tc>
          <w:tcPr>
            <w:tcW w:w="1742" w:type="dxa"/>
            <w:vMerge/>
          </w:tcPr>
          <w:p w14:paraId="56F20F9C" w14:textId="77777777" w:rsidR="00A665A8" w:rsidRPr="00EE5187" w:rsidRDefault="00A665A8" w:rsidP="00A665A8">
            <w:pPr>
              <w:ind w:left="1080"/>
              <w:jc w:val="both"/>
              <w:rPr>
                <w:noProof/>
                <w:lang w:val="lt-LT"/>
              </w:rPr>
            </w:pPr>
          </w:p>
        </w:tc>
        <w:tc>
          <w:tcPr>
            <w:tcW w:w="708" w:type="dxa"/>
            <w:vMerge/>
          </w:tcPr>
          <w:p w14:paraId="1F4DAE6A" w14:textId="77777777" w:rsidR="00A665A8" w:rsidRPr="00EE5187" w:rsidRDefault="00A665A8" w:rsidP="00A665A8">
            <w:pPr>
              <w:ind w:left="1080"/>
              <w:jc w:val="both"/>
              <w:rPr>
                <w:noProof/>
                <w:lang w:val="lt-LT"/>
              </w:rPr>
            </w:pPr>
          </w:p>
        </w:tc>
        <w:tc>
          <w:tcPr>
            <w:tcW w:w="5181" w:type="dxa"/>
            <w:gridSpan w:val="5"/>
          </w:tcPr>
          <w:p w14:paraId="0228CAB7" w14:textId="0BDBC7F2"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supplier has not, within the time limit set by the KC, clarified, amended, supplemented or submitted the documents specified in the Procurement Conditions, including compliance with the national security requirements, to be submitted with the Tender, and the supplier may not be contacted again, in accordance with the Rules for the clarification, supplementation or explanation of tenders;</w:t>
            </w:r>
          </w:p>
        </w:tc>
      </w:tr>
      <w:tr w:rsidR="00A665A8" w:rsidRPr="00EE5187" w14:paraId="57AD94B1" w14:textId="77777777" w:rsidTr="003E151D">
        <w:trPr>
          <w:trHeight w:val="157"/>
        </w:trPr>
        <w:tc>
          <w:tcPr>
            <w:tcW w:w="1699" w:type="dxa"/>
            <w:vMerge/>
            <w:tcMar>
              <w:top w:w="28" w:type="dxa"/>
              <w:bottom w:w="28" w:type="dxa"/>
            </w:tcMar>
          </w:tcPr>
          <w:p w14:paraId="70CCB997" w14:textId="77777777" w:rsidR="00A665A8" w:rsidRPr="00EE5187" w:rsidRDefault="00A665A8" w:rsidP="00A665A8">
            <w:pPr>
              <w:pStyle w:val="ListParagraph"/>
              <w:ind w:left="316" w:right="457"/>
              <w:rPr>
                <w:noProof/>
                <w:lang w:val="lt-LT"/>
              </w:rPr>
            </w:pPr>
          </w:p>
        </w:tc>
        <w:tc>
          <w:tcPr>
            <w:tcW w:w="710" w:type="dxa"/>
            <w:vMerge/>
          </w:tcPr>
          <w:p w14:paraId="78F8DB26"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7DFC4666" w14:textId="67051206" w:rsidR="00A665A8" w:rsidRPr="00EE5187" w:rsidRDefault="00A665A8" w:rsidP="00F46887">
            <w:pPr>
              <w:pStyle w:val="ListParagraph"/>
              <w:numPr>
                <w:ilvl w:val="0"/>
                <w:numId w:val="80"/>
              </w:numPr>
              <w:ind w:left="314" w:hanging="283"/>
              <w:jc w:val="both"/>
              <w:rPr>
                <w:noProof/>
                <w:lang w:val="lt-LT"/>
              </w:rPr>
            </w:pPr>
            <w:r w:rsidRPr="00EE5187">
              <w:rPr>
                <w:noProof/>
                <w:lang w:val="lt-LT"/>
              </w:rPr>
              <w:t>Tiekėjas ir (ar) su juo ketinamas sudaryti sandoris prieštarauja Lietuvos Respublikoje įgyvendinamoms sankcijoms, kaip tai nustatyta Lietuvos Respublikos tarptautinių sankcijų įstatyme bei kituose Europos Sąjungos ir tarptautiniuose teisės aktuose;</w:t>
            </w:r>
          </w:p>
        </w:tc>
        <w:tc>
          <w:tcPr>
            <w:tcW w:w="283" w:type="dxa"/>
          </w:tcPr>
          <w:p w14:paraId="5225B229" w14:textId="77777777" w:rsidR="00A665A8" w:rsidRPr="00EE5187" w:rsidRDefault="00A665A8" w:rsidP="00A665A8">
            <w:pPr>
              <w:ind w:left="1080"/>
              <w:jc w:val="both"/>
              <w:rPr>
                <w:noProof/>
                <w:lang w:val="lt-LT"/>
              </w:rPr>
            </w:pPr>
          </w:p>
        </w:tc>
        <w:tc>
          <w:tcPr>
            <w:tcW w:w="1742" w:type="dxa"/>
            <w:vMerge/>
          </w:tcPr>
          <w:p w14:paraId="0B30B985" w14:textId="77777777" w:rsidR="00A665A8" w:rsidRPr="00EE5187" w:rsidRDefault="00A665A8" w:rsidP="00A665A8">
            <w:pPr>
              <w:ind w:left="1080"/>
              <w:jc w:val="both"/>
              <w:rPr>
                <w:noProof/>
                <w:lang w:val="lt-LT"/>
              </w:rPr>
            </w:pPr>
          </w:p>
        </w:tc>
        <w:tc>
          <w:tcPr>
            <w:tcW w:w="708" w:type="dxa"/>
            <w:vMerge/>
          </w:tcPr>
          <w:p w14:paraId="6749E8FF" w14:textId="77777777" w:rsidR="00A665A8" w:rsidRPr="00EE5187" w:rsidRDefault="00A665A8" w:rsidP="00A665A8">
            <w:pPr>
              <w:ind w:left="1080"/>
              <w:jc w:val="both"/>
              <w:rPr>
                <w:noProof/>
                <w:lang w:val="lt-LT"/>
              </w:rPr>
            </w:pPr>
          </w:p>
        </w:tc>
        <w:tc>
          <w:tcPr>
            <w:tcW w:w="5181" w:type="dxa"/>
            <w:gridSpan w:val="5"/>
          </w:tcPr>
          <w:p w14:paraId="197C7BFF" w14:textId="099236B4"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Supplier and/or the transaction to be concluded with them contravene the sanctions implemented in the Republic of Lithuania, as laid down in the Republic of Lithuania Law on International Sanctions and other European Union and international legal acts;</w:t>
            </w:r>
          </w:p>
        </w:tc>
      </w:tr>
      <w:tr w:rsidR="00A665A8" w:rsidRPr="00EE5187" w14:paraId="1A5AFB7C" w14:textId="77777777" w:rsidTr="003E151D">
        <w:trPr>
          <w:trHeight w:val="157"/>
        </w:trPr>
        <w:tc>
          <w:tcPr>
            <w:tcW w:w="1699" w:type="dxa"/>
            <w:vMerge/>
            <w:tcMar>
              <w:top w:w="28" w:type="dxa"/>
              <w:bottom w:w="28" w:type="dxa"/>
            </w:tcMar>
          </w:tcPr>
          <w:p w14:paraId="392E26D7" w14:textId="77777777" w:rsidR="00A665A8" w:rsidRPr="00EE5187" w:rsidRDefault="00A665A8" w:rsidP="00A665A8">
            <w:pPr>
              <w:pStyle w:val="ListParagraph"/>
              <w:ind w:left="316" w:right="457"/>
              <w:rPr>
                <w:noProof/>
                <w:lang w:val="lt-LT"/>
              </w:rPr>
            </w:pPr>
          </w:p>
        </w:tc>
        <w:tc>
          <w:tcPr>
            <w:tcW w:w="710" w:type="dxa"/>
            <w:vMerge/>
          </w:tcPr>
          <w:p w14:paraId="3A94C618"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78806533" w14:textId="48916059" w:rsidR="00A665A8" w:rsidRPr="00EE5187" w:rsidRDefault="00A665A8" w:rsidP="00F46887">
            <w:pPr>
              <w:pStyle w:val="ListParagraph"/>
              <w:numPr>
                <w:ilvl w:val="0"/>
                <w:numId w:val="80"/>
              </w:numPr>
              <w:ind w:left="314" w:hanging="283"/>
              <w:jc w:val="both"/>
              <w:rPr>
                <w:noProof/>
                <w:lang w:val="lt-LT"/>
              </w:rPr>
            </w:pPr>
            <w:r w:rsidRPr="00EE5187">
              <w:rPr>
                <w:noProof/>
                <w:lang w:val="lt-LT"/>
              </w:rPr>
              <w:t>Tiekėjas ir (ar) su juo ketinamas sudaryti sandoris, vadovaujantis Lietuvos Respublikos strateginę reikšmę nacionaliniam saugumui turinčių įmonių ir įrenginių bei kitų nacionaliniam saugumui užtikrinti svarbių įmonių įstatymo nuostatomis, Lietuvos Respublikos Vyriausybės sprendimu ir (ar) Nacionaliniam saugumui užtikrinti svarbių objektų apsaugos koordinavimo komisijos išvada yra pripažįstamas (-i) neatitinkančiu (-iais) nacionalinio saugumo interesų dėl aplinkybių, nulemtų kitos sandorio šalies, kuri yra tiekėjas ar tiekėjo pasitelkti tretieji asmenys;</w:t>
            </w:r>
          </w:p>
        </w:tc>
        <w:tc>
          <w:tcPr>
            <w:tcW w:w="283" w:type="dxa"/>
          </w:tcPr>
          <w:p w14:paraId="70B7579A" w14:textId="77777777" w:rsidR="00A665A8" w:rsidRPr="00EE5187" w:rsidRDefault="00A665A8" w:rsidP="00A665A8">
            <w:pPr>
              <w:ind w:left="1080"/>
              <w:jc w:val="both"/>
              <w:rPr>
                <w:noProof/>
                <w:lang w:val="lt-LT"/>
              </w:rPr>
            </w:pPr>
          </w:p>
        </w:tc>
        <w:tc>
          <w:tcPr>
            <w:tcW w:w="1742" w:type="dxa"/>
            <w:vMerge/>
          </w:tcPr>
          <w:p w14:paraId="44A8955F" w14:textId="77777777" w:rsidR="00A665A8" w:rsidRPr="00EE5187" w:rsidRDefault="00A665A8" w:rsidP="00A665A8">
            <w:pPr>
              <w:ind w:left="1080"/>
              <w:jc w:val="both"/>
              <w:rPr>
                <w:noProof/>
                <w:lang w:val="lt-LT"/>
              </w:rPr>
            </w:pPr>
          </w:p>
        </w:tc>
        <w:tc>
          <w:tcPr>
            <w:tcW w:w="708" w:type="dxa"/>
            <w:vMerge/>
          </w:tcPr>
          <w:p w14:paraId="1277430B" w14:textId="77777777" w:rsidR="00A665A8" w:rsidRPr="00EE5187" w:rsidRDefault="00A665A8" w:rsidP="00A665A8">
            <w:pPr>
              <w:ind w:left="1080"/>
              <w:jc w:val="both"/>
              <w:rPr>
                <w:noProof/>
                <w:lang w:val="lt-LT"/>
              </w:rPr>
            </w:pPr>
          </w:p>
        </w:tc>
        <w:tc>
          <w:tcPr>
            <w:tcW w:w="5181" w:type="dxa"/>
            <w:gridSpan w:val="5"/>
          </w:tcPr>
          <w:p w14:paraId="0453B532" w14:textId="49495C2D"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supplier and/or the transaction to be concluded with the supplier, in accordance with the provisions of the Republic of Lithuania Law Lithuania on Enterprises and Facilities of Strategic Importance to National Security and Other Enterprises of Importance to Ensuring National Security, the decision of the Government of the Republic of Lithuania and/or the conclusion of the Coordination Commission for the Protection of Objects of Importance to National Security, is recognised as not being in the interests of national security due to the circumstances caused by the counterparty to the transaction, which is either the supplier or the third parties used by the supplier;</w:t>
            </w:r>
          </w:p>
        </w:tc>
      </w:tr>
      <w:tr w:rsidR="00A665A8" w:rsidRPr="00EE5187" w14:paraId="2FD08995" w14:textId="77777777" w:rsidTr="003E151D">
        <w:trPr>
          <w:trHeight w:val="157"/>
        </w:trPr>
        <w:tc>
          <w:tcPr>
            <w:tcW w:w="1699" w:type="dxa"/>
            <w:vMerge/>
            <w:tcMar>
              <w:top w:w="28" w:type="dxa"/>
              <w:bottom w:w="28" w:type="dxa"/>
            </w:tcMar>
          </w:tcPr>
          <w:p w14:paraId="2F6E7FFE" w14:textId="77777777" w:rsidR="00A665A8" w:rsidRPr="00EE5187" w:rsidRDefault="00A665A8" w:rsidP="00A665A8">
            <w:pPr>
              <w:pStyle w:val="ListParagraph"/>
              <w:ind w:left="316" w:right="457"/>
              <w:rPr>
                <w:noProof/>
                <w:lang w:val="lt-LT"/>
              </w:rPr>
            </w:pPr>
          </w:p>
        </w:tc>
        <w:tc>
          <w:tcPr>
            <w:tcW w:w="710" w:type="dxa"/>
            <w:vMerge/>
          </w:tcPr>
          <w:p w14:paraId="3D30F2BD"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19DD10BB" w14:textId="0C2A23F5" w:rsidR="00A665A8" w:rsidRPr="00EE5187" w:rsidRDefault="00A665A8" w:rsidP="00F46887">
            <w:pPr>
              <w:pStyle w:val="ListParagraph"/>
              <w:numPr>
                <w:ilvl w:val="0"/>
                <w:numId w:val="80"/>
              </w:numPr>
              <w:ind w:left="314" w:hanging="283"/>
              <w:jc w:val="both"/>
              <w:rPr>
                <w:noProof/>
                <w:lang w:val="lt-LT"/>
              </w:rPr>
            </w:pPr>
            <w:r w:rsidRPr="00EE5187">
              <w:rPr>
                <w:noProof/>
                <w:lang w:val="lt-LT"/>
              </w:rPr>
              <w:t>Tiekėjo, su kuriuo dėl objektyvių ir pagrįstų priežasčių (pavyzdžiui, interesų konflikto, audito paslaugų teikėjams taikomų ribojimų teikiant kitas, nei finansinių ataskaitų auditas, paslaugas, kaip numatyta 2014 m. balandžio 16 d. Europos Parlamento ir Tarybos reglamente (ES) Nr. 537/2014 dėl konkrečių viešojo intereso įmonių teisės aktų nustatyto audito reikalavimų, kuriuo panaikinamas Komisijos sprendimas 2005/909/EB 5 str., Lietuvos Respublikos finansinių ataskaitų audito įstatymo 4 str., ir pan.) negali būti sudaroma sutartis, pasiūlymas atmetamas;</w:t>
            </w:r>
          </w:p>
        </w:tc>
        <w:tc>
          <w:tcPr>
            <w:tcW w:w="283" w:type="dxa"/>
          </w:tcPr>
          <w:p w14:paraId="50D7A821" w14:textId="77777777" w:rsidR="00A665A8" w:rsidRPr="00EE5187" w:rsidRDefault="00A665A8" w:rsidP="00A665A8">
            <w:pPr>
              <w:ind w:left="1080"/>
              <w:jc w:val="both"/>
              <w:rPr>
                <w:noProof/>
                <w:lang w:val="lt-LT"/>
              </w:rPr>
            </w:pPr>
          </w:p>
        </w:tc>
        <w:tc>
          <w:tcPr>
            <w:tcW w:w="1742" w:type="dxa"/>
            <w:vMerge/>
          </w:tcPr>
          <w:p w14:paraId="7C59DDCA" w14:textId="77777777" w:rsidR="00A665A8" w:rsidRPr="00EE5187" w:rsidRDefault="00A665A8" w:rsidP="00A665A8">
            <w:pPr>
              <w:ind w:left="1080"/>
              <w:jc w:val="both"/>
              <w:rPr>
                <w:noProof/>
                <w:lang w:val="lt-LT"/>
              </w:rPr>
            </w:pPr>
          </w:p>
        </w:tc>
        <w:tc>
          <w:tcPr>
            <w:tcW w:w="708" w:type="dxa"/>
            <w:vMerge/>
          </w:tcPr>
          <w:p w14:paraId="1E9E8C7D" w14:textId="77777777" w:rsidR="00A665A8" w:rsidRPr="00EE5187" w:rsidRDefault="00A665A8" w:rsidP="00A665A8">
            <w:pPr>
              <w:ind w:left="1080"/>
              <w:jc w:val="both"/>
              <w:rPr>
                <w:noProof/>
                <w:lang w:val="lt-LT"/>
              </w:rPr>
            </w:pPr>
          </w:p>
        </w:tc>
        <w:tc>
          <w:tcPr>
            <w:tcW w:w="5181" w:type="dxa"/>
            <w:gridSpan w:val="5"/>
          </w:tcPr>
          <w:p w14:paraId="438065DC" w14:textId="1E61FA73"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Tender of the supplier that cannot be awarded a contract for objective and justified reasons (e.g. conflict of interest, restrictions on audit service providers to provide services other than auditing of financial statements as provided for in Article 5 of Regulation (EU) No 537/2014 of the European Parliament and of the Council of 16 April 2014 on specific requirements regarding statutory audit of public-interest entities and repealing Commission Decision 2005/909/EC, Article 4 of the Republic of Lithuania Law on the Audit of the Financial Statements, etc.) is rejected;</w:t>
            </w:r>
          </w:p>
        </w:tc>
      </w:tr>
      <w:tr w:rsidR="00A665A8" w:rsidRPr="00EE5187" w14:paraId="1898A28F" w14:textId="77777777" w:rsidTr="003E151D">
        <w:trPr>
          <w:trHeight w:val="157"/>
        </w:trPr>
        <w:tc>
          <w:tcPr>
            <w:tcW w:w="1699" w:type="dxa"/>
            <w:vMerge/>
            <w:tcMar>
              <w:top w:w="28" w:type="dxa"/>
              <w:bottom w:w="28" w:type="dxa"/>
            </w:tcMar>
          </w:tcPr>
          <w:p w14:paraId="6E3AD8BE" w14:textId="77777777" w:rsidR="00A665A8" w:rsidRPr="00EE5187" w:rsidRDefault="00A665A8" w:rsidP="00A665A8">
            <w:pPr>
              <w:pStyle w:val="ListParagraph"/>
              <w:ind w:left="316" w:right="457"/>
              <w:rPr>
                <w:noProof/>
                <w:lang w:val="lt-LT"/>
              </w:rPr>
            </w:pPr>
          </w:p>
        </w:tc>
        <w:tc>
          <w:tcPr>
            <w:tcW w:w="710" w:type="dxa"/>
            <w:vMerge/>
          </w:tcPr>
          <w:p w14:paraId="6299D307"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4241A3DC" w14:textId="47B21784" w:rsidR="00A665A8" w:rsidRPr="00EE5187" w:rsidRDefault="00A665A8" w:rsidP="00F46887">
            <w:pPr>
              <w:pStyle w:val="ListParagraph"/>
              <w:numPr>
                <w:ilvl w:val="0"/>
                <w:numId w:val="80"/>
              </w:numPr>
              <w:ind w:left="314" w:hanging="283"/>
              <w:jc w:val="both"/>
              <w:rPr>
                <w:noProof/>
                <w:lang w:val="lt-LT"/>
              </w:rPr>
            </w:pPr>
            <w:r w:rsidRPr="00EE5187">
              <w:rPr>
                <w:noProof/>
                <w:lang w:val="lt-LT"/>
              </w:rPr>
              <w:t>Tiekėjo, kuris yra Susijusi šalis ir su kuriuo dėl objektyvių ir pagrįstų priežasčių, kaip numatyta 2023 m. gruodžio 12 d. LTG Valdybos sprendimu Nr. P/FN11/LTG/4 patvirtintoje Sandorių su susijusiomis šalimis politikoje, negali būti sudaroma sutartis, pasiūlymas atmetamas;</w:t>
            </w:r>
          </w:p>
        </w:tc>
        <w:tc>
          <w:tcPr>
            <w:tcW w:w="283" w:type="dxa"/>
          </w:tcPr>
          <w:p w14:paraId="6B381379" w14:textId="77777777" w:rsidR="00A665A8" w:rsidRPr="00EE5187" w:rsidRDefault="00A665A8" w:rsidP="00A665A8">
            <w:pPr>
              <w:ind w:left="1080"/>
              <w:jc w:val="both"/>
              <w:rPr>
                <w:noProof/>
                <w:lang w:val="lt-LT"/>
              </w:rPr>
            </w:pPr>
          </w:p>
        </w:tc>
        <w:tc>
          <w:tcPr>
            <w:tcW w:w="1742" w:type="dxa"/>
            <w:vMerge/>
          </w:tcPr>
          <w:p w14:paraId="61500004" w14:textId="77777777" w:rsidR="00A665A8" w:rsidRPr="00EE5187" w:rsidRDefault="00A665A8" w:rsidP="00A665A8">
            <w:pPr>
              <w:ind w:left="1080"/>
              <w:jc w:val="both"/>
              <w:rPr>
                <w:noProof/>
                <w:lang w:val="lt-LT"/>
              </w:rPr>
            </w:pPr>
          </w:p>
        </w:tc>
        <w:tc>
          <w:tcPr>
            <w:tcW w:w="708" w:type="dxa"/>
            <w:vMerge/>
          </w:tcPr>
          <w:p w14:paraId="551D8B6B" w14:textId="77777777" w:rsidR="00A665A8" w:rsidRPr="00EE5187" w:rsidRDefault="00A665A8" w:rsidP="00A665A8">
            <w:pPr>
              <w:ind w:left="1080"/>
              <w:jc w:val="both"/>
              <w:rPr>
                <w:noProof/>
                <w:lang w:val="lt-LT"/>
              </w:rPr>
            </w:pPr>
          </w:p>
        </w:tc>
        <w:tc>
          <w:tcPr>
            <w:tcW w:w="5181" w:type="dxa"/>
            <w:gridSpan w:val="5"/>
          </w:tcPr>
          <w:p w14:paraId="697A6C46" w14:textId="2FD1C7EC"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The Tender of a supplier who is a Related Party and with whom, for objective and justified reasons, the contract cannot be concluded, as foreseen in the Policy of Transactions with Related Parties, approved by Resolution No. P/FN11 LTG/4 of the LTG Board of 12 December 2023, is rejected;</w:t>
            </w:r>
          </w:p>
        </w:tc>
      </w:tr>
      <w:tr w:rsidR="00A665A8" w:rsidRPr="00EE5187" w14:paraId="1A489973" w14:textId="77777777" w:rsidTr="003E151D">
        <w:trPr>
          <w:trHeight w:val="157"/>
        </w:trPr>
        <w:tc>
          <w:tcPr>
            <w:tcW w:w="1699" w:type="dxa"/>
            <w:vMerge/>
            <w:tcMar>
              <w:top w:w="28" w:type="dxa"/>
              <w:bottom w:w="28" w:type="dxa"/>
            </w:tcMar>
          </w:tcPr>
          <w:p w14:paraId="32A0F55B" w14:textId="77777777" w:rsidR="00A665A8" w:rsidRPr="00EE5187" w:rsidRDefault="00A665A8" w:rsidP="00A665A8">
            <w:pPr>
              <w:pStyle w:val="ListParagraph"/>
              <w:ind w:left="316" w:right="457"/>
              <w:rPr>
                <w:noProof/>
                <w:lang w:val="lt-LT"/>
              </w:rPr>
            </w:pPr>
          </w:p>
        </w:tc>
        <w:tc>
          <w:tcPr>
            <w:tcW w:w="710" w:type="dxa"/>
            <w:vMerge/>
          </w:tcPr>
          <w:p w14:paraId="63F180BE"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42E4ED50" w14:textId="163CEE8F" w:rsidR="00A665A8" w:rsidRPr="00EE5187" w:rsidRDefault="00A665A8" w:rsidP="00F46887">
            <w:pPr>
              <w:pStyle w:val="ListParagraph"/>
              <w:numPr>
                <w:ilvl w:val="0"/>
                <w:numId w:val="80"/>
              </w:numPr>
              <w:ind w:left="314" w:hanging="283"/>
              <w:jc w:val="both"/>
              <w:rPr>
                <w:noProof/>
                <w:lang w:val="lt-LT"/>
              </w:rPr>
            </w:pPr>
            <w:r w:rsidRPr="00EE5187">
              <w:rPr>
                <w:noProof/>
                <w:lang w:val="lt-LT"/>
              </w:rPr>
              <w:t>SPS ar kituose Pirkimo dokumentuose nurodytais konkrečiais Galutinio pasiūlymo trūkumo atvejais (kai  nurodyta, kokių konkrečiai dokumentų / duomenų ar jų grupės nepateikimas lemia Pasiūlymo atmetimą, ir jie nėra pateikti su Pasiūlymu)  negali būti suteikta galimybė Pasiūlymą patikslinti, papildyti, paaiškinti;</w:t>
            </w:r>
          </w:p>
        </w:tc>
        <w:tc>
          <w:tcPr>
            <w:tcW w:w="283" w:type="dxa"/>
          </w:tcPr>
          <w:p w14:paraId="6370EC4E" w14:textId="77777777" w:rsidR="00A665A8" w:rsidRPr="00EE5187" w:rsidRDefault="00A665A8" w:rsidP="00A665A8">
            <w:pPr>
              <w:ind w:left="1080"/>
              <w:jc w:val="both"/>
              <w:rPr>
                <w:noProof/>
                <w:lang w:val="lt-LT"/>
              </w:rPr>
            </w:pPr>
          </w:p>
        </w:tc>
        <w:tc>
          <w:tcPr>
            <w:tcW w:w="1742" w:type="dxa"/>
            <w:vMerge/>
          </w:tcPr>
          <w:p w14:paraId="7E2648CB" w14:textId="77777777" w:rsidR="00A665A8" w:rsidRPr="00EE5187" w:rsidRDefault="00A665A8" w:rsidP="00A665A8">
            <w:pPr>
              <w:ind w:left="1080"/>
              <w:jc w:val="both"/>
              <w:rPr>
                <w:noProof/>
                <w:lang w:val="lt-LT"/>
              </w:rPr>
            </w:pPr>
          </w:p>
        </w:tc>
        <w:tc>
          <w:tcPr>
            <w:tcW w:w="708" w:type="dxa"/>
            <w:vMerge/>
          </w:tcPr>
          <w:p w14:paraId="1DC3997F" w14:textId="77777777" w:rsidR="00A665A8" w:rsidRPr="00EE5187" w:rsidRDefault="00A665A8" w:rsidP="00A665A8">
            <w:pPr>
              <w:ind w:left="1080"/>
              <w:jc w:val="both"/>
              <w:rPr>
                <w:noProof/>
                <w:lang w:val="lt-LT"/>
              </w:rPr>
            </w:pPr>
          </w:p>
        </w:tc>
        <w:tc>
          <w:tcPr>
            <w:tcW w:w="5181" w:type="dxa"/>
            <w:gridSpan w:val="5"/>
          </w:tcPr>
          <w:p w14:paraId="73E45973" w14:textId="1DEF80C7"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In specific cases of inconsistencies of the Final Tender, as specified in the SPC or other Procurement Documents (where it is stated which specific documents/data or group of documents/data, or failure to submit them, will lead to the rejection of the Tender and are not submitted with the Tender), the Tender may not be subject to any opportunity to clarify, supplement or explain the Tender;</w:t>
            </w:r>
          </w:p>
        </w:tc>
      </w:tr>
      <w:tr w:rsidR="00A665A8" w:rsidRPr="00EE5187" w14:paraId="4E12AF3F" w14:textId="77777777" w:rsidTr="003E151D">
        <w:trPr>
          <w:trHeight w:val="157"/>
        </w:trPr>
        <w:tc>
          <w:tcPr>
            <w:tcW w:w="1699" w:type="dxa"/>
            <w:vMerge/>
            <w:tcMar>
              <w:top w:w="28" w:type="dxa"/>
              <w:bottom w:w="28" w:type="dxa"/>
            </w:tcMar>
          </w:tcPr>
          <w:p w14:paraId="6E33903D" w14:textId="77777777" w:rsidR="00A665A8" w:rsidRPr="00EE5187" w:rsidRDefault="00A665A8" w:rsidP="00A665A8">
            <w:pPr>
              <w:pStyle w:val="ListParagraph"/>
              <w:ind w:left="316" w:right="457"/>
              <w:rPr>
                <w:noProof/>
                <w:lang w:val="lt-LT"/>
              </w:rPr>
            </w:pPr>
          </w:p>
        </w:tc>
        <w:tc>
          <w:tcPr>
            <w:tcW w:w="710" w:type="dxa"/>
            <w:vMerge/>
          </w:tcPr>
          <w:p w14:paraId="4B316E98"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426C8F91" w14:textId="3A98A1FE" w:rsidR="00A665A8" w:rsidRPr="00EE5187" w:rsidRDefault="00A665A8" w:rsidP="00F46887">
            <w:pPr>
              <w:pStyle w:val="ListParagraph"/>
              <w:numPr>
                <w:ilvl w:val="0"/>
                <w:numId w:val="80"/>
              </w:numPr>
              <w:ind w:left="314" w:hanging="283"/>
              <w:jc w:val="both"/>
              <w:rPr>
                <w:noProof/>
                <w:lang w:val="lt-LT"/>
              </w:rPr>
            </w:pPr>
            <w:r w:rsidRPr="00EE5187">
              <w:rPr>
                <w:noProof/>
                <w:lang w:val="lt-LT"/>
              </w:rPr>
              <w:t xml:space="preserve">KC gali nuspręsti nesudaryti sutarties su ekonomiškai naudingiausią pasiūlymą pateikusiu tiekėju, jeigu paaiškėja, kad Pasiūlymas neatitinka VPĮ 17 str. 2 d. 2 p. / PĮ 29 str. 2 d.  2 p. nurodytų aplinkos apsaugos, socialinės ir darbo teisės įpareigojimų. </w:t>
            </w:r>
          </w:p>
        </w:tc>
        <w:tc>
          <w:tcPr>
            <w:tcW w:w="283" w:type="dxa"/>
          </w:tcPr>
          <w:p w14:paraId="59CC790D" w14:textId="77777777" w:rsidR="00A665A8" w:rsidRPr="00EE5187" w:rsidRDefault="00A665A8" w:rsidP="00A665A8">
            <w:pPr>
              <w:ind w:left="1080"/>
              <w:jc w:val="both"/>
              <w:rPr>
                <w:noProof/>
                <w:lang w:val="lt-LT"/>
              </w:rPr>
            </w:pPr>
          </w:p>
        </w:tc>
        <w:tc>
          <w:tcPr>
            <w:tcW w:w="1742" w:type="dxa"/>
            <w:vMerge/>
          </w:tcPr>
          <w:p w14:paraId="144CDD96" w14:textId="77777777" w:rsidR="00A665A8" w:rsidRPr="00EE5187" w:rsidRDefault="00A665A8" w:rsidP="00A665A8">
            <w:pPr>
              <w:ind w:left="1080"/>
              <w:jc w:val="both"/>
              <w:rPr>
                <w:noProof/>
                <w:lang w:val="lt-LT"/>
              </w:rPr>
            </w:pPr>
          </w:p>
        </w:tc>
        <w:tc>
          <w:tcPr>
            <w:tcW w:w="708" w:type="dxa"/>
            <w:vMerge/>
          </w:tcPr>
          <w:p w14:paraId="63DD929D" w14:textId="77777777" w:rsidR="00A665A8" w:rsidRPr="00EE5187" w:rsidRDefault="00A665A8" w:rsidP="00A665A8">
            <w:pPr>
              <w:ind w:left="1080"/>
              <w:jc w:val="both"/>
              <w:rPr>
                <w:noProof/>
                <w:lang w:val="lt-LT"/>
              </w:rPr>
            </w:pPr>
          </w:p>
        </w:tc>
        <w:tc>
          <w:tcPr>
            <w:tcW w:w="5181" w:type="dxa"/>
            <w:gridSpan w:val="5"/>
          </w:tcPr>
          <w:p w14:paraId="464E8A0B" w14:textId="082C162F"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 xml:space="preserve">The KC may decide not to award the contract to the supplier submitting the most economically advantageous Tender if it appears that the Tender does not comply with the environmental, social and labour law obligations referred to in Article 17(2)(2) of the PPL / Article 29(2)(2) of the PL. </w:t>
            </w:r>
          </w:p>
        </w:tc>
      </w:tr>
      <w:tr w:rsidR="00A665A8" w:rsidRPr="00EE5187" w14:paraId="7D4AA130" w14:textId="77777777" w:rsidTr="003E151D">
        <w:trPr>
          <w:trHeight w:val="157"/>
        </w:trPr>
        <w:tc>
          <w:tcPr>
            <w:tcW w:w="1699" w:type="dxa"/>
            <w:vMerge/>
            <w:tcMar>
              <w:top w:w="28" w:type="dxa"/>
              <w:bottom w:w="28" w:type="dxa"/>
            </w:tcMar>
          </w:tcPr>
          <w:p w14:paraId="3DD9E944" w14:textId="77777777" w:rsidR="00A665A8" w:rsidRPr="00EE5187" w:rsidRDefault="00A665A8" w:rsidP="00A665A8">
            <w:pPr>
              <w:pStyle w:val="ListParagraph"/>
              <w:ind w:left="316" w:right="457"/>
              <w:rPr>
                <w:noProof/>
                <w:lang w:val="lt-LT"/>
              </w:rPr>
            </w:pPr>
          </w:p>
        </w:tc>
        <w:tc>
          <w:tcPr>
            <w:tcW w:w="710" w:type="dxa"/>
            <w:vMerge/>
          </w:tcPr>
          <w:p w14:paraId="6BD6A653" w14:textId="77777777" w:rsidR="00A665A8" w:rsidRPr="00EE5187" w:rsidRDefault="00A665A8" w:rsidP="00A665A8">
            <w:pPr>
              <w:pStyle w:val="ListParagraph"/>
              <w:ind w:left="792"/>
              <w:jc w:val="both"/>
              <w:rPr>
                <w:noProof/>
                <w:lang w:val="lt-LT"/>
              </w:rPr>
            </w:pPr>
          </w:p>
        </w:tc>
        <w:tc>
          <w:tcPr>
            <w:tcW w:w="4780" w:type="dxa"/>
            <w:gridSpan w:val="5"/>
            <w:tcMar>
              <w:top w:w="28" w:type="dxa"/>
              <w:bottom w:w="28" w:type="dxa"/>
            </w:tcMar>
          </w:tcPr>
          <w:p w14:paraId="24B7A914" w14:textId="0C8B500A" w:rsidR="00A665A8" w:rsidRPr="00EE5187" w:rsidRDefault="00A665A8" w:rsidP="00F46887">
            <w:pPr>
              <w:pStyle w:val="ListParagraph"/>
              <w:numPr>
                <w:ilvl w:val="0"/>
                <w:numId w:val="80"/>
              </w:numPr>
              <w:ind w:left="314" w:hanging="283"/>
              <w:jc w:val="both"/>
              <w:rPr>
                <w:noProof/>
                <w:lang w:val="lt-LT"/>
              </w:rPr>
            </w:pPr>
            <w:r w:rsidRPr="00EE5187">
              <w:rPr>
                <w:noProof/>
                <w:lang w:val="lt-LT"/>
              </w:rPr>
              <w:t>Kitais VPĮ, PĮ ir šiose Pirkimo sąlygose nurodytais atvejais.</w:t>
            </w:r>
          </w:p>
        </w:tc>
        <w:tc>
          <w:tcPr>
            <w:tcW w:w="283" w:type="dxa"/>
          </w:tcPr>
          <w:p w14:paraId="34DE1F89" w14:textId="77777777" w:rsidR="00A665A8" w:rsidRPr="00EE5187" w:rsidRDefault="00A665A8" w:rsidP="00A665A8">
            <w:pPr>
              <w:ind w:left="1080"/>
              <w:jc w:val="both"/>
              <w:rPr>
                <w:noProof/>
                <w:lang w:val="lt-LT"/>
              </w:rPr>
            </w:pPr>
          </w:p>
        </w:tc>
        <w:tc>
          <w:tcPr>
            <w:tcW w:w="1742" w:type="dxa"/>
            <w:vMerge/>
          </w:tcPr>
          <w:p w14:paraId="486C983F" w14:textId="77777777" w:rsidR="00A665A8" w:rsidRPr="00EE5187" w:rsidRDefault="00A665A8" w:rsidP="00A665A8">
            <w:pPr>
              <w:ind w:left="1080"/>
              <w:jc w:val="both"/>
              <w:rPr>
                <w:noProof/>
                <w:lang w:val="lt-LT"/>
              </w:rPr>
            </w:pPr>
          </w:p>
        </w:tc>
        <w:tc>
          <w:tcPr>
            <w:tcW w:w="708" w:type="dxa"/>
            <w:vMerge/>
          </w:tcPr>
          <w:p w14:paraId="09197BB0" w14:textId="77777777" w:rsidR="00A665A8" w:rsidRPr="00EE5187" w:rsidRDefault="00A665A8" w:rsidP="00A665A8">
            <w:pPr>
              <w:ind w:left="1080"/>
              <w:jc w:val="both"/>
              <w:rPr>
                <w:noProof/>
                <w:lang w:val="lt-LT"/>
              </w:rPr>
            </w:pPr>
          </w:p>
        </w:tc>
        <w:tc>
          <w:tcPr>
            <w:tcW w:w="5181" w:type="dxa"/>
            <w:gridSpan w:val="5"/>
          </w:tcPr>
          <w:p w14:paraId="31AAB766" w14:textId="1E5BABEB" w:rsidR="00A665A8" w:rsidRPr="00EE5187" w:rsidRDefault="00A665A8" w:rsidP="00F46887">
            <w:pPr>
              <w:pStyle w:val="ListParagraph"/>
              <w:numPr>
                <w:ilvl w:val="0"/>
                <w:numId w:val="81"/>
              </w:numPr>
              <w:ind w:left="317" w:hanging="283"/>
              <w:jc w:val="both"/>
              <w:rPr>
                <w:rFonts w:eastAsia="Calibri"/>
                <w:noProof/>
                <w:lang w:val="lt-LT"/>
              </w:rPr>
            </w:pPr>
            <w:r w:rsidRPr="00EE5187">
              <w:rPr>
                <w:rFonts w:eastAsia="Calibri"/>
                <w:noProof/>
                <w:lang w:val="lt-LT"/>
              </w:rPr>
              <w:t>In other cases specified in the PPL, the PL and these Procurement Conditions.</w:t>
            </w:r>
          </w:p>
        </w:tc>
      </w:tr>
      <w:tr w:rsidR="00203F01" w:rsidRPr="00EE5187" w14:paraId="74EF48DB" w14:textId="77777777" w:rsidTr="003E151D">
        <w:trPr>
          <w:trHeight w:val="157"/>
        </w:trPr>
        <w:tc>
          <w:tcPr>
            <w:tcW w:w="1699" w:type="dxa"/>
            <w:tcMar>
              <w:top w:w="28" w:type="dxa"/>
              <w:bottom w:w="28" w:type="dxa"/>
            </w:tcMar>
          </w:tcPr>
          <w:p w14:paraId="3316A62D" w14:textId="77777777" w:rsidR="00203F01" w:rsidRPr="00EE5187" w:rsidRDefault="00203F01" w:rsidP="00937C60">
            <w:pPr>
              <w:pStyle w:val="ListParagraph"/>
              <w:ind w:left="316" w:right="457"/>
              <w:rPr>
                <w:noProof/>
                <w:lang w:val="lt-LT"/>
              </w:rPr>
            </w:pPr>
          </w:p>
        </w:tc>
        <w:tc>
          <w:tcPr>
            <w:tcW w:w="710" w:type="dxa"/>
          </w:tcPr>
          <w:p w14:paraId="06F1CA04" w14:textId="77777777" w:rsidR="00203F01" w:rsidRPr="00EE5187" w:rsidRDefault="00203F01" w:rsidP="00937C60">
            <w:pPr>
              <w:pStyle w:val="ListParagraph"/>
              <w:ind w:left="792"/>
              <w:jc w:val="both"/>
              <w:rPr>
                <w:noProof/>
                <w:lang w:val="lt-LT"/>
              </w:rPr>
            </w:pPr>
          </w:p>
        </w:tc>
        <w:tc>
          <w:tcPr>
            <w:tcW w:w="4780" w:type="dxa"/>
            <w:gridSpan w:val="5"/>
            <w:tcMar>
              <w:top w:w="28" w:type="dxa"/>
              <w:bottom w:w="28" w:type="dxa"/>
            </w:tcMar>
          </w:tcPr>
          <w:p w14:paraId="04DFC1BD" w14:textId="77777777" w:rsidR="00203F01" w:rsidRPr="00EE5187" w:rsidRDefault="00203F01" w:rsidP="00937C60">
            <w:pPr>
              <w:pStyle w:val="ListParagraph"/>
              <w:ind w:left="792"/>
              <w:jc w:val="both"/>
              <w:rPr>
                <w:noProof/>
                <w:lang w:val="lt-LT"/>
              </w:rPr>
            </w:pPr>
          </w:p>
        </w:tc>
        <w:tc>
          <w:tcPr>
            <w:tcW w:w="283" w:type="dxa"/>
          </w:tcPr>
          <w:p w14:paraId="171831AD" w14:textId="77777777" w:rsidR="00203F01" w:rsidRPr="00EE5187" w:rsidRDefault="00203F01" w:rsidP="00937C60">
            <w:pPr>
              <w:ind w:left="1080"/>
              <w:jc w:val="both"/>
              <w:rPr>
                <w:noProof/>
                <w:lang w:val="lt-LT"/>
              </w:rPr>
            </w:pPr>
          </w:p>
        </w:tc>
        <w:tc>
          <w:tcPr>
            <w:tcW w:w="1742" w:type="dxa"/>
          </w:tcPr>
          <w:p w14:paraId="16366E4D" w14:textId="77777777" w:rsidR="00203F01" w:rsidRPr="00EE5187" w:rsidRDefault="00203F01" w:rsidP="00937C60">
            <w:pPr>
              <w:ind w:left="1080"/>
              <w:jc w:val="both"/>
              <w:rPr>
                <w:noProof/>
                <w:lang w:val="lt-LT"/>
              </w:rPr>
            </w:pPr>
          </w:p>
        </w:tc>
        <w:tc>
          <w:tcPr>
            <w:tcW w:w="708" w:type="dxa"/>
          </w:tcPr>
          <w:p w14:paraId="41323925" w14:textId="77777777" w:rsidR="00203F01" w:rsidRPr="00EE5187" w:rsidRDefault="00203F01" w:rsidP="00937C60">
            <w:pPr>
              <w:ind w:left="1080"/>
              <w:jc w:val="both"/>
              <w:rPr>
                <w:noProof/>
                <w:lang w:val="lt-LT"/>
              </w:rPr>
            </w:pPr>
          </w:p>
        </w:tc>
        <w:tc>
          <w:tcPr>
            <w:tcW w:w="5181" w:type="dxa"/>
            <w:gridSpan w:val="5"/>
          </w:tcPr>
          <w:p w14:paraId="3EC70A9F" w14:textId="77777777" w:rsidR="00203F01" w:rsidRPr="00EE5187" w:rsidRDefault="00203F01" w:rsidP="00937C60">
            <w:pPr>
              <w:ind w:left="1080"/>
              <w:jc w:val="both"/>
              <w:rPr>
                <w:noProof/>
                <w:lang w:val="lt-LT"/>
              </w:rPr>
            </w:pPr>
          </w:p>
        </w:tc>
      </w:tr>
      <w:tr w:rsidR="00845A8C" w:rsidRPr="00EE5187" w14:paraId="1207C72F" w14:textId="77777777" w:rsidTr="003E151D">
        <w:trPr>
          <w:trHeight w:val="157"/>
        </w:trPr>
        <w:tc>
          <w:tcPr>
            <w:tcW w:w="1699" w:type="dxa"/>
            <w:vMerge w:val="restart"/>
            <w:tcMar>
              <w:top w:w="28" w:type="dxa"/>
              <w:bottom w:w="28" w:type="dxa"/>
            </w:tcMar>
          </w:tcPr>
          <w:p w14:paraId="32504F79" w14:textId="6A9543D9" w:rsidR="00845A8C" w:rsidRPr="00EE5187" w:rsidRDefault="00845A8C" w:rsidP="007C43A3">
            <w:pPr>
              <w:pStyle w:val="ListParagraph"/>
              <w:numPr>
                <w:ilvl w:val="0"/>
                <w:numId w:val="1"/>
              </w:numPr>
              <w:ind w:left="316" w:right="-111" w:hanging="284"/>
              <w:rPr>
                <w:noProof/>
                <w:lang w:val="lt-LT"/>
              </w:rPr>
            </w:pPr>
            <w:r w:rsidRPr="00EE5187">
              <w:rPr>
                <w:b/>
                <w:bCs/>
                <w:noProof/>
                <w:lang w:val="lt-LT"/>
              </w:rPr>
              <w:t>Informavimas apie pirkimo rezultatus</w:t>
            </w:r>
          </w:p>
        </w:tc>
        <w:tc>
          <w:tcPr>
            <w:tcW w:w="710" w:type="dxa"/>
            <w:vMerge w:val="restart"/>
          </w:tcPr>
          <w:p w14:paraId="4E0596EE" w14:textId="77777777" w:rsidR="00845A8C" w:rsidRPr="00EE5187" w:rsidRDefault="00845A8C" w:rsidP="00E254F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77C12F9" w14:textId="1EE994E1" w:rsidR="00845A8C" w:rsidRPr="00EE5187" w:rsidRDefault="00845A8C" w:rsidP="00E254F7">
            <w:pPr>
              <w:pStyle w:val="ListParagraph"/>
              <w:ind w:left="0"/>
              <w:jc w:val="both"/>
              <w:rPr>
                <w:noProof/>
                <w:lang w:val="lt-LT"/>
              </w:rPr>
            </w:pPr>
            <w:r w:rsidRPr="00EE5187">
              <w:rPr>
                <w:rFonts w:eastAsia="Calibri"/>
                <w:noProof/>
                <w:lang w:val="lt-LT"/>
              </w:rPr>
              <w:t>KC per 3 darbo dienas nuo sprendimo dėl pirkimo rezultatų priėmimo kandidatams ir dalyviams pateikia šią informaciją apie pirkimą:</w:t>
            </w:r>
          </w:p>
        </w:tc>
        <w:tc>
          <w:tcPr>
            <w:tcW w:w="283" w:type="dxa"/>
          </w:tcPr>
          <w:p w14:paraId="7DF0A8D4" w14:textId="77777777" w:rsidR="00845A8C" w:rsidRPr="00EE5187" w:rsidRDefault="00845A8C" w:rsidP="00E254F7">
            <w:pPr>
              <w:ind w:left="1080"/>
              <w:jc w:val="both"/>
              <w:rPr>
                <w:noProof/>
                <w:lang w:val="lt-LT"/>
              </w:rPr>
            </w:pPr>
          </w:p>
        </w:tc>
        <w:tc>
          <w:tcPr>
            <w:tcW w:w="1742" w:type="dxa"/>
            <w:vMerge w:val="restart"/>
          </w:tcPr>
          <w:p w14:paraId="1489CD12" w14:textId="57E961D4" w:rsidR="00845A8C" w:rsidRPr="00EE5187" w:rsidRDefault="00845A8C" w:rsidP="007C43A3">
            <w:pPr>
              <w:pStyle w:val="ListParagraph"/>
              <w:numPr>
                <w:ilvl w:val="0"/>
                <w:numId w:val="4"/>
              </w:numPr>
              <w:spacing w:line="240" w:lineRule="auto"/>
              <w:ind w:right="-104"/>
              <w:contextualSpacing w:val="0"/>
              <w:rPr>
                <w:b/>
                <w:bCs/>
                <w:noProof/>
                <w:lang w:val="lt-LT"/>
              </w:rPr>
            </w:pPr>
            <w:r w:rsidRPr="00EE5187">
              <w:rPr>
                <w:b/>
                <w:bCs/>
                <w:noProof/>
                <w:lang w:val="lt-LT"/>
              </w:rPr>
              <w:t>Informing about the outcome of the Procurement</w:t>
            </w:r>
          </w:p>
        </w:tc>
        <w:tc>
          <w:tcPr>
            <w:tcW w:w="708" w:type="dxa"/>
            <w:vMerge w:val="restart"/>
          </w:tcPr>
          <w:p w14:paraId="058CEF5A" w14:textId="77777777" w:rsidR="00845A8C" w:rsidRPr="00EE5187" w:rsidRDefault="00845A8C"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0AC711EF" w14:textId="2C0D375E" w:rsidR="00845A8C" w:rsidRPr="00EE5187" w:rsidRDefault="00845A8C" w:rsidP="00E254F7">
            <w:pPr>
              <w:pStyle w:val="ListParagraph"/>
              <w:ind w:left="0"/>
              <w:jc w:val="both"/>
              <w:rPr>
                <w:noProof/>
                <w:lang w:val="lt-LT"/>
              </w:rPr>
            </w:pPr>
            <w:r w:rsidRPr="00EE5187">
              <w:rPr>
                <w:rFonts w:eastAsia="Calibri"/>
                <w:noProof/>
                <w:lang w:val="lt-LT"/>
              </w:rPr>
              <w:t>The KC shall provide the following information on the procurement within 3 working days of the decision on the outcome of the procurement:</w:t>
            </w:r>
          </w:p>
        </w:tc>
      </w:tr>
      <w:tr w:rsidR="00845A8C" w:rsidRPr="00EE5187" w14:paraId="2552FBF3" w14:textId="77777777" w:rsidTr="003E151D">
        <w:trPr>
          <w:trHeight w:val="157"/>
        </w:trPr>
        <w:tc>
          <w:tcPr>
            <w:tcW w:w="1699" w:type="dxa"/>
            <w:vMerge/>
            <w:tcMar>
              <w:top w:w="28" w:type="dxa"/>
              <w:bottom w:w="28" w:type="dxa"/>
            </w:tcMar>
          </w:tcPr>
          <w:p w14:paraId="067812E7" w14:textId="77777777" w:rsidR="00845A8C" w:rsidRPr="00EE5187" w:rsidRDefault="00845A8C" w:rsidP="0012647B">
            <w:pPr>
              <w:pStyle w:val="ListParagraph"/>
              <w:ind w:left="316" w:right="457"/>
              <w:rPr>
                <w:noProof/>
                <w:lang w:val="lt-LT"/>
              </w:rPr>
            </w:pPr>
          </w:p>
        </w:tc>
        <w:tc>
          <w:tcPr>
            <w:tcW w:w="710" w:type="dxa"/>
            <w:vMerge/>
          </w:tcPr>
          <w:p w14:paraId="4779EC54" w14:textId="77777777" w:rsidR="00845A8C" w:rsidRPr="00EE5187" w:rsidRDefault="00845A8C" w:rsidP="0012647B">
            <w:pPr>
              <w:pStyle w:val="ListParagraph"/>
              <w:ind w:left="792"/>
              <w:jc w:val="both"/>
              <w:rPr>
                <w:noProof/>
                <w:lang w:val="lt-LT"/>
              </w:rPr>
            </w:pPr>
          </w:p>
        </w:tc>
        <w:tc>
          <w:tcPr>
            <w:tcW w:w="4780" w:type="dxa"/>
            <w:gridSpan w:val="5"/>
            <w:tcMar>
              <w:top w:w="28" w:type="dxa"/>
              <w:bottom w:w="28" w:type="dxa"/>
            </w:tcMar>
          </w:tcPr>
          <w:p w14:paraId="2B6C2623" w14:textId="630790EC" w:rsidR="00845A8C" w:rsidRPr="00EE5187" w:rsidRDefault="00845A8C" w:rsidP="00F46887">
            <w:pPr>
              <w:pStyle w:val="ListParagraph"/>
              <w:numPr>
                <w:ilvl w:val="0"/>
                <w:numId w:val="83"/>
              </w:numPr>
              <w:ind w:left="314" w:hanging="314"/>
              <w:jc w:val="both"/>
              <w:rPr>
                <w:noProof/>
                <w:lang w:val="lt-LT"/>
              </w:rPr>
            </w:pPr>
            <w:r w:rsidRPr="00EE5187">
              <w:rPr>
                <w:rFonts w:eastAsia="Calibri"/>
                <w:noProof/>
                <w:lang w:val="lt-LT"/>
              </w:rPr>
              <w:t xml:space="preserve">apie priimtą sprendimą nustatyti laimėjusį Pasiūlymą, dėl kurio bus sudaroma pirkimo sutartis ar preliminarioji sutartis, pateikia VPĮ 58 str. 2 d. / PĮ 68 str. 2 d. nurodytos atitinkamos informacijos, kuri dar nebuvo pateikta pirkimo procedūros metu, santrauką; </w:t>
            </w:r>
          </w:p>
        </w:tc>
        <w:tc>
          <w:tcPr>
            <w:tcW w:w="283" w:type="dxa"/>
          </w:tcPr>
          <w:p w14:paraId="6EFFDB76" w14:textId="77777777" w:rsidR="00845A8C" w:rsidRPr="00EE5187" w:rsidRDefault="00845A8C" w:rsidP="0012647B">
            <w:pPr>
              <w:ind w:left="1080"/>
              <w:jc w:val="both"/>
              <w:rPr>
                <w:noProof/>
                <w:lang w:val="lt-LT"/>
              </w:rPr>
            </w:pPr>
          </w:p>
        </w:tc>
        <w:tc>
          <w:tcPr>
            <w:tcW w:w="1742" w:type="dxa"/>
            <w:vMerge/>
          </w:tcPr>
          <w:p w14:paraId="68933A65" w14:textId="77777777" w:rsidR="00845A8C" w:rsidRPr="00EE5187" w:rsidRDefault="00845A8C" w:rsidP="0012647B">
            <w:pPr>
              <w:ind w:left="1080"/>
              <w:jc w:val="both"/>
              <w:rPr>
                <w:noProof/>
                <w:lang w:val="lt-LT"/>
              </w:rPr>
            </w:pPr>
          </w:p>
        </w:tc>
        <w:tc>
          <w:tcPr>
            <w:tcW w:w="708" w:type="dxa"/>
            <w:vMerge/>
          </w:tcPr>
          <w:p w14:paraId="733430B2" w14:textId="77777777" w:rsidR="00845A8C" w:rsidRPr="00EE5187" w:rsidRDefault="00845A8C" w:rsidP="0012647B">
            <w:pPr>
              <w:ind w:left="1080"/>
              <w:jc w:val="both"/>
              <w:rPr>
                <w:noProof/>
                <w:lang w:val="lt-LT"/>
              </w:rPr>
            </w:pPr>
          </w:p>
        </w:tc>
        <w:tc>
          <w:tcPr>
            <w:tcW w:w="5181" w:type="dxa"/>
            <w:gridSpan w:val="5"/>
          </w:tcPr>
          <w:p w14:paraId="343D0E1B" w14:textId="1E04D2FA" w:rsidR="00845A8C" w:rsidRPr="00EE5187" w:rsidRDefault="00845A8C" w:rsidP="00F46887">
            <w:pPr>
              <w:pStyle w:val="ListParagraph"/>
              <w:numPr>
                <w:ilvl w:val="0"/>
                <w:numId w:val="86"/>
              </w:numPr>
              <w:ind w:left="459" w:hanging="425"/>
              <w:jc w:val="both"/>
              <w:rPr>
                <w:noProof/>
                <w:lang w:val="lt-LT"/>
              </w:rPr>
            </w:pPr>
            <w:r w:rsidRPr="00EE5187">
              <w:rPr>
                <w:rFonts w:eastAsia="Calibri"/>
                <w:noProof/>
                <w:lang w:val="lt-LT"/>
              </w:rPr>
              <w:t xml:space="preserve">concerning the decision taken to identify the successful Tender for which the contract or the framework agreement will be concluded, shall provide a summary of the relevant information referred to in Article 58(2) of the PPL / Article 68(2) of the PL, which has not yet been provided during the procurement procedure; </w:t>
            </w:r>
          </w:p>
        </w:tc>
      </w:tr>
      <w:tr w:rsidR="00845A8C" w:rsidRPr="00EE5187" w14:paraId="082739E9" w14:textId="77777777" w:rsidTr="003E151D">
        <w:trPr>
          <w:trHeight w:val="157"/>
        </w:trPr>
        <w:tc>
          <w:tcPr>
            <w:tcW w:w="1699" w:type="dxa"/>
            <w:vMerge/>
            <w:tcMar>
              <w:top w:w="28" w:type="dxa"/>
              <w:bottom w:w="28" w:type="dxa"/>
            </w:tcMar>
          </w:tcPr>
          <w:p w14:paraId="1D3FF35A" w14:textId="77777777" w:rsidR="00845A8C" w:rsidRPr="00EE5187" w:rsidRDefault="00845A8C" w:rsidP="0012647B">
            <w:pPr>
              <w:pStyle w:val="ListParagraph"/>
              <w:ind w:left="316" w:right="457"/>
              <w:rPr>
                <w:noProof/>
                <w:lang w:val="lt-LT"/>
              </w:rPr>
            </w:pPr>
          </w:p>
        </w:tc>
        <w:tc>
          <w:tcPr>
            <w:tcW w:w="710" w:type="dxa"/>
            <w:vMerge/>
          </w:tcPr>
          <w:p w14:paraId="39677E24" w14:textId="77777777" w:rsidR="00845A8C" w:rsidRPr="00EE5187" w:rsidRDefault="00845A8C" w:rsidP="0012647B">
            <w:pPr>
              <w:pStyle w:val="ListParagraph"/>
              <w:ind w:left="792"/>
              <w:jc w:val="both"/>
              <w:rPr>
                <w:noProof/>
                <w:lang w:val="lt-LT"/>
              </w:rPr>
            </w:pPr>
          </w:p>
        </w:tc>
        <w:tc>
          <w:tcPr>
            <w:tcW w:w="4780" w:type="dxa"/>
            <w:gridSpan w:val="5"/>
            <w:tcMar>
              <w:top w:w="28" w:type="dxa"/>
              <w:bottom w:w="28" w:type="dxa"/>
            </w:tcMar>
          </w:tcPr>
          <w:p w14:paraId="525EF8A1" w14:textId="344F9536" w:rsidR="00845A8C" w:rsidRPr="00EE5187" w:rsidRDefault="00845A8C" w:rsidP="00F46887">
            <w:pPr>
              <w:pStyle w:val="ListParagraph"/>
              <w:numPr>
                <w:ilvl w:val="0"/>
                <w:numId w:val="83"/>
              </w:numPr>
              <w:ind w:left="314" w:hanging="314"/>
              <w:jc w:val="both"/>
              <w:rPr>
                <w:noProof/>
                <w:lang w:val="lt-LT"/>
              </w:rPr>
            </w:pPr>
            <w:r w:rsidRPr="00EE5187">
              <w:rPr>
                <w:rFonts w:eastAsia="Calibri"/>
                <w:noProof/>
                <w:lang w:val="lt-LT"/>
              </w:rPr>
              <w:t>pasiūlymų eilę;</w:t>
            </w:r>
          </w:p>
        </w:tc>
        <w:tc>
          <w:tcPr>
            <w:tcW w:w="283" w:type="dxa"/>
          </w:tcPr>
          <w:p w14:paraId="20751241" w14:textId="77777777" w:rsidR="00845A8C" w:rsidRPr="00EE5187" w:rsidRDefault="00845A8C" w:rsidP="0012647B">
            <w:pPr>
              <w:ind w:left="1080"/>
              <w:jc w:val="both"/>
              <w:rPr>
                <w:noProof/>
                <w:lang w:val="lt-LT"/>
              </w:rPr>
            </w:pPr>
          </w:p>
        </w:tc>
        <w:tc>
          <w:tcPr>
            <w:tcW w:w="1742" w:type="dxa"/>
            <w:vMerge/>
          </w:tcPr>
          <w:p w14:paraId="464A1251" w14:textId="77777777" w:rsidR="00845A8C" w:rsidRPr="00EE5187" w:rsidRDefault="00845A8C" w:rsidP="0012647B">
            <w:pPr>
              <w:ind w:left="1080"/>
              <w:jc w:val="both"/>
              <w:rPr>
                <w:noProof/>
                <w:lang w:val="lt-LT"/>
              </w:rPr>
            </w:pPr>
          </w:p>
        </w:tc>
        <w:tc>
          <w:tcPr>
            <w:tcW w:w="708" w:type="dxa"/>
            <w:vMerge/>
          </w:tcPr>
          <w:p w14:paraId="22AD8AF0" w14:textId="77777777" w:rsidR="00845A8C" w:rsidRPr="00EE5187" w:rsidRDefault="00845A8C" w:rsidP="0012647B">
            <w:pPr>
              <w:ind w:left="1080"/>
              <w:jc w:val="both"/>
              <w:rPr>
                <w:noProof/>
                <w:lang w:val="lt-LT"/>
              </w:rPr>
            </w:pPr>
          </w:p>
        </w:tc>
        <w:tc>
          <w:tcPr>
            <w:tcW w:w="5181" w:type="dxa"/>
            <w:gridSpan w:val="5"/>
          </w:tcPr>
          <w:p w14:paraId="76B7E709" w14:textId="3A1E7592" w:rsidR="00845A8C" w:rsidRPr="00EE5187" w:rsidRDefault="00845A8C" w:rsidP="00F46887">
            <w:pPr>
              <w:pStyle w:val="ListParagraph"/>
              <w:numPr>
                <w:ilvl w:val="0"/>
                <w:numId w:val="86"/>
              </w:numPr>
              <w:ind w:left="459" w:hanging="425"/>
              <w:jc w:val="both"/>
              <w:rPr>
                <w:noProof/>
                <w:lang w:val="lt-LT"/>
              </w:rPr>
            </w:pPr>
            <w:r w:rsidRPr="00EE5187">
              <w:rPr>
                <w:rFonts w:eastAsia="Calibri"/>
                <w:noProof/>
                <w:lang w:val="lt-LT"/>
              </w:rPr>
              <w:t>on the ranking of tenders;</w:t>
            </w:r>
          </w:p>
        </w:tc>
      </w:tr>
      <w:tr w:rsidR="00845A8C" w:rsidRPr="00EE5187" w14:paraId="57298C3E" w14:textId="77777777" w:rsidTr="003E151D">
        <w:trPr>
          <w:trHeight w:val="157"/>
        </w:trPr>
        <w:tc>
          <w:tcPr>
            <w:tcW w:w="1699" w:type="dxa"/>
            <w:vMerge/>
            <w:tcMar>
              <w:top w:w="28" w:type="dxa"/>
              <w:bottom w:w="28" w:type="dxa"/>
            </w:tcMar>
          </w:tcPr>
          <w:p w14:paraId="63E55A03" w14:textId="77777777" w:rsidR="00845A8C" w:rsidRPr="00EE5187" w:rsidRDefault="00845A8C" w:rsidP="0012647B">
            <w:pPr>
              <w:pStyle w:val="ListParagraph"/>
              <w:ind w:left="316" w:right="457"/>
              <w:rPr>
                <w:noProof/>
                <w:lang w:val="lt-LT"/>
              </w:rPr>
            </w:pPr>
          </w:p>
        </w:tc>
        <w:tc>
          <w:tcPr>
            <w:tcW w:w="710" w:type="dxa"/>
            <w:vMerge/>
          </w:tcPr>
          <w:p w14:paraId="70BB1208" w14:textId="77777777" w:rsidR="00845A8C" w:rsidRPr="00EE5187" w:rsidRDefault="00845A8C" w:rsidP="0012647B">
            <w:pPr>
              <w:pStyle w:val="ListParagraph"/>
              <w:ind w:left="792"/>
              <w:jc w:val="both"/>
              <w:rPr>
                <w:noProof/>
                <w:lang w:val="lt-LT"/>
              </w:rPr>
            </w:pPr>
          </w:p>
        </w:tc>
        <w:tc>
          <w:tcPr>
            <w:tcW w:w="4780" w:type="dxa"/>
            <w:gridSpan w:val="5"/>
            <w:tcMar>
              <w:top w:w="28" w:type="dxa"/>
              <w:bottom w:w="28" w:type="dxa"/>
            </w:tcMar>
          </w:tcPr>
          <w:p w14:paraId="53AFC127" w14:textId="6C1C0C89" w:rsidR="00845A8C" w:rsidRPr="00EE5187" w:rsidRDefault="00845A8C" w:rsidP="00F46887">
            <w:pPr>
              <w:pStyle w:val="ListParagraph"/>
              <w:numPr>
                <w:ilvl w:val="0"/>
                <w:numId w:val="83"/>
              </w:numPr>
              <w:ind w:left="314" w:hanging="314"/>
              <w:jc w:val="both"/>
              <w:rPr>
                <w:noProof/>
                <w:lang w:val="lt-LT"/>
              </w:rPr>
            </w:pPr>
            <w:r w:rsidRPr="00EE5187">
              <w:rPr>
                <w:rFonts w:eastAsia="Calibri"/>
                <w:noProof/>
                <w:lang w:val="lt-LT"/>
              </w:rPr>
              <w:t>laimėjusį Pasiūlymą pateikusį tiekėją;</w:t>
            </w:r>
          </w:p>
        </w:tc>
        <w:tc>
          <w:tcPr>
            <w:tcW w:w="283" w:type="dxa"/>
          </w:tcPr>
          <w:p w14:paraId="1891E5F0" w14:textId="77777777" w:rsidR="00845A8C" w:rsidRPr="00EE5187" w:rsidRDefault="00845A8C" w:rsidP="0012647B">
            <w:pPr>
              <w:ind w:left="1080"/>
              <w:jc w:val="both"/>
              <w:rPr>
                <w:noProof/>
                <w:lang w:val="lt-LT"/>
              </w:rPr>
            </w:pPr>
          </w:p>
        </w:tc>
        <w:tc>
          <w:tcPr>
            <w:tcW w:w="1742" w:type="dxa"/>
            <w:vMerge/>
          </w:tcPr>
          <w:p w14:paraId="302EE9D3" w14:textId="77777777" w:rsidR="00845A8C" w:rsidRPr="00EE5187" w:rsidRDefault="00845A8C" w:rsidP="0012647B">
            <w:pPr>
              <w:ind w:left="1080"/>
              <w:jc w:val="both"/>
              <w:rPr>
                <w:noProof/>
                <w:lang w:val="lt-LT"/>
              </w:rPr>
            </w:pPr>
          </w:p>
        </w:tc>
        <w:tc>
          <w:tcPr>
            <w:tcW w:w="708" w:type="dxa"/>
            <w:vMerge/>
          </w:tcPr>
          <w:p w14:paraId="12CD21FD" w14:textId="77777777" w:rsidR="00845A8C" w:rsidRPr="00EE5187" w:rsidRDefault="00845A8C" w:rsidP="0012647B">
            <w:pPr>
              <w:ind w:left="1080"/>
              <w:jc w:val="both"/>
              <w:rPr>
                <w:noProof/>
                <w:lang w:val="lt-LT"/>
              </w:rPr>
            </w:pPr>
          </w:p>
        </w:tc>
        <w:tc>
          <w:tcPr>
            <w:tcW w:w="5181" w:type="dxa"/>
            <w:gridSpan w:val="5"/>
          </w:tcPr>
          <w:p w14:paraId="629DB4AF" w14:textId="3D913715" w:rsidR="00845A8C" w:rsidRPr="00EE5187" w:rsidRDefault="00845A8C" w:rsidP="00F46887">
            <w:pPr>
              <w:pStyle w:val="ListParagraph"/>
              <w:numPr>
                <w:ilvl w:val="0"/>
                <w:numId w:val="86"/>
              </w:numPr>
              <w:ind w:left="459" w:hanging="425"/>
              <w:jc w:val="both"/>
              <w:rPr>
                <w:noProof/>
                <w:lang w:val="lt-LT"/>
              </w:rPr>
            </w:pPr>
            <w:r w:rsidRPr="00EE5187">
              <w:rPr>
                <w:rFonts w:eastAsia="Calibri"/>
                <w:noProof/>
                <w:lang w:val="lt-LT"/>
              </w:rPr>
              <w:t>on the supplier who submitted the successful Tender;</w:t>
            </w:r>
          </w:p>
        </w:tc>
      </w:tr>
      <w:tr w:rsidR="00845A8C" w:rsidRPr="00EE5187" w14:paraId="78BC356A" w14:textId="77777777" w:rsidTr="003E151D">
        <w:trPr>
          <w:trHeight w:val="157"/>
        </w:trPr>
        <w:tc>
          <w:tcPr>
            <w:tcW w:w="1699" w:type="dxa"/>
            <w:vMerge/>
            <w:tcMar>
              <w:top w:w="28" w:type="dxa"/>
              <w:bottom w:w="28" w:type="dxa"/>
            </w:tcMar>
          </w:tcPr>
          <w:p w14:paraId="23DB3343" w14:textId="77777777" w:rsidR="00845A8C" w:rsidRPr="00EE5187" w:rsidRDefault="00845A8C" w:rsidP="0012647B">
            <w:pPr>
              <w:pStyle w:val="ListParagraph"/>
              <w:ind w:left="316" w:right="457"/>
              <w:rPr>
                <w:noProof/>
                <w:lang w:val="lt-LT"/>
              </w:rPr>
            </w:pPr>
          </w:p>
        </w:tc>
        <w:tc>
          <w:tcPr>
            <w:tcW w:w="710" w:type="dxa"/>
            <w:vMerge/>
          </w:tcPr>
          <w:p w14:paraId="2B4A663C" w14:textId="77777777" w:rsidR="00845A8C" w:rsidRPr="00EE5187" w:rsidRDefault="00845A8C" w:rsidP="0012647B">
            <w:pPr>
              <w:pStyle w:val="ListParagraph"/>
              <w:ind w:left="792"/>
              <w:jc w:val="both"/>
              <w:rPr>
                <w:noProof/>
                <w:lang w:val="lt-LT"/>
              </w:rPr>
            </w:pPr>
          </w:p>
        </w:tc>
        <w:tc>
          <w:tcPr>
            <w:tcW w:w="4780" w:type="dxa"/>
            <w:gridSpan w:val="5"/>
            <w:tcMar>
              <w:top w:w="28" w:type="dxa"/>
              <w:bottom w:w="28" w:type="dxa"/>
            </w:tcMar>
          </w:tcPr>
          <w:p w14:paraId="6040DDEB" w14:textId="0B19CE65" w:rsidR="00845A8C" w:rsidRPr="00EE5187" w:rsidRDefault="00845A8C" w:rsidP="00F46887">
            <w:pPr>
              <w:pStyle w:val="ListParagraph"/>
              <w:numPr>
                <w:ilvl w:val="0"/>
                <w:numId w:val="83"/>
              </w:numPr>
              <w:ind w:left="314" w:hanging="314"/>
              <w:jc w:val="both"/>
              <w:rPr>
                <w:noProof/>
                <w:lang w:val="lt-LT"/>
              </w:rPr>
            </w:pPr>
            <w:r w:rsidRPr="00EE5187">
              <w:rPr>
                <w:rFonts w:eastAsia="Calibri"/>
                <w:noProof/>
                <w:lang w:val="lt-LT"/>
              </w:rPr>
              <w:t>tikslų atidėjimo terminą;</w:t>
            </w:r>
          </w:p>
        </w:tc>
        <w:tc>
          <w:tcPr>
            <w:tcW w:w="283" w:type="dxa"/>
          </w:tcPr>
          <w:p w14:paraId="338E5D35" w14:textId="77777777" w:rsidR="00845A8C" w:rsidRPr="00EE5187" w:rsidRDefault="00845A8C" w:rsidP="0012647B">
            <w:pPr>
              <w:ind w:left="1080"/>
              <w:jc w:val="both"/>
              <w:rPr>
                <w:noProof/>
                <w:lang w:val="lt-LT"/>
              </w:rPr>
            </w:pPr>
          </w:p>
        </w:tc>
        <w:tc>
          <w:tcPr>
            <w:tcW w:w="1742" w:type="dxa"/>
            <w:vMerge/>
          </w:tcPr>
          <w:p w14:paraId="779A961D" w14:textId="77777777" w:rsidR="00845A8C" w:rsidRPr="00EE5187" w:rsidRDefault="00845A8C" w:rsidP="0012647B">
            <w:pPr>
              <w:ind w:left="1080"/>
              <w:jc w:val="both"/>
              <w:rPr>
                <w:noProof/>
                <w:lang w:val="lt-LT"/>
              </w:rPr>
            </w:pPr>
          </w:p>
        </w:tc>
        <w:tc>
          <w:tcPr>
            <w:tcW w:w="708" w:type="dxa"/>
            <w:vMerge/>
          </w:tcPr>
          <w:p w14:paraId="007DCAE7" w14:textId="77777777" w:rsidR="00845A8C" w:rsidRPr="00EE5187" w:rsidRDefault="00845A8C" w:rsidP="0012647B">
            <w:pPr>
              <w:ind w:left="1080"/>
              <w:jc w:val="both"/>
              <w:rPr>
                <w:noProof/>
                <w:lang w:val="lt-LT"/>
              </w:rPr>
            </w:pPr>
          </w:p>
        </w:tc>
        <w:tc>
          <w:tcPr>
            <w:tcW w:w="5181" w:type="dxa"/>
            <w:gridSpan w:val="5"/>
          </w:tcPr>
          <w:p w14:paraId="74DDB6D6" w14:textId="06FB00B1" w:rsidR="00845A8C" w:rsidRPr="00EE5187" w:rsidRDefault="00845A8C" w:rsidP="00F46887">
            <w:pPr>
              <w:pStyle w:val="ListParagraph"/>
              <w:numPr>
                <w:ilvl w:val="0"/>
                <w:numId w:val="86"/>
              </w:numPr>
              <w:ind w:left="459" w:hanging="425"/>
              <w:jc w:val="both"/>
              <w:rPr>
                <w:noProof/>
                <w:lang w:val="lt-LT"/>
              </w:rPr>
            </w:pPr>
            <w:r w:rsidRPr="00EE5187">
              <w:rPr>
                <w:rFonts w:eastAsia="Calibri"/>
                <w:noProof/>
                <w:lang w:val="lt-LT"/>
              </w:rPr>
              <w:t>the exact deadline for the postponement;</w:t>
            </w:r>
          </w:p>
        </w:tc>
      </w:tr>
      <w:tr w:rsidR="00845A8C" w:rsidRPr="00EE5187" w14:paraId="32FB692D" w14:textId="77777777" w:rsidTr="003E151D">
        <w:trPr>
          <w:trHeight w:val="157"/>
        </w:trPr>
        <w:tc>
          <w:tcPr>
            <w:tcW w:w="1699" w:type="dxa"/>
            <w:vMerge/>
            <w:tcMar>
              <w:top w:w="28" w:type="dxa"/>
              <w:bottom w:w="28" w:type="dxa"/>
            </w:tcMar>
          </w:tcPr>
          <w:p w14:paraId="675A0AAF" w14:textId="77777777" w:rsidR="00845A8C" w:rsidRPr="00EE5187" w:rsidRDefault="00845A8C" w:rsidP="0012647B">
            <w:pPr>
              <w:pStyle w:val="ListParagraph"/>
              <w:ind w:left="316" w:right="457"/>
              <w:rPr>
                <w:noProof/>
                <w:lang w:val="lt-LT"/>
              </w:rPr>
            </w:pPr>
          </w:p>
        </w:tc>
        <w:tc>
          <w:tcPr>
            <w:tcW w:w="710" w:type="dxa"/>
            <w:vMerge/>
          </w:tcPr>
          <w:p w14:paraId="0458BA10" w14:textId="77777777" w:rsidR="00845A8C" w:rsidRPr="00EE5187" w:rsidRDefault="00845A8C" w:rsidP="0012647B">
            <w:pPr>
              <w:pStyle w:val="ListParagraph"/>
              <w:ind w:left="792"/>
              <w:jc w:val="both"/>
              <w:rPr>
                <w:noProof/>
                <w:lang w:val="lt-LT"/>
              </w:rPr>
            </w:pPr>
          </w:p>
        </w:tc>
        <w:tc>
          <w:tcPr>
            <w:tcW w:w="4780" w:type="dxa"/>
            <w:gridSpan w:val="5"/>
            <w:tcMar>
              <w:top w:w="28" w:type="dxa"/>
              <w:bottom w:w="28" w:type="dxa"/>
            </w:tcMar>
          </w:tcPr>
          <w:p w14:paraId="5AE6AD29" w14:textId="780FBE72" w:rsidR="00845A8C" w:rsidRPr="00EE5187" w:rsidRDefault="00845A8C" w:rsidP="00F46887">
            <w:pPr>
              <w:pStyle w:val="ListParagraph"/>
              <w:numPr>
                <w:ilvl w:val="0"/>
                <w:numId w:val="83"/>
              </w:numPr>
              <w:ind w:left="314" w:hanging="314"/>
              <w:jc w:val="both"/>
              <w:rPr>
                <w:noProof/>
                <w:lang w:val="lt-LT"/>
              </w:rPr>
            </w:pPr>
            <w:r w:rsidRPr="00EE5187">
              <w:rPr>
                <w:rFonts w:eastAsia="Calibri"/>
                <w:noProof/>
                <w:lang w:val="lt-LT"/>
              </w:rPr>
              <w:t xml:space="preserve">priežastis, dėl kurių buvo priimtas sprendimas nesudaryti pirkimo sutarties ar preliminariosios sutarties (jei taikoma), </w:t>
            </w:r>
          </w:p>
        </w:tc>
        <w:tc>
          <w:tcPr>
            <w:tcW w:w="283" w:type="dxa"/>
          </w:tcPr>
          <w:p w14:paraId="5E8DE452" w14:textId="77777777" w:rsidR="00845A8C" w:rsidRPr="00EE5187" w:rsidRDefault="00845A8C" w:rsidP="0012647B">
            <w:pPr>
              <w:ind w:left="1080"/>
              <w:jc w:val="both"/>
              <w:rPr>
                <w:noProof/>
                <w:lang w:val="lt-LT"/>
              </w:rPr>
            </w:pPr>
          </w:p>
        </w:tc>
        <w:tc>
          <w:tcPr>
            <w:tcW w:w="1742" w:type="dxa"/>
            <w:vMerge/>
          </w:tcPr>
          <w:p w14:paraId="047D033F" w14:textId="77777777" w:rsidR="00845A8C" w:rsidRPr="00EE5187" w:rsidRDefault="00845A8C" w:rsidP="0012647B">
            <w:pPr>
              <w:ind w:left="1080"/>
              <w:jc w:val="both"/>
              <w:rPr>
                <w:noProof/>
                <w:lang w:val="lt-LT"/>
              </w:rPr>
            </w:pPr>
          </w:p>
        </w:tc>
        <w:tc>
          <w:tcPr>
            <w:tcW w:w="708" w:type="dxa"/>
            <w:vMerge/>
          </w:tcPr>
          <w:p w14:paraId="4AF2391D" w14:textId="77777777" w:rsidR="00845A8C" w:rsidRPr="00EE5187" w:rsidRDefault="00845A8C" w:rsidP="0012647B">
            <w:pPr>
              <w:ind w:left="1080"/>
              <w:jc w:val="both"/>
              <w:rPr>
                <w:noProof/>
                <w:lang w:val="lt-LT"/>
              </w:rPr>
            </w:pPr>
          </w:p>
        </w:tc>
        <w:tc>
          <w:tcPr>
            <w:tcW w:w="5181" w:type="dxa"/>
            <w:gridSpan w:val="5"/>
          </w:tcPr>
          <w:p w14:paraId="4985F456" w14:textId="66563488" w:rsidR="00845A8C" w:rsidRPr="00EE5187" w:rsidRDefault="00845A8C" w:rsidP="00F46887">
            <w:pPr>
              <w:pStyle w:val="ListParagraph"/>
              <w:numPr>
                <w:ilvl w:val="0"/>
                <w:numId w:val="86"/>
              </w:numPr>
              <w:ind w:left="459" w:hanging="425"/>
              <w:jc w:val="both"/>
              <w:rPr>
                <w:noProof/>
                <w:lang w:val="lt-LT"/>
              </w:rPr>
            </w:pPr>
            <w:r w:rsidRPr="00EE5187">
              <w:rPr>
                <w:rFonts w:eastAsia="Calibri"/>
                <w:noProof/>
                <w:lang w:val="lt-LT"/>
              </w:rPr>
              <w:t xml:space="preserve">the reasons for the decision not to award the contract or the framework agreement (if applicable), </w:t>
            </w:r>
          </w:p>
        </w:tc>
      </w:tr>
      <w:tr w:rsidR="00845A8C" w:rsidRPr="00EE5187" w14:paraId="72F67F71" w14:textId="77777777" w:rsidTr="003E151D">
        <w:trPr>
          <w:trHeight w:val="157"/>
        </w:trPr>
        <w:tc>
          <w:tcPr>
            <w:tcW w:w="1699" w:type="dxa"/>
            <w:vMerge/>
            <w:tcMar>
              <w:top w:w="28" w:type="dxa"/>
              <w:bottom w:w="28" w:type="dxa"/>
            </w:tcMar>
          </w:tcPr>
          <w:p w14:paraId="71FEA655" w14:textId="77777777" w:rsidR="00845A8C" w:rsidRPr="00EE5187" w:rsidRDefault="00845A8C" w:rsidP="0012647B">
            <w:pPr>
              <w:pStyle w:val="ListParagraph"/>
              <w:ind w:left="316" w:right="457"/>
              <w:rPr>
                <w:noProof/>
                <w:lang w:val="lt-LT"/>
              </w:rPr>
            </w:pPr>
          </w:p>
        </w:tc>
        <w:tc>
          <w:tcPr>
            <w:tcW w:w="710" w:type="dxa"/>
            <w:vMerge/>
          </w:tcPr>
          <w:p w14:paraId="513FF38E" w14:textId="77777777" w:rsidR="00845A8C" w:rsidRPr="00EE5187" w:rsidRDefault="00845A8C" w:rsidP="0012647B">
            <w:pPr>
              <w:pStyle w:val="ListParagraph"/>
              <w:ind w:left="792"/>
              <w:jc w:val="both"/>
              <w:rPr>
                <w:noProof/>
                <w:lang w:val="lt-LT"/>
              </w:rPr>
            </w:pPr>
          </w:p>
        </w:tc>
        <w:tc>
          <w:tcPr>
            <w:tcW w:w="4780" w:type="dxa"/>
            <w:gridSpan w:val="5"/>
            <w:tcMar>
              <w:top w:w="28" w:type="dxa"/>
              <w:bottom w:w="28" w:type="dxa"/>
            </w:tcMar>
          </w:tcPr>
          <w:p w14:paraId="1D6F5EFD" w14:textId="0F0A1FBE" w:rsidR="00845A8C" w:rsidRPr="00EE5187" w:rsidRDefault="00845A8C" w:rsidP="00F46887">
            <w:pPr>
              <w:pStyle w:val="ListParagraph"/>
              <w:numPr>
                <w:ilvl w:val="0"/>
                <w:numId w:val="83"/>
              </w:numPr>
              <w:spacing w:after="120"/>
              <w:ind w:left="312" w:hanging="312"/>
              <w:jc w:val="both"/>
              <w:rPr>
                <w:noProof/>
                <w:lang w:val="lt-LT"/>
              </w:rPr>
            </w:pPr>
            <w:r w:rsidRPr="00EE5187">
              <w:rPr>
                <w:rFonts w:eastAsia="Calibri"/>
                <w:noProof/>
                <w:lang w:val="lt-LT"/>
              </w:rPr>
              <w:t>priežastis, dėl kurių priimtas sprendimas pradėti pirkimą iš naujo (jei taikoma).</w:t>
            </w:r>
          </w:p>
        </w:tc>
        <w:tc>
          <w:tcPr>
            <w:tcW w:w="283" w:type="dxa"/>
          </w:tcPr>
          <w:p w14:paraId="549BBF90" w14:textId="77777777" w:rsidR="00845A8C" w:rsidRPr="00EE5187" w:rsidRDefault="00845A8C" w:rsidP="0012647B">
            <w:pPr>
              <w:ind w:left="1080"/>
              <w:jc w:val="both"/>
              <w:rPr>
                <w:noProof/>
                <w:lang w:val="lt-LT"/>
              </w:rPr>
            </w:pPr>
          </w:p>
        </w:tc>
        <w:tc>
          <w:tcPr>
            <w:tcW w:w="1742" w:type="dxa"/>
            <w:vMerge/>
          </w:tcPr>
          <w:p w14:paraId="7610E53B" w14:textId="77777777" w:rsidR="00845A8C" w:rsidRPr="00EE5187" w:rsidRDefault="00845A8C" w:rsidP="0012647B">
            <w:pPr>
              <w:ind w:left="1080"/>
              <w:jc w:val="both"/>
              <w:rPr>
                <w:noProof/>
                <w:lang w:val="lt-LT"/>
              </w:rPr>
            </w:pPr>
          </w:p>
        </w:tc>
        <w:tc>
          <w:tcPr>
            <w:tcW w:w="708" w:type="dxa"/>
            <w:vMerge/>
          </w:tcPr>
          <w:p w14:paraId="0136F42F" w14:textId="77777777" w:rsidR="00845A8C" w:rsidRPr="00EE5187" w:rsidRDefault="00845A8C" w:rsidP="0012647B">
            <w:pPr>
              <w:ind w:left="1080"/>
              <w:jc w:val="both"/>
              <w:rPr>
                <w:noProof/>
                <w:lang w:val="lt-LT"/>
              </w:rPr>
            </w:pPr>
          </w:p>
        </w:tc>
        <w:tc>
          <w:tcPr>
            <w:tcW w:w="5181" w:type="dxa"/>
            <w:gridSpan w:val="5"/>
          </w:tcPr>
          <w:p w14:paraId="34426A58" w14:textId="142A2205" w:rsidR="00845A8C" w:rsidRPr="00EE5187" w:rsidRDefault="00845A8C" w:rsidP="00F46887">
            <w:pPr>
              <w:pStyle w:val="ListParagraph"/>
              <w:numPr>
                <w:ilvl w:val="0"/>
                <w:numId w:val="86"/>
              </w:numPr>
              <w:ind w:left="459" w:hanging="425"/>
              <w:jc w:val="both"/>
              <w:rPr>
                <w:noProof/>
                <w:lang w:val="lt-LT"/>
              </w:rPr>
            </w:pPr>
            <w:r w:rsidRPr="00EE5187">
              <w:rPr>
                <w:rFonts w:eastAsia="Calibri"/>
                <w:noProof/>
                <w:lang w:val="lt-LT"/>
              </w:rPr>
              <w:t>the reasons for the decision to reopen the procurement (if applicable).</w:t>
            </w:r>
          </w:p>
        </w:tc>
      </w:tr>
      <w:tr w:rsidR="00845A8C" w:rsidRPr="00EE5187" w14:paraId="7C178F9D" w14:textId="77777777" w:rsidTr="003E151D">
        <w:trPr>
          <w:trHeight w:val="157"/>
        </w:trPr>
        <w:tc>
          <w:tcPr>
            <w:tcW w:w="1699" w:type="dxa"/>
            <w:vMerge/>
            <w:tcMar>
              <w:top w:w="28" w:type="dxa"/>
              <w:bottom w:w="28" w:type="dxa"/>
            </w:tcMar>
          </w:tcPr>
          <w:p w14:paraId="758416B5" w14:textId="77777777" w:rsidR="00845A8C" w:rsidRPr="00EE5187" w:rsidRDefault="00845A8C" w:rsidP="00E254F7">
            <w:pPr>
              <w:pStyle w:val="ListParagraph"/>
              <w:ind w:left="316" w:right="457"/>
              <w:rPr>
                <w:noProof/>
                <w:lang w:val="lt-LT"/>
              </w:rPr>
            </w:pPr>
          </w:p>
        </w:tc>
        <w:tc>
          <w:tcPr>
            <w:tcW w:w="710" w:type="dxa"/>
            <w:vMerge w:val="restart"/>
          </w:tcPr>
          <w:p w14:paraId="676821B3" w14:textId="77777777" w:rsidR="00845A8C" w:rsidRPr="00EE5187" w:rsidRDefault="00845A8C" w:rsidP="00E254F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0E1CB49" w14:textId="0209D189" w:rsidR="00845A8C" w:rsidRPr="00EE5187" w:rsidRDefault="00845A8C" w:rsidP="00E254F7">
            <w:pPr>
              <w:pStyle w:val="ListParagraph"/>
              <w:ind w:left="0"/>
              <w:jc w:val="both"/>
              <w:rPr>
                <w:noProof/>
                <w:lang w:val="lt-LT"/>
              </w:rPr>
            </w:pPr>
            <w:r w:rsidRPr="00EE5187">
              <w:rPr>
                <w:rFonts w:eastAsia="Calibri"/>
                <w:noProof/>
                <w:lang w:val="lt-LT"/>
              </w:rPr>
              <w:t>KC per 15 kalendorinių dienų nuo tiekėjo prašymo gavimo pateikia šią informaciją apie pirkimą:</w:t>
            </w:r>
          </w:p>
        </w:tc>
        <w:tc>
          <w:tcPr>
            <w:tcW w:w="283" w:type="dxa"/>
          </w:tcPr>
          <w:p w14:paraId="114081A5" w14:textId="77777777" w:rsidR="00845A8C" w:rsidRPr="00EE5187" w:rsidRDefault="00845A8C" w:rsidP="00E254F7">
            <w:pPr>
              <w:ind w:left="1080"/>
              <w:jc w:val="both"/>
              <w:rPr>
                <w:noProof/>
                <w:lang w:val="lt-LT"/>
              </w:rPr>
            </w:pPr>
          </w:p>
        </w:tc>
        <w:tc>
          <w:tcPr>
            <w:tcW w:w="1742" w:type="dxa"/>
            <w:vMerge/>
          </w:tcPr>
          <w:p w14:paraId="72BA4D69" w14:textId="77777777" w:rsidR="00845A8C" w:rsidRPr="00EE5187" w:rsidRDefault="00845A8C" w:rsidP="00E254F7">
            <w:pPr>
              <w:ind w:left="1080"/>
              <w:jc w:val="both"/>
              <w:rPr>
                <w:noProof/>
                <w:lang w:val="lt-LT"/>
              </w:rPr>
            </w:pPr>
          </w:p>
        </w:tc>
        <w:tc>
          <w:tcPr>
            <w:tcW w:w="708" w:type="dxa"/>
            <w:vMerge w:val="restart"/>
          </w:tcPr>
          <w:p w14:paraId="7038B75E" w14:textId="77777777" w:rsidR="00845A8C" w:rsidRPr="00EE5187" w:rsidRDefault="00845A8C"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ADF85A9" w14:textId="5EF013D6" w:rsidR="00845A8C" w:rsidRPr="00EE5187" w:rsidRDefault="00845A8C" w:rsidP="001B45D6">
            <w:pPr>
              <w:pStyle w:val="ListParagraph"/>
              <w:ind w:left="0"/>
              <w:jc w:val="both"/>
              <w:rPr>
                <w:noProof/>
                <w:lang w:val="lt-LT"/>
              </w:rPr>
            </w:pPr>
            <w:r w:rsidRPr="00EE5187">
              <w:rPr>
                <w:rFonts w:eastAsia="Calibri"/>
                <w:noProof/>
                <w:lang w:val="lt-LT"/>
              </w:rPr>
              <w:t>The KC shall provide the following information on the procurement within 15 calendar days of receipt of the supplier's request:</w:t>
            </w:r>
          </w:p>
        </w:tc>
      </w:tr>
      <w:tr w:rsidR="00845A8C" w:rsidRPr="00EE5187" w14:paraId="6A7C3E9A" w14:textId="77777777" w:rsidTr="003E151D">
        <w:trPr>
          <w:trHeight w:val="157"/>
        </w:trPr>
        <w:tc>
          <w:tcPr>
            <w:tcW w:w="1699" w:type="dxa"/>
            <w:vMerge/>
            <w:tcMar>
              <w:top w:w="28" w:type="dxa"/>
              <w:bottom w:w="28" w:type="dxa"/>
            </w:tcMar>
          </w:tcPr>
          <w:p w14:paraId="736F698D" w14:textId="77777777" w:rsidR="00845A8C" w:rsidRPr="00EE5187" w:rsidRDefault="00845A8C" w:rsidP="00CC2B88">
            <w:pPr>
              <w:pStyle w:val="ListParagraph"/>
              <w:ind w:left="316" w:right="457"/>
              <w:rPr>
                <w:noProof/>
                <w:lang w:val="lt-LT"/>
              </w:rPr>
            </w:pPr>
          </w:p>
        </w:tc>
        <w:tc>
          <w:tcPr>
            <w:tcW w:w="710" w:type="dxa"/>
            <w:vMerge/>
          </w:tcPr>
          <w:p w14:paraId="14314933" w14:textId="77777777" w:rsidR="00845A8C" w:rsidRPr="00EE5187" w:rsidRDefault="00845A8C" w:rsidP="00CC2B88">
            <w:pPr>
              <w:pStyle w:val="ListParagraph"/>
              <w:ind w:left="792"/>
              <w:jc w:val="both"/>
              <w:rPr>
                <w:noProof/>
                <w:lang w:val="lt-LT"/>
              </w:rPr>
            </w:pPr>
          </w:p>
        </w:tc>
        <w:tc>
          <w:tcPr>
            <w:tcW w:w="4780" w:type="dxa"/>
            <w:gridSpan w:val="5"/>
            <w:tcMar>
              <w:top w:w="28" w:type="dxa"/>
              <w:bottom w:w="28" w:type="dxa"/>
            </w:tcMar>
          </w:tcPr>
          <w:p w14:paraId="41D1F07C" w14:textId="01C51971" w:rsidR="00845A8C" w:rsidRPr="00EE5187" w:rsidRDefault="00845A8C" w:rsidP="00F46887">
            <w:pPr>
              <w:pStyle w:val="ListParagraph"/>
              <w:numPr>
                <w:ilvl w:val="0"/>
                <w:numId w:val="84"/>
              </w:numPr>
              <w:ind w:left="314" w:hanging="314"/>
              <w:jc w:val="both"/>
              <w:rPr>
                <w:noProof/>
                <w:lang w:val="lt-LT"/>
              </w:rPr>
            </w:pPr>
            <w:r w:rsidRPr="00EE5187">
              <w:rPr>
                <w:rFonts w:eastAsia="Calibri"/>
                <w:noProof/>
                <w:lang w:val="lt-LT"/>
              </w:rPr>
              <w:t>Kandidatui – jo paraiškos atmetimo priežastis;</w:t>
            </w:r>
          </w:p>
        </w:tc>
        <w:tc>
          <w:tcPr>
            <w:tcW w:w="283" w:type="dxa"/>
          </w:tcPr>
          <w:p w14:paraId="2E039F69" w14:textId="77777777" w:rsidR="00845A8C" w:rsidRPr="00EE5187" w:rsidRDefault="00845A8C" w:rsidP="00CC2B88">
            <w:pPr>
              <w:ind w:left="1080"/>
              <w:jc w:val="both"/>
              <w:rPr>
                <w:noProof/>
                <w:lang w:val="lt-LT"/>
              </w:rPr>
            </w:pPr>
          </w:p>
        </w:tc>
        <w:tc>
          <w:tcPr>
            <w:tcW w:w="1742" w:type="dxa"/>
            <w:vMerge/>
          </w:tcPr>
          <w:p w14:paraId="5C075B3B" w14:textId="77777777" w:rsidR="00845A8C" w:rsidRPr="00EE5187" w:rsidRDefault="00845A8C" w:rsidP="00CC2B88">
            <w:pPr>
              <w:ind w:left="1080"/>
              <w:jc w:val="both"/>
              <w:rPr>
                <w:noProof/>
                <w:lang w:val="lt-LT"/>
              </w:rPr>
            </w:pPr>
          </w:p>
        </w:tc>
        <w:tc>
          <w:tcPr>
            <w:tcW w:w="708" w:type="dxa"/>
            <w:vMerge/>
          </w:tcPr>
          <w:p w14:paraId="2143C957" w14:textId="77777777" w:rsidR="00845A8C" w:rsidRPr="00EE5187" w:rsidRDefault="00845A8C" w:rsidP="00CC2B88">
            <w:pPr>
              <w:ind w:left="1080"/>
              <w:jc w:val="both"/>
              <w:rPr>
                <w:noProof/>
                <w:lang w:val="lt-LT"/>
              </w:rPr>
            </w:pPr>
          </w:p>
        </w:tc>
        <w:tc>
          <w:tcPr>
            <w:tcW w:w="5181" w:type="dxa"/>
            <w:gridSpan w:val="5"/>
          </w:tcPr>
          <w:p w14:paraId="408FDF74" w14:textId="00B34EFC" w:rsidR="00845A8C" w:rsidRPr="00EE5187" w:rsidRDefault="00845A8C" w:rsidP="00F46887">
            <w:pPr>
              <w:pStyle w:val="ListParagraph"/>
              <w:numPr>
                <w:ilvl w:val="0"/>
                <w:numId w:val="87"/>
              </w:numPr>
              <w:ind w:left="317" w:hanging="317"/>
              <w:jc w:val="both"/>
              <w:rPr>
                <w:noProof/>
                <w:lang w:val="lt-LT"/>
              </w:rPr>
            </w:pPr>
            <w:r w:rsidRPr="00EE5187">
              <w:rPr>
                <w:rFonts w:eastAsia="Calibri"/>
                <w:noProof/>
                <w:lang w:val="lt-LT"/>
              </w:rPr>
              <w:t>to the applicant, the reason for the rejection of their application;</w:t>
            </w:r>
          </w:p>
        </w:tc>
      </w:tr>
      <w:tr w:rsidR="00845A8C" w:rsidRPr="00EE5187" w14:paraId="0BC4AB4B" w14:textId="77777777" w:rsidTr="003E151D">
        <w:trPr>
          <w:trHeight w:val="157"/>
        </w:trPr>
        <w:tc>
          <w:tcPr>
            <w:tcW w:w="1699" w:type="dxa"/>
            <w:vMerge/>
            <w:tcMar>
              <w:top w:w="28" w:type="dxa"/>
              <w:bottom w:w="28" w:type="dxa"/>
            </w:tcMar>
          </w:tcPr>
          <w:p w14:paraId="3B7A9581" w14:textId="77777777" w:rsidR="00845A8C" w:rsidRPr="00EE5187" w:rsidRDefault="00845A8C" w:rsidP="00CC2B88">
            <w:pPr>
              <w:pStyle w:val="ListParagraph"/>
              <w:ind w:left="316" w:right="457"/>
              <w:rPr>
                <w:noProof/>
                <w:lang w:val="lt-LT"/>
              </w:rPr>
            </w:pPr>
          </w:p>
        </w:tc>
        <w:tc>
          <w:tcPr>
            <w:tcW w:w="710" w:type="dxa"/>
            <w:vMerge/>
          </w:tcPr>
          <w:p w14:paraId="68C63D7E" w14:textId="77777777" w:rsidR="00845A8C" w:rsidRPr="00EE5187" w:rsidRDefault="00845A8C" w:rsidP="00CC2B88">
            <w:pPr>
              <w:pStyle w:val="ListParagraph"/>
              <w:ind w:left="792"/>
              <w:jc w:val="both"/>
              <w:rPr>
                <w:noProof/>
                <w:lang w:val="lt-LT"/>
              </w:rPr>
            </w:pPr>
          </w:p>
        </w:tc>
        <w:tc>
          <w:tcPr>
            <w:tcW w:w="4780" w:type="dxa"/>
            <w:gridSpan w:val="5"/>
            <w:tcMar>
              <w:top w:w="28" w:type="dxa"/>
              <w:bottom w:w="28" w:type="dxa"/>
            </w:tcMar>
          </w:tcPr>
          <w:p w14:paraId="1831FD7E" w14:textId="016DA326" w:rsidR="00845A8C" w:rsidRPr="00EE5187" w:rsidRDefault="00845A8C" w:rsidP="00F46887">
            <w:pPr>
              <w:pStyle w:val="ListParagraph"/>
              <w:numPr>
                <w:ilvl w:val="0"/>
                <w:numId w:val="84"/>
              </w:numPr>
              <w:ind w:left="314" w:hanging="314"/>
              <w:jc w:val="both"/>
              <w:rPr>
                <w:noProof/>
                <w:lang w:val="lt-LT"/>
              </w:rPr>
            </w:pPr>
            <w:r w:rsidRPr="00EE5187">
              <w:rPr>
                <w:rFonts w:eastAsia="Calibri"/>
                <w:noProof/>
                <w:lang w:val="lt-LT"/>
              </w:rPr>
              <w:t>Tiekėjui, kurio pasiūlymas nebuvo atmestas:</w:t>
            </w:r>
          </w:p>
        </w:tc>
        <w:tc>
          <w:tcPr>
            <w:tcW w:w="283" w:type="dxa"/>
          </w:tcPr>
          <w:p w14:paraId="50D681C5" w14:textId="77777777" w:rsidR="00845A8C" w:rsidRPr="00EE5187" w:rsidRDefault="00845A8C" w:rsidP="00CC2B88">
            <w:pPr>
              <w:ind w:left="1080"/>
              <w:jc w:val="both"/>
              <w:rPr>
                <w:noProof/>
                <w:lang w:val="lt-LT"/>
              </w:rPr>
            </w:pPr>
          </w:p>
        </w:tc>
        <w:tc>
          <w:tcPr>
            <w:tcW w:w="1742" w:type="dxa"/>
            <w:vMerge/>
          </w:tcPr>
          <w:p w14:paraId="503D48D8" w14:textId="77777777" w:rsidR="00845A8C" w:rsidRPr="00EE5187" w:rsidRDefault="00845A8C" w:rsidP="00CC2B88">
            <w:pPr>
              <w:ind w:left="1080"/>
              <w:jc w:val="both"/>
              <w:rPr>
                <w:noProof/>
                <w:lang w:val="lt-LT"/>
              </w:rPr>
            </w:pPr>
          </w:p>
        </w:tc>
        <w:tc>
          <w:tcPr>
            <w:tcW w:w="708" w:type="dxa"/>
            <w:vMerge/>
          </w:tcPr>
          <w:p w14:paraId="5A205DFC" w14:textId="77777777" w:rsidR="00845A8C" w:rsidRPr="00EE5187" w:rsidRDefault="00845A8C" w:rsidP="00CC2B88">
            <w:pPr>
              <w:ind w:left="1080"/>
              <w:jc w:val="both"/>
              <w:rPr>
                <w:noProof/>
                <w:lang w:val="lt-LT"/>
              </w:rPr>
            </w:pPr>
          </w:p>
        </w:tc>
        <w:tc>
          <w:tcPr>
            <w:tcW w:w="5181" w:type="dxa"/>
            <w:gridSpan w:val="5"/>
          </w:tcPr>
          <w:p w14:paraId="26C26C62" w14:textId="79E9CB25" w:rsidR="00845A8C" w:rsidRPr="00EE5187" w:rsidRDefault="00845A8C" w:rsidP="00F46887">
            <w:pPr>
              <w:pStyle w:val="ListParagraph"/>
              <w:numPr>
                <w:ilvl w:val="0"/>
                <w:numId w:val="87"/>
              </w:numPr>
              <w:ind w:left="317" w:hanging="317"/>
              <w:jc w:val="both"/>
              <w:rPr>
                <w:noProof/>
                <w:lang w:val="lt-LT"/>
              </w:rPr>
            </w:pPr>
            <w:r w:rsidRPr="00EE5187">
              <w:rPr>
                <w:rFonts w:eastAsia="Calibri"/>
                <w:noProof/>
                <w:lang w:val="lt-LT"/>
              </w:rPr>
              <w:t>to the supplier whose tender has not been rejected:</w:t>
            </w:r>
          </w:p>
        </w:tc>
      </w:tr>
      <w:tr w:rsidR="00845A8C" w:rsidRPr="00EE5187" w14:paraId="7806010C" w14:textId="77777777" w:rsidTr="003E151D">
        <w:trPr>
          <w:trHeight w:val="157"/>
        </w:trPr>
        <w:tc>
          <w:tcPr>
            <w:tcW w:w="1699" w:type="dxa"/>
            <w:vMerge/>
            <w:tcMar>
              <w:top w:w="28" w:type="dxa"/>
              <w:bottom w:w="28" w:type="dxa"/>
            </w:tcMar>
          </w:tcPr>
          <w:p w14:paraId="12EC1EDC" w14:textId="77777777" w:rsidR="00845A8C" w:rsidRPr="00EE5187" w:rsidRDefault="00845A8C" w:rsidP="00CC2B88">
            <w:pPr>
              <w:pStyle w:val="ListParagraph"/>
              <w:ind w:left="316" w:right="457"/>
              <w:rPr>
                <w:noProof/>
                <w:lang w:val="lt-LT"/>
              </w:rPr>
            </w:pPr>
          </w:p>
        </w:tc>
        <w:tc>
          <w:tcPr>
            <w:tcW w:w="710" w:type="dxa"/>
            <w:vMerge/>
          </w:tcPr>
          <w:p w14:paraId="0768A3C2" w14:textId="77777777" w:rsidR="00845A8C" w:rsidRPr="00EE5187" w:rsidRDefault="00845A8C" w:rsidP="00CC2B88">
            <w:pPr>
              <w:pStyle w:val="ListParagraph"/>
              <w:ind w:left="792"/>
              <w:jc w:val="both"/>
              <w:rPr>
                <w:noProof/>
                <w:lang w:val="lt-LT"/>
              </w:rPr>
            </w:pPr>
          </w:p>
        </w:tc>
        <w:tc>
          <w:tcPr>
            <w:tcW w:w="4780" w:type="dxa"/>
            <w:gridSpan w:val="5"/>
            <w:tcMar>
              <w:top w:w="28" w:type="dxa"/>
              <w:bottom w:w="28" w:type="dxa"/>
            </w:tcMar>
          </w:tcPr>
          <w:p w14:paraId="545F080A" w14:textId="6618AAE4" w:rsidR="00845A8C" w:rsidRPr="00EE5187" w:rsidRDefault="00845A8C" w:rsidP="00F46887">
            <w:pPr>
              <w:pStyle w:val="ListParagraph"/>
              <w:numPr>
                <w:ilvl w:val="0"/>
                <w:numId w:val="85"/>
              </w:numPr>
              <w:ind w:left="598" w:hanging="284"/>
              <w:jc w:val="both"/>
              <w:rPr>
                <w:noProof/>
                <w:lang w:val="lt-LT"/>
              </w:rPr>
            </w:pPr>
            <w:r w:rsidRPr="00EE5187">
              <w:rPr>
                <w:rFonts w:eastAsia="Calibri"/>
                <w:noProof/>
                <w:lang w:val="lt-LT"/>
              </w:rPr>
              <w:t>laimėjusio pasiūlymo charakteristikas ir santykinius pranašumus, įskaitant kainą, dėl kurių šis pasiūlymas buvo pripažintas geriausiu, taip pat šį pasiūlymą pateikusio tiekėjo ar preliminariosios sutarties šalių pavadinimus;</w:t>
            </w:r>
          </w:p>
        </w:tc>
        <w:tc>
          <w:tcPr>
            <w:tcW w:w="283" w:type="dxa"/>
          </w:tcPr>
          <w:p w14:paraId="5CC45B2C" w14:textId="77777777" w:rsidR="00845A8C" w:rsidRPr="00EE5187" w:rsidRDefault="00845A8C" w:rsidP="00CC2B88">
            <w:pPr>
              <w:ind w:left="1080"/>
              <w:jc w:val="both"/>
              <w:rPr>
                <w:noProof/>
                <w:lang w:val="lt-LT"/>
              </w:rPr>
            </w:pPr>
          </w:p>
        </w:tc>
        <w:tc>
          <w:tcPr>
            <w:tcW w:w="1742" w:type="dxa"/>
            <w:vMerge/>
          </w:tcPr>
          <w:p w14:paraId="73EA8444" w14:textId="77777777" w:rsidR="00845A8C" w:rsidRPr="00EE5187" w:rsidRDefault="00845A8C" w:rsidP="00CC2B88">
            <w:pPr>
              <w:ind w:left="1080"/>
              <w:jc w:val="both"/>
              <w:rPr>
                <w:noProof/>
                <w:lang w:val="lt-LT"/>
              </w:rPr>
            </w:pPr>
          </w:p>
        </w:tc>
        <w:tc>
          <w:tcPr>
            <w:tcW w:w="708" w:type="dxa"/>
            <w:vMerge/>
          </w:tcPr>
          <w:p w14:paraId="06E12A61" w14:textId="77777777" w:rsidR="00845A8C" w:rsidRPr="00EE5187" w:rsidRDefault="00845A8C" w:rsidP="00CC2B88">
            <w:pPr>
              <w:ind w:left="1080"/>
              <w:jc w:val="both"/>
              <w:rPr>
                <w:noProof/>
                <w:lang w:val="lt-LT"/>
              </w:rPr>
            </w:pPr>
          </w:p>
        </w:tc>
        <w:tc>
          <w:tcPr>
            <w:tcW w:w="5181" w:type="dxa"/>
            <w:gridSpan w:val="5"/>
          </w:tcPr>
          <w:p w14:paraId="07238084" w14:textId="19235417" w:rsidR="00845A8C" w:rsidRPr="00EE5187" w:rsidRDefault="00845A8C" w:rsidP="00F46887">
            <w:pPr>
              <w:pStyle w:val="ListParagraph"/>
              <w:numPr>
                <w:ilvl w:val="0"/>
                <w:numId w:val="88"/>
              </w:numPr>
              <w:ind w:left="601" w:hanging="284"/>
              <w:jc w:val="both"/>
              <w:rPr>
                <w:noProof/>
                <w:lang w:val="lt-LT"/>
              </w:rPr>
            </w:pPr>
            <w:r w:rsidRPr="00EE5187">
              <w:rPr>
                <w:rFonts w:eastAsia="Calibri"/>
                <w:noProof/>
                <w:lang w:val="lt-LT"/>
              </w:rPr>
              <w:t>the characteristics and comparative advantages of the successful tender, including the price, which led to the tender being declared the best tender, as well as the name of the supplier or the parties to the framework agreement who submitted the tender;</w:t>
            </w:r>
          </w:p>
        </w:tc>
      </w:tr>
      <w:tr w:rsidR="00845A8C" w:rsidRPr="00EE5187" w14:paraId="4F7FA777" w14:textId="77777777" w:rsidTr="003E151D">
        <w:trPr>
          <w:trHeight w:val="157"/>
        </w:trPr>
        <w:tc>
          <w:tcPr>
            <w:tcW w:w="1699" w:type="dxa"/>
            <w:vMerge/>
            <w:tcMar>
              <w:top w:w="28" w:type="dxa"/>
              <w:bottom w:w="28" w:type="dxa"/>
            </w:tcMar>
          </w:tcPr>
          <w:p w14:paraId="196312F0" w14:textId="77777777" w:rsidR="00845A8C" w:rsidRPr="00EE5187" w:rsidRDefault="00845A8C" w:rsidP="00CC2B88">
            <w:pPr>
              <w:pStyle w:val="ListParagraph"/>
              <w:ind w:left="316" w:right="457"/>
              <w:rPr>
                <w:noProof/>
                <w:lang w:val="lt-LT"/>
              </w:rPr>
            </w:pPr>
          </w:p>
        </w:tc>
        <w:tc>
          <w:tcPr>
            <w:tcW w:w="710" w:type="dxa"/>
            <w:vMerge/>
          </w:tcPr>
          <w:p w14:paraId="08DA321F" w14:textId="77777777" w:rsidR="00845A8C" w:rsidRPr="00EE5187" w:rsidRDefault="00845A8C" w:rsidP="00CC2B88">
            <w:pPr>
              <w:pStyle w:val="ListParagraph"/>
              <w:ind w:left="792"/>
              <w:jc w:val="both"/>
              <w:rPr>
                <w:noProof/>
                <w:lang w:val="lt-LT"/>
              </w:rPr>
            </w:pPr>
          </w:p>
        </w:tc>
        <w:tc>
          <w:tcPr>
            <w:tcW w:w="4780" w:type="dxa"/>
            <w:gridSpan w:val="5"/>
            <w:tcMar>
              <w:top w:w="28" w:type="dxa"/>
              <w:bottom w:w="28" w:type="dxa"/>
            </w:tcMar>
          </w:tcPr>
          <w:p w14:paraId="35C173D4" w14:textId="5B60E59B" w:rsidR="00845A8C" w:rsidRPr="00EE5187" w:rsidRDefault="00845A8C" w:rsidP="00F46887">
            <w:pPr>
              <w:pStyle w:val="ListParagraph"/>
              <w:numPr>
                <w:ilvl w:val="0"/>
                <w:numId w:val="85"/>
              </w:numPr>
              <w:ind w:left="598" w:hanging="284"/>
              <w:jc w:val="both"/>
              <w:rPr>
                <w:noProof/>
                <w:lang w:val="lt-LT"/>
              </w:rPr>
            </w:pPr>
            <w:r w:rsidRPr="00EE5187">
              <w:rPr>
                <w:rFonts w:eastAsia="Calibri"/>
                <w:noProof/>
                <w:lang w:val="lt-LT"/>
              </w:rPr>
              <w:t>informaciją apie derybų su dalyviais eigą ir pažangą.</w:t>
            </w:r>
          </w:p>
        </w:tc>
        <w:tc>
          <w:tcPr>
            <w:tcW w:w="283" w:type="dxa"/>
          </w:tcPr>
          <w:p w14:paraId="59855811" w14:textId="77777777" w:rsidR="00845A8C" w:rsidRPr="00EE5187" w:rsidRDefault="00845A8C" w:rsidP="00CC2B88">
            <w:pPr>
              <w:ind w:left="1080"/>
              <w:jc w:val="both"/>
              <w:rPr>
                <w:noProof/>
                <w:lang w:val="lt-LT"/>
              </w:rPr>
            </w:pPr>
          </w:p>
        </w:tc>
        <w:tc>
          <w:tcPr>
            <w:tcW w:w="1742" w:type="dxa"/>
            <w:vMerge/>
          </w:tcPr>
          <w:p w14:paraId="6B906C06" w14:textId="77777777" w:rsidR="00845A8C" w:rsidRPr="00EE5187" w:rsidRDefault="00845A8C" w:rsidP="00CC2B88">
            <w:pPr>
              <w:ind w:left="1080"/>
              <w:jc w:val="both"/>
              <w:rPr>
                <w:noProof/>
                <w:lang w:val="lt-LT"/>
              </w:rPr>
            </w:pPr>
          </w:p>
        </w:tc>
        <w:tc>
          <w:tcPr>
            <w:tcW w:w="708" w:type="dxa"/>
            <w:vMerge/>
          </w:tcPr>
          <w:p w14:paraId="1E8D18F2" w14:textId="77777777" w:rsidR="00845A8C" w:rsidRPr="00EE5187" w:rsidRDefault="00845A8C" w:rsidP="00CC2B88">
            <w:pPr>
              <w:ind w:left="1080"/>
              <w:jc w:val="both"/>
              <w:rPr>
                <w:noProof/>
                <w:lang w:val="lt-LT"/>
              </w:rPr>
            </w:pPr>
          </w:p>
        </w:tc>
        <w:tc>
          <w:tcPr>
            <w:tcW w:w="5181" w:type="dxa"/>
            <w:gridSpan w:val="5"/>
          </w:tcPr>
          <w:p w14:paraId="2602ABA5" w14:textId="7B5DA8EE" w:rsidR="00845A8C" w:rsidRPr="00EE5187" w:rsidRDefault="00845A8C" w:rsidP="00F46887">
            <w:pPr>
              <w:pStyle w:val="ListParagraph"/>
              <w:numPr>
                <w:ilvl w:val="0"/>
                <w:numId w:val="88"/>
              </w:numPr>
              <w:ind w:left="601" w:hanging="284"/>
              <w:jc w:val="both"/>
              <w:rPr>
                <w:noProof/>
                <w:lang w:val="lt-LT"/>
              </w:rPr>
            </w:pPr>
            <w:r w:rsidRPr="00EE5187">
              <w:rPr>
                <w:rFonts w:eastAsia="Calibri"/>
                <w:noProof/>
                <w:lang w:val="lt-LT"/>
              </w:rPr>
              <w:t>information on the status and progress of negotiations with tenderers.</w:t>
            </w:r>
          </w:p>
        </w:tc>
      </w:tr>
      <w:tr w:rsidR="00845A8C" w:rsidRPr="00EE5187" w14:paraId="329AF8D8" w14:textId="77777777" w:rsidTr="003E151D">
        <w:trPr>
          <w:trHeight w:val="157"/>
        </w:trPr>
        <w:tc>
          <w:tcPr>
            <w:tcW w:w="1699" w:type="dxa"/>
            <w:vMerge/>
            <w:tcMar>
              <w:top w:w="28" w:type="dxa"/>
              <w:bottom w:w="28" w:type="dxa"/>
            </w:tcMar>
          </w:tcPr>
          <w:p w14:paraId="6F4867DB" w14:textId="77777777" w:rsidR="00845A8C" w:rsidRPr="00EE5187" w:rsidRDefault="00845A8C" w:rsidP="00CC2B88">
            <w:pPr>
              <w:pStyle w:val="ListParagraph"/>
              <w:ind w:left="316" w:right="457"/>
              <w:rPr>
                <w:noProof/>
                <w:lang w:val="lt-LT"/>
              </w:rPr>
            </w:pPr>
          </w:p>
        </w:tc>
        <w:tc>
          <w:tcPr>
            <w:tcW w:w="710" w:type="dxa"/>
            <w:vMerge/>
          </w:tcPr>
          <w:p w14:paraId="47C51E6A" w14:textId="77777777" w:rsidR="00845A8C" w:rsidRPr="00EE5187" w:rsidRDefault="00845A8C" w:rsidP="00CC2B88">
            <w:pPr>
              <w:pStyle w:val="ListParagraph"/>
              <w:ind w:left="792"/>
              <w:jc w:val="both"/>
              <w:rPr>
                <w:noProof/>
                <w:lang w:val="lt-LT"/>
              </w:rPr>
            </w:pPr>
          </w:p>
        </w:tc>
        <w:tc>
          <w:tcPr>
            <w:tcW w:w="4780" w:type="dxa"/>
            <w:gridSpan w:val="5"/>
            <w:tcMar>
              <w:top w:w="28" w:type="dxa"/>
              <w:bottom w:w="28" w:type="dxa"/>
            </w:tcMar>
          </w:tcPr>
          <w:p w14:paraId="702CAB09" w14:textId="2F5550EA" w:rsidR="00845A8C" w:rsidRPr="00EE5187" w:rsidRDefault="00845A8C" w:rsidP="00F46887">
            <w:pPr>
              <w:pStyle w:val="ListParagraph"/>
              <w:numPr>
                <w:ilvl w:val="0"/>
                <w:numId w:val="84"/>
              </w:numPr>
              <w:ind w:left="314" w:hanging="314"/>
              <w:jc w:val="both"/>
              <w:rPr>
                <w:noProof/>
                <w:lang w:val="lt-LT"/>
              </w:rPr>
            </w:pPr>
            <w:r w:rsidRPr="00EE5187">
              <w:rPr>
                <w:rFonts w:eastAsia="Calibri"/>
                <w:noProof/>
                <w:lang w:val="lt-LT"/>
              </w:rPr>
              <w:t>Tiekėjui, kurio Pasiūlymas buvo atmestas – Pasiūlymo atmetimo priežastis, įskaitant, jeigu taikoma, informaciją apie tai, kad buvo remtasi VPĮ 55 str. 10 d. / PĮ 64 str. 10 d. nuostatomis, o VPĮ 37 str. 6 ir 7 d. / PĮ 50 str. 6  ir 7 d. nurodytais atvejais – taip pat priežastis, dėl kurių priimtas sprendimas dėl nelygiavertiškumo arba sprendimas, kad prekės, paslaugos ar darbai neatitinka nurodyto rezultatų apibūdinimo ar funkcinių reikalavimų.</w:t>
            </w:r>
          </w:p>
        </w:tc>
        <w:tc>
          <w:tcPr>
            <w:tcW w:w="283" w:type="dxa"/>
          </w:tcPr>
          <w:p w14:paraId="7CAA7300" w14:textId="77777777" w:rsidR="00845A8C" w:rsidRPr="00EE5187" w:rsidRDefault="00845A8C" w:rsidP="00CC2B88">
            <w:pPr>
              <w:ind w:left="1080"/>
              <w:jc w:val="both"/>
              <w:rPr>
                <w:noProof/>
                <w:lang w:val="lt-LT"/>
              </w:rPr>
            </w:pPr>
          </w:p>
        </w:tc>
        <w:tc>
          <w:tcPr>
            <w:tcW w:w="1742" w:type="dxa"/>
            <w:vMerge/>
          </w:tcPr>
          <w:p w14:paraId="320AB538" w14:textId="77777777" w:rsidR="00845A8C" w:rsidRPr="00EE5187" w:rsidRDefault="00845A8C" w:rsidP="00CC2B88">
            <w:pPr>
              <w:ind w:left="1080"/>
              <w:jc w:val="both"/>
              <w:rPr>
                <w:noProof/>
                <w:lang w:val="lt-LT"/>
              </w:rPr>
            </w:pPr>
          </w:p>
        </w:tc>
        <w:tc>
          <w:tcPr>
            <w:tcW w:w="708" w:type="dxa"/>
            <w:vMerge/>
          </w:tcPr>
          <w:p w14:paraId="5FD706AD" w14:textId="77777777" w:rsidR="00845A8C" w:rsidRPr="00EE5187" w:rsidRDefault="00845A8C" w:rsidP="00CC2B88">
            <w:pPr>
              <w:ind w:left="1080"/>
              <w:jc w:val="both"/>
              <w:rPr>
                <w:noProof/>
                <w:lang w:val="lt-LT"/>
              </w:rPr>
            </w:pPr>
          </w:p>
        </w:tc>
        <w:tc>
          <w:tcPr>
            <w:tcW w:w="5181" w:type="dxa"/>
            <w:gridSpan w:val="5"/>
          </w:tcPr>
          <w:p w14:paraId="5727F2D0" w14:textId="5326A39A" w:rsidR="00845A8C" w:rsidRPr="00EE5187" w:rsidRDefault="00845A8C" w:rsidP="00F46887">
            <w:pPr>
              <w:pStyle w:val="ListParagraph"/>
              <w:numPr>
                <w:ilvl w:val="0"/>
                <w:numId w:val="87"/>
              </w:numPr>
              <w:ind w:left="317" w:hanging="317"/>
              <w:jc w:val="both"/>
              <w:rPr>
                <w:noProof/>
                <w:lang w:val="lt-LT"/>
              </w:rPr>
            </w:pPr>
            <w:r w:rsidRPr="00EE5187">
              <w:rPr>
                <w:rFonts w:eastAsia="Calibri"/>
                <w:noProof/>
                <w:lang w:val="lt-LT"/>
              </w:rPr>
              <w:t>to the supplier whose Tender has been rejected, the reasons for the rejection of the Tender, including, where applicable, the reliance on the provisions of Article 55(10) of the PPL / Article 64(10) of the PL and, in the cases referred to in Article 37(6) and (7) of the PPL /Article 50(6) and (7) of the PL, the grounds for any decision of non-equivalence or non-conformity of the goods, services or works with a specified performance characteristic or functional requirement;</w:t>
            </w:r>
          </w:p>
        </w:tc>
      </w:tr>
      <w:tr w:rsidR="00E254F7" w:rsidRPr="00EE5187" w14:paraId="756899A2" w14:textId="77777777" w:rsidTr="003E151D">
        <w:trPr>
          <w:trHeight w:val="157"/>
        </w:trPr>
        <w:tc>
          <w:tcPr>
            <w:tcW w:w="1699" w:type="dxa"/>
            <w:vMerge/>
            <w:tcMar>
              <w:top w:w="28" w:type="dxa"/>
              <w:bottom w:w="28" w:type="dxa"/>
            </w:tcMar>
          </w:tcPr>
          <w:p w14:paraId="7E4943CB" w14:textId="77777777" w:rsidR="00E254F7" w:rsidRPr="00EE5187" w:rsidRDefault="00E254F7" w:rsidP="00E254F7">
            <w:pPr>
              <w:pStyle w:val="ListParagraph"/>
              <w:ind w:left="316" w:right="457"/>
              <w:rPr>
                <w:noProof/>
                <w:lang w:val="lt-LT"/>
              </w:rPr>
            </w:pPr>
          </w:p>
        </w:tc>
        <w:tc>
          <w:tcPr>
            <w:tcW w:w="710" w:type="dxa"/>
          </w:tcPr>
          <w:p w14:paraId="5BBAADF8" w14:textId="77777777" w:rsidR="00E254F7" w:rsidRPr="00EE5187" w:rsidRDefault="00E254F7" w:rsidP="00E254F7">
            <w:pPr>
              <w:pStyle w:val="ListParagraph"/>
              <w:ind w:left="792"/>
              <w:jc w:val="both"/>
              <w:rPr>
                <w:noProof/>
                <w:lang w:val="lt-LT"/>
              </w:rPr>
            </w:pPr>
          </w:p>
        </w:tc>
        <w:tc>
          <w:tcPr>
            <w:tcW w:w="4780" w:type="dxa"/>
            <w:gridSpan w:val="5"/>
            <w:tcMar>
              <w:top w:w="28" w:type="dxa"/>
              <w:bottom w:w="28" w:type="dxa"/>
            </w:tcMar>
          </w:tcPr>
          <w:p w14:paraId="23B0DA3D" w14:textId="77777777" w:rsidR="00E254F7" w:rsidRPr="00EE5187" w:rsidRDefault="00E254F7" w:rsidP="00E254F7">
            <w:pPr>
              <w:pStyle w:val="ListParagraph"/>
              <w:ind w:left="792"/>
              <w:jc w:val="both"/>
              <w:rPr>
                <w:noProof/>
                <w:lang w:val="lt-LT"/>
              </w:rPr>
            </w:pPr>
          </w:p>
        </w:tc>
        <w:tc>
          <w:tcPr>
            <w:tcW w:w="283" w:type="dxa"/>
          </w:tcPr>
          <w:p w14:paraId="52B11327" w14:textId="77777777" w:rsidR="00E254F7" w:rsidRPr="00EE5187" w:rsidRDefault="00E254F7" w:rsidP="00E254F7">
            <w:pPr>
              <w:ind w:left="1080"/>
              <w:jc w:val="both"/>
              <w:rPr>
                <w:noProof/>
                <w:lang w:val="lt-LT"/>
              </w:rPr>
            </w:pPr>
          </w:p>
        </w:tc>
        <w:tc>
          <w:tcPr>
            <w:tcW w:w="1742" w:type="dxa"/>
          </w:tcPr>
          <w:p w14:paraId="6E389376" w14:textId="77777777" w:rsidR="00E254F7" w:rsidRPr="00EE5187" w:rsidRDefault="00E254F7" w:rsidP="00E254F7">
            <w:pPr>
              <w:ind w:left="1080"/>
              <w:jc w:val="both"/>
              <w:rPr>
                <w:noProof/>
                <w:lang w:val="lt-LT"/>
              </w:rPr>
            </w:pPr>
          </w:p>
        </w:tc>
        <w:tc>
          <w:tcPr>
            <w:tcW w:w="708" w:type="dxa"/>
          </w:tcPr>
          <w:p w14:paraId="0B7DFCF9" w14:textId="77777777" w:rsidR="00E254F7" w:rsidRPr="00EE5187" w:rsidRDefault="00E254F7" w:rsidP="00E254F7">
            <w:pPr>
              <w:ind w:left="1080"/>
              <w:jc w:val="both"/>
              <w:rPr>
                <w:noProof/>
                <w:lang w:val="lt-LT"/>
              </w:rPr>
            </w:pPr>
          </w:p>
        </w:tc>
        <w:tc>
          <w:tcPr>
            <w:tcW w:w="5181" w:type="dxa"/>
            <w:gridSpan w:val="5"/>
          </w:tcPr>
          <w:p w14:paraId="7B5E8D88" w14:textId="77777777" w:rsidR="00E254F7" w:rsidRPr="00EE5187" w:rsidRDefault="00E254F7" w:rsidP="00E254F7">
            <w:pPr>
              <w:ind w:left="1080"/>
              <w:jc w:val="both"/>
              <w:rPr>
                <w:noProof/>
                <w:lang w:val="lt-LT"/>
              </w:rPr>
            </w:pPr>
          </w:p>
        </w:tc>
      </w:tr>
      <w:tr w:rsidR="00845A8C" w:rsidRPr="00EE5187" w14:paraId="0002EF0A" w14:textId="77777777" w:rsidTr="003E151D">
        <w:trPr>
          <w:trHeight w:val="157"/>
        </w:trPr>
        <w:tc>
          <w:tcPr>
            <w:tcW w:w="1699" w:type="dxa"/>
            <w:vMerge/>
            <w:tcMar>
              <w:top w:w="28" w:type="dxa"/>
              <w:bottom w:w="28" w:type="dxa"/>
            </w:tcMar>
          </w:tcPr>
          <w:p w14:paraId="48DAC62D" w14:textId="77777777" w:rsidR="00845A8C" w:rsidRPr="00EE5187" w:rsidRDefault="00845A8C" w:rsidP="00845A8C">
            <w:pPr>
              <w:pStyle w:val="ListParagraph"/>
              <w:ind w:left="316" w:right="457"/>
              <w:rPr>
                <w:noProof/>
                <w:lang w:val="lt-LT"/>
              </w:rPr>
            </w:pPr>
          </w:p>
        </w:tc>
        <w:tc>
          <w:tcPr>
            <w:tcW w:w="710" w:type="dxa"/>
          </w:tcPr>
          <w:p w14:paraId="0BF17C99" w14:textId="77777777" w:rsidR="00845A8C" w:rsidRPr="00EE5187" w:rsidRDefault="00845A8C" w:rsidP="00845A8C">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A45C1AA" w14:textId="5531857A" w:rsidR="00845A8C" w:rsidRPr="00EE5187" w:rsidRDefault="00845A8C" w:rsidP="00845A8C">
            <w:pPr>
              <w:pStyle w:val="ListParagraph"/>
              <w:ind w:left="0"/>
              <w:jc w:val="both"/>
              <w:rPr>
                <w:rFonts w:eastAsia="Calibri"/>
                <w:noProof/>
                <w:lang w:val="lt-LT"/>
              </w:rPr>
            </w:pPr>
            <w:r w:rsidRPr="00EE5187">
              <w:rPr>
                <w:rFonts w:eastAsia="Calibri"/>
                <w:noProof/>
                <w:lang w:val="lt-LT"/>
              </w:rPr>
              <w:t>Suinteresuoti dalyviai nuo KC pranešimo apie sprendimą nustatyti laimėjusį pasiūlymą pateikimo dalyviams dienos iki atidėjimo termino pabaigos gali prašyti KC pateikti laimėjusį pasiūlymą. KC laimėjusį pasiūlymą suinteresuotiems dalyviams gali pateikti teikdama 44.1 a) papunktyje nurodytą informaciją.</w:t>
            </w:r>
          </w:p>
        </w:tc>
        <w:tc>
          <w:tcPr>
            <w:tcW w:w="283" w:type="dxa"/>
          </w:tcPr>
          <w:p w14:paraId="7123668E" w14:textId="77777777" w:rsidR="00845A8C" w:rsidRPr="00EE5187" w:rsidRDefault="00845A8C" w:rsidP="00845A8C">
            <w:pPr>
              <w:ind w:left="1080"/>
              <w:jc w:val="both"/>
              <w:rPr>
                <w:noProof/>
                <w:lang w:val="lt-LT"/>
              </w:rPr>
            </w:pPr>
          </w:p>
        </w:tc>
        <w:tc>
          <w:tcPr>
            <w:tcW w:w="1742" w:type="dxa"/>
          </w:tcPr>
          <w:p w14:paraId="76224095" w14:textId="77777777" w:rsidR="00845A8C" w:rsidRPr="00EE5187" w:rsidRDefault="00845A8C" w:rsidP="00845A8C">
            <w:pPr>
              <w:ind w:left="1080"/>
              <w:jc w:val="both"/>
              <w:rPr>
                <w:noProof/>
                <w:lang w:val="lt-LT"/>
              </w:rPr>
            </w:pPr>
          </w:p>
        </w:tc>
        <w:tc>
          <w:tcPr>
            <w:tcW w:w="708" w:type="dxa"/>
          </w:tcPr>
          <w:p w14:paraId="1B147CA8" w14:textId="77777777" w:rsidR="00845A8C" w:rsidRPr="00EE5187" w:rsidRDefault="00845A8C"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BFEFB7D" w14:textId="6108D152" w:rsidR="00845A8C" w:rsidRPr="00EE5187" w:rsidRDefault="00845A8C" w:rsidP="00845A8C">
            <w:pPr>
              <w:pStyle w:val="ListParagraph"/>
              <w:ind w:left="0"/>
              <w:jc w:val="both"/>
              <w:rPr>
                <w:rFonts w:eastAsia="Calibri"/>
                <w:noProof/>
                <w:lang w:val="lt-LT"/>
              </w:rPr>
            </w:pPr>
            <w:r w:rsidRPr="00EE5187">
              <w:rPr>
                <w:rFonts w:eastAsia="Calibri"/>
                <w:noProof/>
                <w:lang w:val="lt-LT"/>
              </w:rPr>
              <w:t>Interested tenderers may, from the date of notification of the KC's decision to determine the successful tender to the tenderers until the end of the postponement period, request the KC to submit the successful tender. The KC may make the successful tender available to interested tenderers by providing the information specified in Clause 44.1(a).</w:t>
            </w:r>
          </w:p>
        </w:tc>
      </w:tr>
      <w:tr w:rsidR="00845A8C" w:rsidRPr="00EE5187" w14:paraId="74EEB7C1" w14:textId="77777777" w:rsidTr="003E151D">
        <w:trPr>
          <w:trHeight w:val="157"/>
        </w:trPr>
        <w:tc>
          <w:tcPr>
            <w:tcW w:w="1699" w:type="dxa"/>
            <w:vMerge/>
            <w:tcMar>
              <w:top w:w="28" w:type="dxa"/>
              <w:bottom w:w="28" w:type="dxa"/>
            </w:tcMar>
          </w:tcPr>
          <w:p w14:paraId="0B98F33B" w14:textId="77777777" w:rsidR="00845A8C" w:rsidRPr="00EE5187" w:rsidRDefault="00845A8C" w:rsidP="00845A8C">
            <w:pPr>
              <w:pStyle w:val="ListParagraph"/>
              <w:ind w:left="316" w:right="457"/>
              <w:rPr>
                <w:noProof/>
                <w:lang w:val="lt-LT"/>
              </w:rPr>
            </w:pPr>
          </w:p>
        </w:tc>
        <w:tc>
          <w:tcPr>
            <w:tcW w:w="710" w:type="dxa"/>
          </w:tcPr>
          <w:p w14:paraId="05B7D270" w14:textId="77777777" w:rsidR="00845A8C" w:rsidRPr="00EE5187" w:rsidRDefault="00845A8C" w:rsidP="00845A8C">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810D63E" w14:textId="67DA7268" w:rsidR="00845A8C" w:rsidRPr="00EE5187" w:rsidRDefault="00845A8C" w:rsidP="00845A8C">
            <w:pPr>
              <w:pStyle w:val="ListParagraph"/>
              <w:ind w:left="0"/>
              <w:jc w:val="both"/>
              <w:rPr>
                <w:rFonts w:eastAsia="Calibri"/>
                <w:noProof/>
                <w:lang w:val="lt-LT"/>
              </w:rPr>
            </w:pPr>
            <w:r w:rsidRPr="00EE5187">
              <w:rPr>
                <w:rFonts w:eastAsia="Calibri"/>
                <w:noProof/>
                <w:lang w:val="lt-LT"/>
              </w:rPr>
              <w:t>KC neteikia VPĮ 58 str. arba PĮ 68 str. nurodytos informacijos, jeigu jos atskleidimas prieštarauja informacijos ir duomenų apsaugą reguliuojantiems teisės aktams arba visuomenės interesams, pažeidžia teisėtus konkretaus tiekėjo komercinius interesus arba turi neigiamą poveikį tiekėjų konkurencijai.</w:t>
            </w:r>
          </w:p>
        </w:tc>
        <w:tc>
          <w:tcPr>
            <w:tcW w:w="283" w:type="dxa"/>
          </w:tcPr>
          <w:p w14:paraId="38F7FB2D" w14:textId="77777777" w:rsidR="00845A8C" w:rsidRPr="00EE5187" w:rsidRDefault="00845A8C" w:rsidP="00845A8C">
            <w:pPr>
              <w:ind w:left="1080"/>
              <w:jc w:val="both"/>
              <w:rPr>
                <w:noProof/>
                <w:lang w:val="lt-LT"/>
              </w:rPr>
            </w:pPr>
          </w:p>
        </w:tc>
        <w:tc>
          <w:tcPr>
            <w:tcW w:w="1742" w:type="dxa"/>
          </w:tcPr>
          <w:p w14:paraId="1C6BACAA" w14:textId="77777777" w:rsidR="00845A8C" w:rsidRPr="00EE5187" w:rsidRDefault="00845A8C" w:rsidP="00845A8C">
            <w:pPr>
              <w:ind w:left="1080"/>
              <w:jc w:val="both"/>
              <w:rPr>
                <w:noProof/>
                <w:lang w:val="lt-LT"/>
              </w:rPr>
            </w:pPr>
          </w:p>
        </w:tc>
        <w:tc>
          <w:tcPr>
            <w:tcW w:w="708" w:type="dxa"/>
          </w:tcPr>
          <w:p w14:paraId="69CBBBE3" w14:textId="77777777" w:rsidR="00845A8C" w:rsidRPr="00EE5187" w:rsidRDefault="00845A8C"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7F3F444" w14:textId="2A5316D9" w:rsidR="00845A8C" w:rsidRPr="00EE5187" w:rsidRDefault="00845A8C" w:rsidP="00845A8C">
            <w:pPr>
              <w:pStyle w:val="ListParagraph"/>
              <w:ind w:left="0"/>
              <w:jc w:val="both"/>
              <w:rPr>
                <w:rFonts w:eastAsia="Calibri"/>
                <w:noProof/>
                <w:lang w:val="lt-LT"/>
              </w:rPr>
            </w:pPr>
            <w:r w:rsidRPr="00EE5187">
              <w:rPr>
                <w:rFonts w:eastAsia="Calibri"/>
                <w:noProof/>
                <w:lang w:val="lt-LT"/>
              </w:rPr>
              <w:t>The KC shall not provide the information referred to in Article 58 of the PPL or Article 68 of the PL if its disclosure is contrary to the legislation governing the protection of information and data or to the public interest, or if it infringes the legitimate commercial interests of a particular supplier or has an adverse effect on competition between suppliers.</w:t>
            </w:r>
          </w:p>
        </w:tc>
      </w:tr>
      <w:tr w:rsidR="00E254F7" w:rsidRPr="00EE5187" w14:paraId="53021CCA" w14:textId="77777777" w:rsidTr="003E151D">
        <w:trPr>
          <w:trHeight w:val="157"/>
        </w:trPr>
        <w:tc>
          <w:tcPr>
            <w:tcW w:w="1699" w:type="dxa"/>
            <w:tcMar>
              <w:top w:w="28" w:type="dxa"/>
              <w:bottom w:w="28" w:type="dxa"/>
            </w:tcMar>
          </w:tcPr>
          <w:p w14:paraId="6FF60B39" w14:textId="77777777" w:rsidR="00E254F7" w:rsidRPr="00EE5187" w:rsidRDefault="00E254F7" w:rsidP="00E254F7">
            <w:pPr>
              <w:pStyle w:val="ListParagraph"/>
              <w:ind w:left="316" w:right="457"/>
              <w:rPr>
                <w:noProof/>
                <w:lang w:val="lt-LT"/>
              </w:rPr>
            </w:pPr>
          </w:p>
        </w:tc>
        <w:tc>
          <w:tcPr>
            <w:tcW w:w="710" w:type="dxa"/>
          </w:tcPr>
          <w:p w14:paraId="4D198EB4" w14:textId="77777777" w:rsidR="00E254F7" w:rsidRPr="00EE5187" w:rsidRDefault="00E254F7" w:rsidP="00E254F7">
            <w:pPr>
              <w:pStyle w:val="ListParagraph"/>
              <w:ind w:left="792"/>
              <w:jc w:val="both"/>
              <w:rPr>
                <w:noProof/>
                <w:lang w:val="lt-LT"/>
              </w:rPr>
            </w:pPr>
          </w:p>
        </w:tc>
        <w:tc>
          <w:tcPr>
            <w:tcW w:w="4780" w:type="dxa"/>
            <w:gridSpan w:val="5"/>
            <w:tcMar>
              <w:top w:w="28" w:type="dxa"/>
              <w:bottom w:w="28" w:type="dxa"/>
            </w:tcMar>
          </w:tcPr>
          <w:p w14:paraId="6884791D" w14:textId="77777777" w:rsidR="00E254F7" w:rsidRPr="00EE5187" w:rsidRDefault="00E254F7" w:rsidP="00E254F7">
            <w:pPr>
              <w:pStyle w:val="ListParagraph"/>
              <w:ind w:left="792"/>
              <w:jc w:val="both"/>
              <w:rPr>
                <w:noProof/>
                <w:lang w:val="lt-LT"/>
              </w:rPr>
            </w:pPr>
          </w:p>
        </w:tc>
        <w:tc>
          <w:tcPr>
            <w:tcW w:w="283" w:type="dxa"/>
          </w:tcPr>
          <w:p w14:paraId="3D2732B0" w14:textId="77777777" w:rsidR="00E254F7" w:rsidRPr="00EE5187" w:rsidRDefault="00E254F7" w:rsidP="00E254F7">
            <w:pPr>
              <w:ind w:left="1080"/>
              <w:jc w:val="both"/>
              <w:rPr>
                <w:noProof/>
                <w:lang w:val="lt-LT"/>
              </w:rPr>
            </w:pPr>
          </w:p>
        </w:tc>
        <w:tc>
          <w:tcPr>
            <w:tcW w:w="1742" w:type="dxa"/>
          </w:tcPr>
          <w:p w14:paraId="23D06C05" w14:textId="77777777" w:rsidR="00E254F7" w:rsidRPr="00EE5187" w:rsidRDefault="00E254F7" w:rsidP="00E254F7">
            <w:pPr>
              <w:ind w:left="1080"/>
              <w:jc w:val="both"/>
              <w:rPr>
                <w:noProof/>
                <w:lang w:val="lt-LT"/>
              </w:rPr>
            </w:pPr>
          </w:p>
        </w:tc>
        <w:tc>
          <w:tcPr>
            <w:tcW w:w="708" w:type="dxa"/>
          </w:tcPr>
          <w:p w14:paraId="0DCCCCBE" w14:textId="77777777" w:rsidR="00E254F7" w:rsidRPr="00EE5187" w:rsidRDefault="00E254F7" w:rsidP="00E254F7">
            <w:pPr>
              <w:ind w:left="1080"/>
              <w:jc w:val="both"/>
              <w:rPr>
                <w:noProof/>
                <w:lang w:val="lt-LT"/>
              </w:rPr>
            </w:pPr>
          </w:p>
        </w:tc>
        <w:tc>
          <w:tcPr>
            <w:tcW w:w="5181" w:type="dxa"/>
            <w:gridSpan w:val="5"/>
          </w:tcPr>
          <w:p w14:paraId="04D74F19" w14:textId="77777777" w:rsidR="00E254F7" w:rsidRPr="00EE5187" w:rsidRDefault="00E254F7" w:rsidP="00E254F7">
            <w:pPr>
              <w:ind w:left="1080"/>
              <w:jc w:val="both"/>
              <w:rPr>
                <w:noProof/>
                <w:lang w:val="lt-LT"/>
              </w:rPr>
            </w:pPr>
          </w:p>
        </w:tc>
      </w:tr>
      <w:tr w:rsidR="00845A8C" w:rsidRPr="00EE5187" w14:paraId="128BB4EE" w14:textId="3DF1D249" w:rsidTr="003E151D">
        <w:tc>
          <w:tcPr>
            <w:tcW w:w="7189" w:type="dxa"/>
            <w:gridSpan w:val="7"/>
            <w:shd w:val="clear" w:color="auto" w:fill="F8423A"/>
          </w:tcPr>
          <w:p w14:paraId="27BCD6DD" w14:textId="47E55EFE" w:rsidR="00845A8C" w:rsidRPr="00EE5187" w:rsidRDefault="00994E37" w:rsidP="00B47556">
            <w:pPr>
              <w:pStyle w:val="ListParagraph"/>
              <w:numPr>
                <w:ilvl w:val="0"/>
                <w:numId w:val="97"/>
              </w:numPr>
              <w:jc w:val="center"/>
              <w:rPr>
                <w:rStyle w:val="Heading1Char"/>
                <w:rFonts w:ascii="Arial" w:hAnsi="Arial" w:cs="Arial"/>
                <w:b/>
                <w:bCs/>
                <w:noProof/>
                <w:color w:val="FFFFFF" w:themeColor="background1"/>
                <w:sz w:val="18"/>
                <w:szCs w:val="18"/>
                <w:lang w:val="lt-LT"/>
              </w:rPr>
            </w:pPr>
            <w:bookmarkStart w:id="33" w:name="_Toc209078283"/>
            <w:bookmarkStart w:id="34" w:name="_Toc211946075"/>
            <w:bookmarkStart w:id="35" w:name="_Toc211946347"/>
            <w:r w:rsidRPr="00EE5187">
              <w:rPr>
                <w:rStyle w:val="Heading1Char"/>
                <w:rFonts w:ascii="Arial" w:hAnsi="Arial" w:cs="Arial"/>
                <w:b/>
                <w:bCs/>
                <w:noProof/>
                <w:color w:val="FFFFFF" w:themeColor="background1"/>
                <w:sz w:val="18"/>
                <w:szCs w:val="18"/>
                <w:lang w:val="lt-LT"/>
              </w:rPr>
              <w:t>SUTARTIES SUDARYMAS</w:t>
            </w:r>
            <w:bookmarkEnd w:id="33"/>
            <w:bookmarkEnd w:id="34"/>
            <w:bookmarkEnd w:id="35"/>
          </w:p>
        </w:tc>
        <w:tc>
          <w:tcPr>
            <w:tcW w:w="283" w:type="dxa"/>
            <w:shd w:val="clear" w:color="auto" w:fill="F8423A"/>
          </w:tcPr>
          <w:p w14:paraId="10D7FC47" w14:textId="77777777" w:rsidR="00845A8C" w:rsidRPr="00EE5187" w:rsidRDefault="00845A8C" w:rsidP="00E254F7">
            <w:pPr>
              <w:ind w:left="360"/>
              <w:jc w:val="center"/>
              <w:rPr>
                <w:rStyle w:val="Heading1Char"/>
                <w:rFonts w:ascii="Arial" w:hAnsi="Arial" w:cs="Arial"/>
                <w:b/>
                <w:bCs/>
                <w:noProof/>
                <w:color w:val="FFFFFF" w:themeColor="background1"/>
                <w:sz w:val="18"/>
                <w:szCs w:val="18"/>
                <w:lang w:val="lt-LT"/>
              </w:rPr>
            </w:pPr>
          </w:p>
        </w:tc>
        <w:tc>
          <w:tcPr>
            <w:tcW w:w="7635" w:type="dxa"/>
            <w:gridSpan w:val="7"/>
            <w:shd w:val="clear" w:color="auto" w:fill="F8423A"/>
          </w:tcPr>
          <w:p w14:paraId="011D084D" w14:textId="576A9B8C" w:rsidR="00845A8C" w:rsidRPr="00EE5187" w:rsidRDefault="00E31093" w:rsidP="008423DE">
            <w:pPr>
              <w:pStyle w:val="ListParagraph"/>
              <w:numPr>
                <w:ilvl w:val="0"/>
                <w:numId w:val="98"/>
              </w:numPr>
              <w:jc w:val="center"/>
              <w:rPr>
                <w:rStyle w:val="Heading1Char"/>
                <w:rFonts w:ascii="Arial" w:hAnsi="Arial" w:cs="Arial"/>
                <w:b/>
                <w:bCs/>
                <w:noProof/>
                <w:color w:val="FFFFFF" w:themeColor="background1"/>
                <w:sz w:val="18"/>
                <w:szCs w:val="18"/>
                <w:lang w:val="lt-LT"/>
              </w:rPr>
            </w:pPr>
            <w:bookmarkStart w:id="36" w:name="_Toc209698101"/>
            <w:bookmarkStart w:id="37" w:name="_Toc211946348"/>
            <w:r w:rsidRPr="00EE5187">
              <w:rPr>
                <w:rStyle w:val="Heading1Char"/>
                <w:rFonts w:ascii="Arial" w:hAnsi="Arial" w:cs="Arial"/>
                <w:b/>
                <w:bCs/>
                <w:noProof/>
                <w:color w:val="FFFFFF" w:themeColor="background1"/>
                <w:sz w:val="18"/>
                <w:szCs w:val="18"/>
                <w:lang w:val="lt-LT"/>
              </w:rPr>
              <w:t>CONCLUSION OF THE CONTRACT</w:t>
            </w:r>
            <w:bookmarkEnd w:id="36"/>
            <w:bookmarkEnd w:id="37"/>
          </w:p>
        </w:tc>
      </w:tr>
      <w:tr w:rsidR="00E254F7" w:rsidRPr="00EE5187" w14:paraId="40CBC6FB" w14:textId="187C1C38" w:rsidTr="003E151D">
        <w:tc>
          <w:tcPr>
            <w:tcW w:w="1699" w:type="dxa"/>
            <w:tcMar>
              <w:top w:w="28" w:type="dxa"/>
              <w:bottom w:w="28" w:type="dxa"/>
            </w:tcMar>
          </w:tcPr>
          <w:p w14:paraId="14A8BD5E" w14:textId="77777777" w:rsidR="00E254F7" w:rsidRPr="00EE5187" w:rsidRDefault="00E254F7" w:rsidP="00E254F7">
            <w:pPr>
              <w:rPr>
                <w:noProof/>
                <w:lang w:val="lt-LT"/>
              </w:rPr>
            </w:pPr>
          </w:p>
        </w:tc>
        <w:tc>
          <w:tcPr>
            <w:tcW w:w="710" w:type="dxa"/>
          </w:tcPr>
          <w:p w14:paraId="141A26F5" w14:textId="77777777" w:rsidR="00E254F7" w:rsidRPr="00EE5187" w:rsidRDefault="00E254F7" w:rsidP="00E254F7">
            <w:pPr>
              <w:rPr>
                <w:noProof/>
                <w:lang w:val="lt-LT"/>
              </w:rPr>
            </w:pPr>
          </w:p>
        </w:tc>
        <w:tc>
          <w:tcPr>
            <w:tcW w:w="4780" w:type="dxa"/>
            <w:gridSpan w:val="5"/>
            <w:tcMar>
              <w:top w:w="28" w:type="dxa"/>
              <w:bottom w:w="28" w:type="dxa"/>
            </w:tcMar>
          </w:tcPr>
          <w:p w14:paraId="28758DC0" w14:textId="432596E2" w:rsidR="00E254F7" w:rsidRPr="00EE5187" w:rsidRDefault="00E254F7" w:rsidP="00E254F7">
            <w:pPr>
              <w:rPr>
                <w:noProof/>
                <w:lang w:val="lt-LT"/>
              </w:rPr>
            </w:pPr>
          </w:p>
        </w:tc>
        <w:tc>
          <w:tcPr>
            <w:tcW w:w="283" w:type="dxa"/>
          </w:tcPr>
          <w:p w14:paraId="096AF998" w14:textId="77777777" w:rsidR="00E254F7" w:rsidRPr="00EE5187" w:rsidRDefault="00E254F7" w:rsidP="00E254F7">
            <w:pPr>
              <w:ind w:left="360"/>
              <w:rPr>
                <w:noProof/>
                <w:lang w:val="lt-LT"/>
              </w:rPr>
            </w:pPr>
          </w:p>
        </w:tc>
        <w:tc>
          <w:tcPr>
            <w:tcW w:w="1742" w:type="dxa"/>
          </w:tcPr>
          <w:p w14:paraId="3854B430" w14:textId="77777777" w:rsidR="00E254F7" w:rsidRPr="00EE5187" w:rsidRDefault="00E254F7" w:rsidP="00E254F7">
            <w:pPr>
              <w:ind w:left="360"/>
              <w:rPr>
                <w:noProof/>
                <w:lang w:val="lt-LT"/>
              </w:rPr>
            </w:pPr>
          </w:p>
        </w:tc>
        <w:tc>
          <w:tcPr>
            <w:tcW w:w="708" w:type="dxa"/>
          </w:tcPr>
          <w:p w14:paraId="02CAE6DA" w14:textId="77777777" w:rsidR="00E254F7" w:rsidRPr="00EE5187" w:rsidRDefault="00E254F7" w:rsidP="00E254F7">
            <w:pPr>
              <w:ind w:left="360"/>
              <w:rPr>
                <w:noProof/>
                <w:lang w:val="lt-LT"/>
              </w:rPr>
            </w:pPr>
          </w:p>
        </w:tc>
        <w:tc>
          <w:tcPr>
            <w:tcW w:w="5181" w:type="dxa"/>
            <w:gridSpan w:val="5"/>
          </w:tcPr>
          <w:p w14:paraId="6C534B9C" w14:textId="3D9B1D96" w:rsidR="00E254F7" w:rsidRPr="00EE5187" w:rsidRDefault="00E254F7" w:rsidP="00E254F7">
            <w:pPr>
              <w:ind w:left="360"/>
              <w:rPr>
                <w:noProof/>
                <w:lang w:val="lt-LT"/>
              </w:rPr>
            </w:pPr>
          </w:p>
        </w:tc>
      </w:tr>
      <w:tr w:rsidR="009007B3" w:rsidRPr="00EE5187" w14:paraId="6CC5CEE6" w14:textId="15E5F389" w:rsidTr="003E151D">
        <w:tc>
          <w:tcPr>
            <w:tcW w:w="1699" w:type="dxa"/>
            <w:vMerge w:val="restart"/>
            <w:tcMar>
              <w:top w:w="28" w:type="dxa"/>
              <w:bottom w:w="28" w:type="dxa"/>
            </w:tcMar>
          </w:tcPr>
          <w:p w14:paraId="649D68EB" w14:textId="67B4188B" w:rsidR="009007B3" w:rsidRPr="00EE5187" w:rsidRDefault="009007B3" w:rsidP="009007B3">
            <w:pPr>
              <w:pStyle w:val="ListParagraph"/>
              <w:numPr>
                <w:ilvl w:val="0"/>
                <w:numId w:val="1"/>
              </w:numPr>
              <w:ind w:left="316" w:right="169" w:hanging="284"/>
              <w:rPr>
                <w:noProof/>
                <w:lang w:val="lt-LT"/>
              </w:rPr>
            </w:pPr>
            <w:r w:rsidRPr="00EE5187">
              <w:rPr>
                <w:b/>
                <w:bCs/>
                <w:noProof/>
                <w:lang w:val="lt-LT"/>
              </w:rPr>
              <w:t>Atidėjimo terminas</w:t>
            </w:r>
          </w:p>
        </w:tc>
        <w:tc>
          <w:tcPr>
            <w:tcW w:w="710" w:type="dxa"/>
          </w:tcPr>
          <w:p w14:paraId="36660DA7" w14:textId="77777777" w:rsidR="009007B3" w:rsidRPr="00EE5187" w:rsidRDefault="009007B3" w:rsidP="009007B3">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5CEE221" w14:textId="59337D16" w:rsidR="009007B3" w:rsidRPr="00EE5187" w:rsidRDefault="009007B3" w:rsidP="009007B3">
            <w:pPr>
              <w:spacing w:after="60"/>
              <w:ind w:left="34"/>
              <w:jc w:val="both"/>
              <w:rPr>
                <w:noProof/>
                <w:lang w:val="lt-LT"/>
              </w:rPr>
            </w:pPr>
            <w:r w:rsidRPr="00EE5187">
              <w:rPr>
                <w:rFonts w:eastAsia="Calibri"/>
                <w:noProof/>
                <w:lang w:val="lt-LT"/>
              </w:rPr>
              <w:t xml:space="preserve">Sutartis sudaroma ne anksčiau negu pasibaigė atidėjimo terminas, kuris negali būti trumpesnis </w:t>
            </w:r>
            <w:r w:rsidRPr="00EE5187">
              <w:rPr>
                <w:rFonts w:eastAsia="Calibri"/>
                <w:b/>
                <w:bCs/>
                <w:noProof/>
                <w:lang w:val="lt-LT"/>
              </w:rPr>
              <w:t>kaip 10 kalendorinių dienų.</w:t>
            </w:r>
          </w:p>
        </w:tc>
        <w:tc>
          <w:tcPr>
            <w:tcW w:w="283" w:type="dxa"/>
          </w:tcPr>
          <w:p w14:paraId="3EDF5803" w14:textId="77777777" w:rsidR="009007B3" w:rsidRPr="00EE5187" w:rsidRDefault="009007B3" w:rsidP="009007B3">
            <w:pPr>
              <w:spacing w:after="60"/>
              <w:ind w:left="1080"/>
              <w:jc w:val="both"/>
              <w:rPr>
                <w:noProof/>
                <w:lang w:val="lt-LT"/>
              </w:rPr>
            </w:pPr>
          </w:p>
        </w:tc>
        <w:tc>
          <w:tcPr>
            <w:tcW w:w="1742" w:type="dxa"/>
            <w:vMerge w:val="restart"/>
          </w:tcPr>
          <w:p w14:paraId="080C0D69" w14:textId="27D636AB" w:rsidR="009007B3" w:rsidRPr="00EE5187" w:rsidRDefault="00FC7045" w:rsidP="007C43A3">
            <w:pPr>
              <w:pStyle w:val="ListParagraph"/>
              <w:numPr>
                <w:ilvl w:val="0"/>
                <w:numId w:val="4"/>
              </w:numPr>
              <w:spacing w:line="240" w:lineRule="auto"/>
              <w:ind w:left="358" w:right="-104" w:hanging="358"/>
              <w:contextualSpacing w:val="0"/>
              <w:rPr>
                <w:b/>
                <w:bCs/>
                <w:noProof/>
                <w:lang w:val="lt-LT"/>
              </w:rPr>
            </w:pPr>
            <w:r w:rsidRPr="00EE5187">
              <w:rPr>
                <w:b/>
                <w:bCs/>
                <w:noProof/>
                <w:lang w:val="lt-LT"/>
              </w:rPr>
              <w:t>Postponement period</w:t>
            </w:r>
          </w:p>
        </w:tc>
        <w:tc>
          <w:tcPr>
            <w:tcW w:w="708" w:type="dxa"/>
          </w:tcPr>
          <w:p w14:paraId="215D8441" w14:textId="77777777" w:rsidR="009007B3" w:rsidRPr="00EE5187" w:rsidRDefault="009007B3"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31BC7D4D" w14:textId="174E7412" w:rsidR="009007B3" w:rsidRPr="00EE5187" w:rsidRDefault="007D5A8A" w:rsidP="009007B3">
            <w:pPr>
              <w:widowControl w:val="0"/>
              <w:spacing w:after="60" w:line="240" w:lineRule="auto"/>
              <w:ind w:left="31"/>
              <w:jc w:val="both"/>
              <w:rPr>
                <w:noProof/>
                <w:lang w:val="lt-LT"/>
              </w:rPr>
            </w:pPr>
            <w:r w:rsidRPr="00EE5187">
              <w:rPr>
                <w:rFonts w:eastAsia="Calibri"/>
                <w:noProof/>
                <w:lang w:val="lt-LT"/>
              </w:rPr>
              <w:t xml:space="preserve">The contract shall be concluded no earlier than the expiry of the postponement period, which may not be less than </w:t>
            </w:r>
            <w:r w:rsidRPr="00EE5187">
              <w:rPr>
                <w:rFonts w:eastAsia="Calibri"/>
                <w:b/>
                <w:bCs/>
                <w:noProof/>
                <w:lang w:val="lt-LT"/>
              </w:rPr>
              <w:t>10 calendar days.</w:t>
            </w:r>
          </w:p>
        </w:tc>
      </w:tr>
      <w:tr w:rsidR="009007B3" w:rsidRPr="00EE5187" w14:paraId="69ED729B" w14:textId="08DD5174" w:rsidTr="003E151D">
        <w:tc>
          <w:tcPr>
            <w:tcW w:w="1699" w:type="dxa"/>
            <w:vMerge/>
            <w:tcMar>
              <w:top w:w="28" w:type="dxa"/>
              <w:bottom w:w="28" w:type="dxa"/>
            </w:tcMar>
          </w:tcPr>
          <w:p w14:paraId="60896C7A" w14:textId="77777777" w:rsidR="009007B3" w:rsidRPr="00EE5187" w:rsidRDefault="009007B3" w:rsidP="009007B3">
            <w:pPr>
              <w:rPr>
                <w:noProof/>
                <w:lang w:val="lt-LT"/>
              </w:rPr>
            </w:pPr>
          </w:p>
        </w:tc>
        <w:tc>
          <w:tcPr>
            <w:tcW w:w="710" w:type="dxa"/>
          </w:tcPr>
          <w:p w14:paraId="173F816E" w14:textId="77777777" w:rsidR="009007B3" w:rsidRPr="00EE5187" w:rsidRDefault="009007B3" w:rsidP="009007B3">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75299C6" w14:textId="77777777" w:rsidR="009007B3" w:rsidRPr="00EE5187" w:rsidRDefault="009007B3" w:rsidP="009007B3">
            <w:pPr>
              <w:spacing w:after="120" w:line="240" w:lineRule="auto"/>
              <w:jc w:val="both"/>
              <w:rPr>
                <w:rFonts w:eastAsia="Calibri"/>
                <w:noProof/>
                <w:lang w:val="lt-LT"/>
              </w:rPr>
            </w:pPr>
            <w:r w:rsidRPr="00EE5187">
              <w:rPr>
                <w:rFonts w:eastAsia="Calibri"/>
                <w:noProof/>
                <w:lang w:val="lt-LT"/>
              </w:rPr>
              <w:t>Suinteresuotiems dalyviams pateikus prašymą susipažinti su laimėjusiu pasiūlymu atidėjimo terminas pratęsiamas papildomam terminui, jį skaičiuojant nuo suinteresuoto dalyvio prašymo pateikti laimėjusį pasiūlymą pateikimo KC dienos iki tol, kol suinteresuotam dalyviui bus pateikitas minėtas pasiūlymas.</w:t>
            </w:r>
          </w:p>
          <w:p w14:paraId="131363EF" w14:textId="26E2002C" w:rsidR="009007B3" w:rsidRPr="00EE5187" w:rsidRDefault="009007B3" w:rsidP="009007B3">
            <w:pPr>
              <w:spacing w:after="60"/>
              <w:ind w:left="34"/>
              <w:jc w:val="both"/>
              <w:rPr>
                <w:noProof/>
                <w:lang w:val="lt-LT"/>
              </w:rPr>
            </w:pPr>
            <w:r w:rsidRPr="00EE5187">
              <w:rPr>
                <w:rFonts w:eastAsia="Calibri"/>
                <w:noProof/>
                <w:lang w:val="lt-LT"/>
              </w:rPr>
              <w:lastRenderedPageBreak/>
              <w:t>Jeigu laimėjusio dalyvio Pasiūlymas pateikiamas tą pačią dieną, kai buvo paprašyta, atidėjimo terminas pratęsiamas vienai darbo dienai.</w:t>
            </w:r>
          </w:p>
        </w:tc>
        <w:tc>
          <w:tcPr>
            <w:tcW w:w="283" w:type="dxa"/>
          </w:tcPr>
          <w:p w14:paraId="5ECB49ED" w14:textId="77777777" w:rsidR="009007B3" w:rsidRPr="00EE5187" w:rsidRDefault="009007B3" w:rsidP="009007B3">
            <w:pPr>
              <w:spacing w:after="60"/>
              <w:ind w:left="1080"/>
              <w:jc w:val="both"/>
              <w:rPr>
                <w:noProof/>
                <w:lang w:val="lt-LT"/>
              </w:rPr>
            </w:pPr>
          </w:p>
        </w:tc>
        <w:tc>
          <w:tcPr>
            <w:tcW w:w="1742" w:type="dxa"/>
            <w:vMerge/>
          </w:tcPr>
          <w:p w14:paraId="4AB3E9AC" w14:textId="77777777" w:rsidR="009007B3" w:rsidRPr="00EE5187" w:rsidRDefault="009007B3" w:rsidP="009007B3">
            <w:pPr>
              <w:spacing w:after="60"/>
              <w:ind w:left="1080"/>
              <w:jc w:val="both"/>
              <w:rPr>
                <w:noProof/>
                <w:lang w:val="lt-LT"/>
              </w:rPr>
            </w:pPr>
          </w:p>
        </w:tc>
        <w:tc>
          <w:tcPr>
            <w:tcW w:w="708" w:type="dxa"/>
          </w:tcPr>
          <w:p w14:paraId="03F13BB1" w14:textId="77777777" w:rsidR="009007B3" w:rsidRPr="00EE5187" w:rsidRDefault="009007B3"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1D2E07FF" w14:textId="77777777" w:rsidR="00C97BED" w:rsidRPr="00EE5187" w:rsidRDefault="00C97BED" w:rsidP="00C97BED">
            <w:pPr>
              <w:spacing w:after="120" w:line="240" w:lineRule="auto"/>
              <w:jc w:val="both"/>
              <w:rPr>
                <w:rFonts w:eastAsia="Calibri"/>
                <w:noProof/>
                <w:lang w:val="lt-LT"/>
              </w:rPr>
            </w:pPr>
            <w:r w:rsidRPr="00EE5187">
              <w:rPr>
                <w:rFonts w:eastAsia="Calibri"/>
                <w:noProof/>
                <w:lang w:val="lt-LT"/>
              </w:rPr>
              <w:t>Where interested tenderers request access to the successful tender, the postponement period shall be extended for an additional time limit starting from the date of submission of the interested tenderer's request for access to the successful tender to the KC and ending on the date on which the successful tender is made available to the interested tenderer.</w:t>
            </w:r>
          </w:p>
          <w:p w14:paraId="2D8A76C7" w14:textId="5E3118BF" w:rsidR="009007B3" w:rsidRPr="00EE5187" w:rsidRDefault="00EE5F9B" w:rsidP="00EE5F9B">
            <w:pPr>
              <w:spacing w:after="120" w:line="240" w:lineRule="auto"/>
              <w:jc w:val="both"/>
              <w:rPr>
                <w:noProof/>
                <w:lang w:val="lt-LT"/>
              </w:rPr>
            </w:pPr>
            <w:r w:rsidRPr="00EE5187">
              <w:rPr>
                <w:rFonts w:eastAsia="Calibri"/>
                <w:noProof/>
                <w:lang w:val="lt-LT"/>
              </w:rPr>
              <w:lastRenderedPageBreak/>
              <w:t>If the Tender of the successful tenderer is submitted on the same day as requested, the postponement period shall be extended by one working day.</w:t>
            </w:r>
          </w:p>
        </w:tc>
      </w:tr>
      <w:tr w:rsidR="009007B3" w:rsidRPr="00EE5187" w14:paraId="2E077496" w14:textId="770DB8A5" w:rsidTr="003E151D">
        <w:tc>
          <w:tcPr>
            <w:tcW w:w="1699" w:type="dxa"/>
            <w:vMerge/>
            <w:tcMar>
              <w:top w:w="28" w:type="dxa"/>
              <w:bottom w:w="28" w:type="dxa"/>
            </w:tcMar>
          </w:tcPr>
          <w:p w14:paraId="555299A5" w14:textId="77777777" w:rsidR="009007B3" w:rsidRPr="00EE5187" w:rsidRDefault="009007B3" w:rsidP="009007B3">
            <w:pPr>
              <w:rPr>
                <w:noProof/>
                <w:lang w:val="lt-LT"/>
              </w:rPr>
            </w:pPr>
          </w:p>
        </w:tc>
        <w:tc>
          <w:tcPr>
            <w:tcW w:w="710" w:type="dxa"/>
          </w:tcPr>
          <w:p w14:paraId="4462B38F" w14:textId="77777777" w:rsidR="009007B3" w:rsidRPr="00EE5187" w:rsidRDefault="009007B3" w:rsidP="009007B3">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CDD3A03" w14:textId="472D5726" w:rsidR="009007B3" w:rsidRPr="00EE5187" w:rsidRDefault="009007B3" w:rsidP="009007B3">
            <w:pPr>
              <w:spacing w:after="60"/>
              <w:ind w:left="34"/>
              <w:jc w:val="both"/>
              <w:rPr>
                <w:noProof/>
                <w:lang w:val="lt-LT"/>
              </w:rPr>
            </w:pPr>
            <w:r w:rsidRPr="00EE5187">
              <w:rPr>
                <w:rFonts w:eastAsia="Calibri"/>
                <w:noProof/>
                <w:lang w:val="lt-LT"/>
              </w:rPr>
              <w:t>Atidėjimo terminas netaikomas kai tiekėjas, su kuriuo sudaroma sutartis, yra vienintelis suinteresuotas dalyvis ir nėra kitų suinteresuotų kandidatų.</w:t>
            </w:r>
          </w:p>
        </w:tc>
        <w:tc>
          <w:tcPr>
            <w:tcW w:w="283" w:type="dxa"/>
          </w:tcPr>
          <w:p w14:paraId="0C3230C8" w14:textId="77777777" w:rsidR="009007B3" w:rsidRPr="00EE5187" w:rsidRDefault="009007B3" w:rsidP="009007B3">
            <w:pPr>
              <w:spacing w:after="60"/>
              <w:ind w:left="1080"/>
              <w:jc w:val="both"/>
              <w:rPr>
                <w:noProof/>
                <w:lang w:val="lt-LT"/>
              </w:rPr>
            </w:pPr>
          </w:p>
        </w:tc>
        <w:tc>
          <w:tcPr>
            <w:tcW w:w="1742" w:type="dxa"/>
            <w:vMerge/>
          </w:tcPr>
          <w:p w14:paraId="5EEB4A17" w14:textId="77777777" w:rsidR="009007B3" w:rsidRPr="00EE5187" w:rsidRDefault="009007B3" w:rsidP="009007B3">
            <w:pPr>
              <w:spacing w:after="60"/>
              <w:ind w:left="1080"/>
              <w:jc w:val="both"/>
              <w:rPr>
                <w:noProof/>
                <w:lang w:val="lt-LT"/>
              </w:rPr>
            </w:pPr>
          </w:p>
        </w:tc>
        <w:tc>
          <w:tcPr>
            <w:tcW w:w="708" w:type="dxa"/>
          </w:tcPr>
          <w:p w14:paraId="65F71BDB" w14:textId="77777777" w:rsidR="009007B3" w:rsidRPr="00EE5187" w:rsidRDefault="009007B3"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64719763" w14:textId="272C85FB" w:rsidR="009007B3" w:rsidRPr="00EE5187" w:rsidRDefault="005B330D" w:rsidP="009007B3">
            <w:pPr>
              <w:widowControl w:val="0"/>
              <w:spacing w:after="60" w:line="240" w:lineRule="auto"/>
              <w:ind w:left="31"/>
              <w:jc w:val="both"/>
              <w:rPr>
                <w:noProof/>
                <w:lang w:val="lt-LT"/>
              </w:rPr>
            </w:pPr>
            <w:r w:rsidRPr="00EE5187">
              <w:rPr>
                <w:rFonts w:eastAsia="Calibri"/>
                <w:noProof/>
                <w:lang w:val="lt-LT"/>
              </w:rPr>
              <w:t>The postponement period shall not apply where the supplier to whom the contract is awarded is the only interested tenderer and there are no other interested candidates.</w:t>
            </w:r>
          </w:p>
        </w:tc>
      </w:tr>
      <w:tr w:rsidR="00E254F7" w:rsidRPr="00EE5187" w14:paraId="1DCC9100" w14:textId="0C355669" w:rsidTr="003E151D">
        <w:tc>
          <w:tcPr>
            <w:tcW w:w="1699" w:type="dxa"/>
            <w:tcMar>
              <w:top w:w="28" w:type="dxa"/>
              <w:bottom w:w="28" w:type="dxa"/>
            </w:tcMar>
          </w:tcPr>
          <w:p w14:paraId="6F105CC1" w14:textId="77777777" w:rsidR="00E254F7" w:rsidRPr="00EE5187" w:rsidRDefault="00E254F7" w:rsidP="00E254F7">
            <w:pPr>
              <w:rPr>
                <w:noProof/>
                <w:lang w:val="lt-LT"/>
              </w:rPr>
            </w:pPr>
          </w:p>
        </w:tc>
        <w:tc>
          <w:tcPr>
            <w:tcW w:w="710" w:type="dxa"/>
          </w:tcPr>
          <w:p w14:paraId="1C7A64E2" w14:textId="77777777" w:rsidR="00E254F7" w:rsidRPr="00EE5187" w:rsidRDefault="00E254F7" w:rsidP="00E254F7">
            <w:pPr>
              <w:rPr>
                <w:noProof/>
                <w:lang w:val="lt-LT"/>
              </w:rPr>
            </w:pPr>
          </w:p>
        </w:tc>
        <w:tc>
          <w:tcPr>
            <w:tcW w:w="4780" w:type="dxa"/>
            <w:gridSpan w:val="5"/>
            <w:tcMar>
              <w:top w:w="28" w:type="dxa"/>
              <w:bottom w:w="28" w:type="dxa"/>
            </w:tcMar>
          </w:tcPr>
          <w:p w14:paraId="61C35624" w14:textId="0D3745B8" w:rsidR="00E254F7" w:rsidRPr="00EE5187" w:rsidRDefault="00E254F7" w:rsidP="00E254F7">
            <w:pPr>
              <w:rPr>
                <w:noProof/>
                <w:lang w:val="lt-LT"/>
              </w:rPr>
            </w:pPr>
          </w:p>
        </w:tc>
        <w:tc>
          <w:tcPr>
            <w:tcW w:w="283" w:type="dxa"/>
          </w:tcPr>
          <w:p w14:paraId="50513860" w14:textId="77777777" w:rsidR="00E254F7" w:rsidRPr="00EE5187" w:rsidRDefault="00E254F7" w:rsidP="00E254F7">
            <w:pPr>
              <w:ind w:left="360"/>
              <w:rPr>
                <w:noProof/>
                <w:lang w:val="lt-LT"/>
              </w:rPr>
            </w:pPr>
          </w:p>
        </w:tc>
        <w:tc>
          <w:tcPr>
            <w:tcW w:w="1742" w:type="dxa"/>
          </w:tcPr>
          <w:p w14:paraId="2C1AF1D7" w14:textId="77777777" w:rsidR="00E254F7" w:rsidRPr="00EE5187" w:rsidRDefault="00E254F7" w:rsidP="00E254F7">
            <w:pPr>
              <w:ind w:left="360"/>
              <w:rPr>
                <w:noProof/>
                <w:lang w:val="lt-LT"/>
              </w:rPr>
            </w:pPr>
          </w:p>
        </w:tc>
        <w:tc>
          <w:tcPr>
            <w:tcW w:w="708" w:type="dxa"/>
          </w:tcPr>
          <w:p w14:paraId="5ED58538" w14:textId="77777777" w:rsidR="00E254F7" w:rsidRPr="00EE5187" w:rsidRDefault="00E254F7" w:rsidP="00E254F7">
            <w:pPr>
              <w:ind w:left="360"/>
              <w:rPr>
                <w:noProof/>
                <w:lang w:val="lt-LT"/>
              </w:rPr>
            </w:pPr>
          </w:p>
        </w:tc>
        <w:tc>
          <w:tcPr>
            <w:tcW w:w="5181" w:type="dxa"/>
            <w:gridSpan w:val="5"/>
          </w:tcPr>
          <w:p w14:paraId="7540B602" w14:textId="01240B63" w:rsidR="00E254F7" w:rsidRPr="00EE5187" w:rsidRDefault="00E254F7" w:rsidP="00E254F7">
            <w:pPr>
              <w:ind w:left="360"/>
              <w:rPr>
                <w:noProof/>
                <w:lang w:val="lt-LT"/>
              </w:rPr>
            </w:pPr>
          </w:p>
        </w:tc>
      </w:tr>
      <w:tr w:rsidR="002D18AD" w:rsidRPr="00EE5187" w14:paraId="1A583A89" w14:textId="278AAE29" w:rsidTr="003E151D">
        <w:tc>
          <w:tcPr>
            <w:tcW w:w="1699" w:type="dxa"/>
            <w:vMerge w:val="restart"/>
            <w:tcMar>
              <w:top w:w="28" w:type="dxa"/>
              <w:bottom w:w="28" w:type="dxa"/>
            </w:tcMar>
          </w:tcPr>
          <w:p w14:paraId="4BE37262" w14:textId="58C1E424" w:rsidR="002D18AD" w:rsidRPr="00EE5187" w:rsidRDefault="002D18AD" w:rsidP="007C43A3">
            <w:pPr>
              <w:pStyle w:val="ListParagraph"/>
              <w:numPr>
                <w:ilvl w:val="0"/>
                <w:numId w:val="1"/>
              </w:numPr>
              <w:ind w:left="316" w:right="-111" w:hanging="284"/>
              <w:rPr>
                <w:noProof/>
                <w:lang w:val="lt-LT"/>
              </w:rPr>
            </w:pPr>
            <w:r w:rsidRPr="00EE5187">
              <w:rPr>
                <w:b/>
                <w:bCs/>
                <w:noProof/>
                <w:lang w:val="lt-LT"/>
              </w:rPr>
              <w:t>Bendrieji reikalavimai sutarties sudarymui</w:t>
            </w:r>
          </w:p>
        </w:tc>
        <w:tc>
          <w:tcPr>
            <w:tcW w:w="710" w:type="dxa"/>
          </w:tcPr>
          <w:p w14:paraId="0C4FDC6F" w14:textId="77777777" w:rsidR="002D18AD" w:rsidRPr="00EE5187" w:rsidRDefault="002D18AD" w:rsidP="002D18AD">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FA7FB15" w14:textId="2A7ED818" w:rsidR="002D18AD" w:rsidRPr="00EE5187" w:rsidRDefault="002D18AD" w:rsidP="002D18AD">
            <w:pPr>
              <w:spacing w:after="60"/>
              <w:ind w:left="34"/>
              <w:jc w:val="both"/>
              <w:rPr>
                <w:noProof/>
                <w:lang w:val="lt-LT"/>
              </w:rPr>
            </w:pPr>
            <w:r w:rsidRPr="00EE5187">
              <w:rPr>
                <w:rFonts w:eastAsia="Calibri"/>
                <w:noProof/>
                <w:lang w:val="lt-LT"/>
              </w:rPr>
              <w:t xml:space="preserve">KC, sudarydamas sutartį su laimėjusiu tiekėju, vadovaujasi VPĮ 86 str. / PĮ 94 str. nuostatomis. </w:t>
            </w:r>
          </w:p>
        </w:tc>
        <w:tc>
          <w:tcPr>
            <w:tcW w:w="283" w:type="dxa"/>
          </w:tcPr>
          <w:p w14:paraId="49DE2001" w14:textId="77777777" w:rsidR="002D18AD" w:rsidRPr="00EE5187" w:rsidRDefault="002D18AD" w:rsidP="002D18AD">
            <w:pPr>
              <w:spacing w:after="60"/>
              <w:ind w:left="1080"/>
              <w:jc w:val="both"/>
              <w:rPr>
                <w:noProof/>
                <w:lang w:val="lt-LT"/>
              </w:rPr>
            </w:pPr>
          </w:p>
        </w:tc>
        <w:tc>
          <w:tcPr>
            <w:tcW w:w="1742" w:type="dxa"/>
            <w:vMerge w:val="restart"/>
          </w:tcPr>
          <w:p w14:paraId="4186A3D8" w14:textId="35C0A321" w:rsidR="002D18AD" w:rsidRPr="00EE5187" w:rsidRDefault="002D18AD" w:rsidP="007C43A3">
            <w:pPr>
              <w:pStyle w:val="ListParagraph"/>
              <w:numPr>
                <w:ilvl w:val="0"/>
                <w:numId w:val="4"/>
              </w:numPr>
              <w:spacing w:line="240" w:lineRule="auto"/>
              <w:contextualSpacing w:val="0"/>
              <w:rPr>
                <w:b/>
                <w:bCs/>
                <w:noProof/>
                <w:lang w:val="lt-LT"/>
              </w:rPr>
            </w:pPr>
            <w:r w:rsidRPr="00EE5187">
              <w:rPr>
                <w:b/>
                <w:bCs/>
                <w:noProof/>
                <w:lang w:val="lt-LT"/>
              </w:rPr>
              <w:t>General requirements for concluding the contract</w:t>
            </w:r>
          </w:p>
        </w:tc>
        <w:tc>
          <w:tcPr>
            <w:tcW w:w="708" w:type="dxa"/>
          </w:tcPr>
          <w:p w14:paraId="203F4682" w14:textId="77777777" w:rsidR="002D18AD" w:rsidRPr="00EE5187" w:rsidRDefault="002D18AD"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0E48139E" w14:textId="065792DC" w:rsidR="002D18AD" w:rsidRPr="00EE5187" w:rsidRDefault="002D18AD" w:rsidP="002D18AD">
            <w:pPr>
              <w:widowControl w:val="0"/>
              <w:spacing w:after="60" w:line="240" w:lineRule="auto"/>
              <w:ind w:left="31"/>
              <w:jc w:val="both"/>
              <w:rPr>
                <w:noProof/>
                <w:lang w:val="lt-LT"/>
              </w:rPr>
            </w:pPr>
            <w:r w:rsidRPr="00EE5187">
              <w:rPr>
                <w:rFonts w:eastAsia="Calibri"/>
                <w:noProof/>
                <w:lang w:val="lt-LT"/>
              </w:rPr>
              <w:t xml:space="preserve">The KC shall be guided by the provisions of Article 86 of the PPL / Article 94 of the PL when awarding the contract to the successful supplier. </w:t>
            </w:r>
          </w:p>
        </w:tc>
      </w:tr>
      <w:tr w:rsidR="002D18AD" w:rsidRPr="00EE5187" w14:paraId="3E1A5497" w14:textId="1BFAA9BA" w:rsidTr="003E151D">
        <w:tc>
          <w:tcPr>
            <w:tcW w:w="1699" w:type="dxa"/>
            <w:vMerge/>
            <w:tcMar>
              <w:top w:w="28" w:type="dxa"/>
              <w:bottom w:w="28" w:type="dxa"/>
            </w:tcMar>
          </w:tcPr>
          <w:p w14:paraId="45CA4E72" w14:textId="77777777" w:rsidR="002D18AD" w:rsidRPr="00EE5187" w:rsidRDefault="002D18AD" w:rsidP="002D18AD">
            <w:pPr>
              <w:rPr>
                <w:noProof/>
                <w:lang w:val="lt-LT"/>
              </w:rPr>
            </w:pPr>
          </w:p>
        </w:tc>
        <w:tc>
          <w:tcPr>
            <w:tcW w:w="710" w:type="dxa"/>
          </w:tcPr>
          <w:p w14:paraId="13DF1825" w14:textId="77777777" w:rsidR="002D18AD" w:rsidRPr="00EE5187" w:rsidRDefault="002D18AD" w:rsidP="002D18AD">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D30397C" w14:textId="5F34E59C" w:rsidR="002D18AD" w:rsidRPr="00EE5187" w:rsidRDefault="002D18AD" w:rsidP="002D18AD">
            <w:pPr>
              <w:spacing w:after="60"/>
              <w:ind w:left="34"/>
              <w:jc w:val="both"/>
              <w:rPr>
                <w:noProof/>
                <w:lang w:val="lt-LT"/>
              </w:rPr>
            </w:pPr>
            <w:r w:rsidRPr="00EE5187">
              <w:rPr>
                <w:rFonts w:eastAsia="Calibri"/>
                <w:noProof/>
                <w:lang w:val="lt-LT"/>
              </w:rPr>
              <w:t xml:space="preserve">Atvejai, kuomet tiekėjas gali atsisakyti sudaryti sutartį ir iš to kylančios pasekmės bei tvarka numatyta VPĮ 86 str. / PĮ 94 str. </w:t>
            </w:r>
          </w:p>
        </w:tc>
        <w:tc>
          <w:tcPr>
            <w:tcW w:w="283" w:type="dxa"/>
          </w:tcPr>
          <w:p w14:paraId="5D8855B8" w14:textId="77777777" w:rsidR="002D18AD" w:rsidRPr="00EE5187" w:rsidRDefault="002D18AD" w:rsidP="002D18AD">
            <w:pPr>
              <w:spacing w:after="60"/>
              <w:ind w:left="1080"/>
              <w:jc w:val="both"/>
              <w:rPr>
                <w:noProof/>
                <w:lang w:val="lt-LT"/>
              </w:rPr>
            </w:pPr>
          </w:p>
        </w:tc>
        <w:tc>
          <w:tcPr>
            <w:tcW w:w="1742" w:type="dxa"/>
            <w:vMerge/>
          </w:tcPr>
          <w:p w14:paraId="2419AC54" w14:textId="77777777" w:rsidR="002D18AD" w:rsidRPr="00EE5187" w:rsidRDefault="002D18AD" w:rsidP="002D18AD">
            <w:pPr>
              <w:spacing w:after="60"/>
              <w:ind w:left="1080"/>
              <w:jc w:val="both"/>
              <w:rPr>
                <w:noProof/>
                <w:lang w:val="lt-LT"/>
              </w:rPr>
            </w:pPr>
          </w:p>
        </w:tc>
        <w:tc>
          <w:tcPr>
            <w:tcW w:w="708" w:type="dxa"/>
          </w:tcPr>
          <w:p w14:paraId="60CBD88E" w14:textId="77777777" w:rsidR="002D18AD" w:rsidRPr="00EE5187" w:rsidRDefault="002D18AD"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A4E0707" w14:textId="68A9A73C" w:rsidR="002D18AD" w:rsidRPr="00EE5187" w:rsidRDefault="002D18AD" w:rsidP="002D18AD">
            <w:pPr>
              <w:widowControl w:val="0"/>
              <w:spacing w:after="60" w:line="240" w:lineRule="auto"/>
              <w:ind w:left="31"/>
              <w:jc w:val="both"/>
              <w:rPr>
                <w:noProof/>
                <w:lang w:val="lt-LT"/>
              </w:rPr>
            </w:pPr>
            <w:r w:rsidRPr="00EE5187">
              <w:rPr>
                <w:rFonts w:eastAsia="Calibri"/>
                <w:noProof/>
                <w:lang w:val="lt-LT"/>
              </w:rPr>
              <w:t xml:space="preserve">The cases in which a supplier may refuse to conclude a contract and the consequences and procedures for doing so are set out in Article 86 of the PPL and Article 94 of the PL. </w:t>
            </w:r>
          </w:p>
        </w:tc>
      </w:tr>
      <w:tr w:rsidR="002D18AD" w:rsidRPr="00EE5187" w14:paraId="2CBBFB26" w14:textId="77777777" w:rsidTr="003E151D">
        <w:tc>
          <w:tcPr>
            <w:tcW w:w="1699" w:type="dxa"/>
            <w:vMerge/>
            <w:tcMar>
              <w:top w:w="28" w:type="dxa"/>
              <w:bottom w:w="28" w:type="dxa"/>
            </w:tcMar>
          </w:tcPr>
          <w:p w14:paraId="4C59B360" w14:textId="77777777" w:rsidR="002D18AD" w:rsidRPr="00EE5187" w:rsidRDefault="002D18AD" w:rsidP="002D18AD">
            <w:pPr>
              <w:rPr>
                <w:noProof/>
                <w:lang w:val="lt-LT"/>
              </w:rPr>
            </w:pPr>
          </w:p>
        </w:tc>
        <w:tc>
          <w:tcPr>
            <w:tcW w:w="710" w:type="dxa"/>
          </w:tcPr>
          <w:p w14:paraId="284341D8" w14:textId="77777777" w:rsidR="002D18AD" w:rsidRPr="00EE5187" w:rsidRDefault="002D18AD" w:rsidP="002D18AD">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3741B863" w14:textId="0B598A29" w:rsidR="002D18AD" w:rsidRPr="00EE5187" w:rsidRDefault="002D18AD" w:rsidP="002D18AD">
            <w:pPr>
              <w:spacing w:after="60"/>
              <w:ind w:left="34"/>
              <w:jc w:val="both"/>
              <w:rPr>
                <w:noProof/>
                <w:lang w:val="lt-LT"/>
              </w:rPr>
            </w:pPr>
            <w:r w:rsidRPr="00EE5187">
              <w:rPr>
                <w:rFonts w:eastAsia="Calibri"/>
                <w:noProof/>
                <w:lang w:val="lt-LT"/>
              </w:rPr>
              <w:t xml:space="preserve">KC Tiekėją, kurio Pasiūlymas nustatytas laimėjusiu, sudaryti sutartį kviečia CVP IS priemonėmis. KC nurodo tiekėjui terminą iki kada jis turi sudaryti sutartį. </w:t>
            </w:r>
          </w:p>
        </w:tc>
        <w:tc>
          <w:tcPr>
            <w:tcW w:w="283" w:type="dxa"/>
          </w:tcPr>
          <w:p w14:paraId="6F4B7B4A" w14:textId="77777777" w:rsidR="002D18AD" w:rsidRPr="00EE5187" w:rsidRDefault="002D18AD" w:rsidP="002D18AD">
            <w:pPr>
              <w:spacing w:after="60"/>
              <w:ind w:left="1080"/>
              <w:jc w:val="both"/>
              <w:rPr>
                <w:noProof/>
                <w:lang w:val="lt-LT"/>
              </w:rPr>
            </w:pPr>
          </w:p>
        </w:tc>
        <w:tc>
          <w:tcPr>
            <w:tcW w:w="1742" w:type="dxa"/>
            <w:vMerge/>
          </w:tcPr>
          <w:p w14:paraId="3DC5B11B" w14:textId="77777777" w:rsidR="002D18AD" w:rsidRPr="00EE5187" w:rsidRDefault="002D18AD" w:rsidP="002D18AD">
            <w:pPr>
              <w:spacing w:after="60"/>
              <w:ind w:left="1080"/>
              <w:jc w:val="both"/>
              <w:rPr>
                <w:noProof/>
                <w:lang w:val="lt-LT"/>
              </w:rPr>
            </w:pPr>
          </w:p>
        </w:tc>
        <w:tc>
          <w:tcPr>
            <w:tcW w:w="708" w:type="dxa"/>
          </w:tcPr>
          <w:p w14:paraId="64282FF3" w14:textId="77777777" w:rsidR="002D18AD" w:rsidRPr="00EE5187" w:rsidRDefault="002D18AD"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4C460A1" w14:textId="4F81942B" w:rsidR="002D18AD" w:rsidRPr="00EE5187" w:rsidRDefault="002D18AD" w:rsidP="002D18AD">
            <w:pPr>
              <w:widowControl w:val="0"/>
              <w:spacing w:after="60" w:line="240" w:lineRule="auto"/>
              <w:ind w:left="31"/>
              <w:jc w:val="both"/>
              <w:rPr>
                <w:noProof/>
                <w:lang w:val="lt-LT"/>
              </w:rPr>
            </w:pPr>
            <w:r w:rsidRPr="00EE5187">
              <w:rPr>
                <w:rFonts w:eastAsia="Calibri"/>
                <w:noProof/>
                <w:lang w:val="lt-LT"/>
              </w:rPr>
              <w:t xml:space="preserve">The KC shall invite the supplier whose Tender is declared successful to conclude the contract by means of the CVP IS. The KC gives the supplier a deadline by which it must conclude the contract. </w:t>
            </w:r>
          </w:p>
        </w:tc>
      </w:tr>
      <w:tr w:rsidR="002D18AD" w:rsidRPr="00EE5187" w14:paraId="24336C08" w14:textId="77777777" w:rsidTr="003E151D">
        <w:tc>
          <w:tcPr>
            <w:tcW w:w="1699" w:type="dxa"/>
            <w:vMerge/>
            <w:tcMar>
              <w:top w:w="28" w:type="dxa"/>
              <w:bottom w:w="28" w:type="dxa"/>
            </w:tcMar>
          </w:tcPr>
          <w:p w14:paraId="429EA19E" w14:textId="77777777" w:rsidR="002D18AD" w:rsidRPr="00EE5187" w:rsidRDefault="002D18AD" w:rsidP="002D18AD">
            <w:pPr>
              <w:rPr>
                <w:noProof/>
                <w:lang w:val="lt-LT"/>
              </w:rPr>
            </w:pPr>
          </w:p>
        </w:tc>
        <w:tc>
          <w:tcPr>
            <w:tcW w:w="710" w:type="dxa"/>
          </w:tcPr>
          <w:p w14:paraId="5AAB08CF" w14:textId="77777777" w:rsidR="002D18AD" w:rsidRPr="00EE5187" w:rsidRDefault="002D18AD" w:rsidP="002D18AD">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E7DC1F1" w14:textId="0515FD5F" w:rsidR="002D18AD" w:rsidRPr="00EE5187" w:rsidRDefault="002D18AD" w:rsidP="002D18AD">
            <w:pPr>
              <w:spacing w:after="60"/>
              <w:ind w:left="34"/>
              <w:jc w:val="both"/>
              <w:rPr>
                <w:noProof/>
                <w:lang w:val="lt-LT"/>
              </w:rPr>
            </w:pPr>
            <w:r w:rsidRPr="00EE5187">
              <w:rPr>
                <w:rFonts w:eastAsia="Calibri"/>
                <w:noProof/>
                <w:lang w:val="lt-LT"/>
              </w:rPr>
              <w:t>Sudarant sutartį, joje nekeičiama laimėjusio tiekėjo Pasiūlymo kaina, sąnaudos ar kitos sąlygos. Jeigu pasiūlyme kaina ar sąnaudos nurodytos kita valiuta nei eurais, sutartyje kaina ar sąnaudos nurodomos perskaičiuotos eurais pagal Bendrųjų sąlygų 29.2. punkto sąlygą. Tuo atveju, kai mokesčius reguliuojančių įstatymų ir jų įgyvendinamųjų teisės aktų nustatyta tvarka KC pats turi sumokėti PVM į valstybės biudžetą už įsigytą pirkimo objektą, į pasiūlymo kainą ar sąnaudas įskaitytas šis mokestis sudarant sutartį išskaičiuojamas.</w:t>
            </w:r>
          </w:p>
        </w:tc>
        <w:tc>
          <w:tcPr>
            <w:tcW w:w="283" w:type="dxa"/>
          </w:tcPr>
          <w:p w14:paraId="69862519" w14:textId="77777777" w:rsidR="002D18AD" w:rsidRPr="00EE5187" w:rsidRDefault="002D18AD" w:rsidP="002D18AD">
            <w:pPr>
              <w:spacing w:after="60"/>
              <w:ind w:left="1080"/>
              <w:jc w:val="both"/>
              <w:rPr>
                <w:noProof/>
                <w:lang w:val="lt-LT"/>
              </w:rPr>
            </w:pPr>
          </w:p>
        </w:tc>
        <w:tc>
          <w:tcPr>
            <w:tcW w:w="1742" w:type="dxa"/>
            <w:vMerge/>
          </w:tcPr>
          <w:p w14:paraId="5A4A154F" w14:textId="77777777" w:rsidR="002D18AD" w:rsidRPr="00EE5187" w:rsidRDefault="002D18AD" w:rsidP="002D18AD">
            <w:pPr>
              <w:spacing w:after="60"/>
              <w:ind w:left="1080"/>
              <w:jc w:val="both"/>
              <w:rPr>
                <w:noProof/>
                <w:lang w:val="lt-LT"/>
              </w:rPr>
            </w:pPr>
          </w:p>
        </w:tc>
        <w:tc>
          <w:tcPr>
            <w:tcW w:w="708" w:type="dxa"/>
          </w:tcPr>
          <w:p w14:paraId="672060BF" w14:textId="77777777" w:rsidR="002D18AD" w:rsidRPr="00EE5187" w:rsidRDefault="002D18AD"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602C728D" w14:textId="391E1AA0" w:rsidR="002D18AD" w:rsidRPr="00EE5187" w:rsidRDefault="002D18AD" w:rsidP="002D18AD">
            <w:pPr>
              <w:widowControl w:val="0"/>
              <w:spacing w:after="60" w:line="240" w:lineRule="auto"/>
              <w:ind w:left="31"/>
              <w:jc w:val="both"/>
              <w:rPr>
                <w:noProof/>
                <w:lang w:val="lt-LT"/>
              </w:rPr>
            </w:pPr>
            <w:r w:rsidRPr="00EE5187">
              <w:rPr>
                <w:rFonts w:eastAsia="Calibri"/>
                <w:noProof/>
                <w:lang w:val="lt-LT"/>
              </w:rPr>
              <w:t>The conclusion of the contract shall not modify the price, costs or other terms of the successful supplier's Tender. If the price or costs are quoted in a currency other than euro, the contract shall indicate the price or costs converted into euro in accordance with the Clause 29.2 of the General Conditions. In the event that, in accordance with the procedure laid down by the tax laws and their implementing legislation, the KC is required to pay the VAT itself to the State budget on the subject of the contract purchased, the tax included in the price or cost of the tender shall be deducted at the time of conclusion of the contract.</w:t>
            </w:r>
          </w:p>
        </w:tc>
      </w:tr>
      <w:tr w:rsidR="00E254F7" w:rsidRPr="00EE5187" w14:paraId="4EB8E8A6" w14:textId="2BD0F17E" w:rsidTr="003E151D">
        <w:tc>
          <w:tcPr>
            <w:tcW w:w="1699" w:type="dxa"/>
            <w:tcMar>
              <w:top w:w="28" w:type="dxa"/>
              <w:bottom w:w="28" w:type="dxa"/>
            </w:tcMar>
          </w:tcPr>
          <w:p w14:paraId="2532C846" w14:textId="77777777" w:rsidR="00E254F7" w:rsidRPr="00EE5187" w:rsidRDefault="00E254F7" w:rsidP="00E254F7">
            <w:pPr>
              <w:rPr>
                <w:noProof/>
                <w:lang w:val="lt-LT"/>
              </w:rPr>
            </w:pPr>
          </w:p>
        </w:tc>
        <w:tc>
          <w:tcPr>
            <w:tcW w:w="710" w:type="dxa"/>
          </w:tcPr>
          <w:p w14:paraId="5E32436D" w14:textId="77777777" w:rsidR="00E254F7" w:rsidRPr="00EE5187" w:rsidRDefault="00E254F7" w:rsidP="00E254F7">
            <w:pPr>
              <w:pStyle w:val="ListParagraph"/>
              <w:ind w:left="792"/>
              <w:jc w:val="both"/>
              <w:rPr>
                <w:b/>
                <w:bCs/>
                <w:noProof/>
                <w:color w:val="000000"/>
                <w:shd w:val="clear" w:color="auto" w:fill="FFFFFF"/>
                <w:lang w:val="lt-LT"/>
              </w:rPr>
            </w:pPr>
          </w:p>
        </w:tc>
        <w:tc>
          <w:tcPr>
            <w:tcW w:w="4780" w:type="dxa"/>
            <w:gridSpan w:val="5"/>
            <w:tcMar>
              <w:top w:w="28" w:type="dxa"/>
              <w:bottom w:w="28" w:type="dxa"/>
            </w:tcMar>
          </w:tcPr>
          <w:p w14:paraId="2839DBFB" w14:textId="251CD55E" w:rsidR="00E254F7" w:rsidRPr="00EE5187" w:rsidRDefault="00E254F7" w:rsidP="00994E37">
            <w:pPr>
              <w:pStyle w:val="ListParagraph"/>
              <w:ind w:left="792"/>
              <w:jc w:val="both"/>
              <w:rPr>
                <w:b/>
                <w:bCs/>
                <w:noProof/>
                <w:color w:val="000000"/>
                <w:shd w:val="clear" w:color="auto" w:fill="FFFFFF"/>
                <w:lang w:val="lt-LT"/>
              </w:rPr>
            </w:pPr>
          </w:p>
        </w:tc>
        <w:tc>
          <w:tcPr>
            <w:tcW w:w="283" w:type="dxa"/>
          </w:tcPr>
          <w:p w14:paraId="2BFC6D1D" w14:textId="77777777" w:rsidR="00E254F7" w:rsidRPr="00EE5187" w:rsidRDefault="00E254F7" w:rsidP="00E254F7">
            <w:pPr>
              <w:ind w:left="1080"/>
              <w:jc w:val="both"/>
              <w:rPr>
                <w:b/>
                <w:bCs/>
                <w:noProof/>
                <w:color w:val="000000"/>
                <w:shd w:val="clear" w:color="auto" w:fill="FFFFFF"/>
                <w:lang w:val="lt-LT"/>
              </w:rPr>
            </w:pPr>
          </w:p>
        </w:tc>
        <w:tc>
          <w:tcPr>
            <w:tcW w:w="1742" w:type="dxa"/>
          </w:tcPr>
          <w:p w14:paraId="481B2450" w14:textId="77777777" w:rsidR="00E254F7" w:rsidRPr="00EE5187" w:rsidRDefault="00E254F7" w:rsidP="00E254F7">
            <w:pPr>
              <w:ind w:left="1080"/>
              <w:jc w:val="both"/>
              <w:rPr>
                <w:b/>
                <w:bCs/>
                <w:noProof/>
                <w:color w:val="000000"/>
                <w:shd w:val="clear" w:color="auto" w:fill="FFFFFF"/>
                <w:lang w:val="lt-LT"/>
              </w:rPr>
            </w:pPr>
          </w:p>
        </w:tc>
        <w:tc>
          <w:tcPr>
            <w:tcW w:w="708" w:type="dxa"/>
          </w:tcPr>
          <w:p w14:paraId="03267C64" w14:textId="77777777" w:rsidR="00E254F7" w:rsidRPr="00EE5187" w:rsidRDefault="00E254F7" w:rsidP="00E254F7">
            <w:pPr>
              <w:ind w:left="1080"/>
              <w:jc w:val="both"/>
              <w:rPr>
                <w:b/>
                <w:bCs/>
                <w:noProof/>
                <w:color w:val="000000"/>
                <w:shd w:val="clear" w:color="auto" w:fill="FFFFFF"/>
                <w:lang w:val="lt-LT"/>
              </w:rPr>
            </w:pPr>
          </w:p>
        </w:tc>
        <w:tc>
          <w:tcPr>
            <w:tcW w:w="5181" w:type="dxa"/>
            <w:gridSpan w:val="5"/>
          </w:tcPr>
          <w:p w14:paraId="09CD2EB1" w14:textId="356F1FDF" w:rsidR="00E254F7" w:rsidRPr="00EE5187" w:rsidRDefault="00E254F7" w:rsidP="00994E37">
            <w:pPr>
              <w:ind w:left="1080"/>
              <w:jc w:val="both"/>
              <w:rPr>
                <w:b/>
                <w:bCs/>
                <w:noProof/>
                <w:color w:val="000000"/>
                <w:shd w:val="clear" w:color="auto" w:fill="FFFFFF"/>
                <w:lang w:val="lt-LT"/>
              </w:rPr>
            </w:pPr>
          </w:p>
        </w:tc>
      </w:tr>
      <w:tr w:rsidR="000D1970" w:rsidRPr="00EE5187" w14:paraId="4BFEB8C5" w14:textId="282CE883" w:rsidTr="003E151D">
        <w:tc>
          <w:tcPr>
            <w:tcW w:w="1699" w:type="dxa"/>
            <w:vMerge w:val="restart"/>
            <w:tcMar>
              <w:top w:w="28" w:type="dxa"/>
              <w:bottom w:w="28" w:type="dxa"/>
            </w:tcMar>
          </w:tcPr>
          <w:p w14:paraId="2F987F22" w14:textId="0F93F719" w:rsidR="000D1970" w:rsidRPr="00EE5187" w:rsidRDefault="000D1970" w:rsidP="007C43A3">
            <w:pPr>
              <w:pStyle w:val="ListParagraph"/>
              <w:numPr>
                <w:ilvl w:val="0"/>
                <w:numId w:val="1"/>
              </w:numPr>
              <w:ind w:left="316" w:right="-111" w:hanging="284"/>
              <w:rPr>
                <w:noProof/>
                <w:lang w:val="lt-LT"/>
              </w:rPr>
            </w:pPr>
            <w:r w:rsidRPr="00EE5187">
              <w:rPr>
                <w:b/>
                <w:bCs/>
                <w:noProof/>
                <w:lang w:val="lt-LT"/>
              </w:rPr>
              <w:t>Tarptautinių sankcijų įstatymo reikalavimai sutarties sudarymui</w:t>
            </w:r>
          </w:p>
        </w:tc>
        <w:tc>
          <w:tcPr>
            <w:tcW w:w="710" w:type="dxa"/>
          </w:tcPr>
          <w:p w14:paraId="6C65F275" w14:textId="77777777" w:rsidR="000D1970" w:rsidRPr="00EE5187" w:rsidRDefault="000D1970" w:rsidP="000D197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851FA5F" w14:textId="24B0E505" w:rsidR="000D1970" w:rsidRPr="00EE5187" w:rsidRDefault="000D1970" w:rsidP="000D1970">
            <w:pPr>
              <w:spacing w:after="60"/>
              <w:ind w:left="34"/>
              <w:jc w:val="both"/>
              <w:rPr>
                <w:rFonts w:eastAsia="Calibri"/>
                <w:noProof/>
                <w:lang w:val="lt-LT"/>
              </w:rPr>
            </w:pPr>
            <w:r w:rsidRPr="00EE5187">
              <w:rPr>
                <w:rFonts w:eastAsia="Calibri"/>
                <w:noProof/>
                <w:lang w:val="lt-LT"/>
              </w:rPr>
              <w:t xml:space="preserve">Sutarties sudarymui Lietuvos Respublikos </w:t>
            </w:r>
            <w:bookmarkStart w:id="38" w:name="_Hlk161134776"/>
            <w:r w:rsidRPr="00EE5187">
              <w:rPr>
                <w:rFonts w:eastAsia="Calibri"/>
                <w:noProof/>
                <w:lang w:val="lt-LT"/>
              </w:rPr>
              <w:t xml:space="preserve">tarptautinių sankcijų </w:t>
            </w:r>
            <w:bookmarkEnd w:id="38"/>
            <w:r w:rsidRPr="00EE5187">
              <w:rPr>
                <w:rFonts w:eastAsia="Calibri"/>
                <w:noProof/>
                <w:lang w:val="lt-LT"/>
              </w:rPr>
              <w:t xml:space="preserve">įstatymo (toliau – </w:t>
            </w:r>
            <w:r w:rsidRPr="00EE5187">
              <w:rPr>
                <w:rFonts w:eastAsia="Calibri"/>
                <w:b/>
                <w:bCs/>
                <w:noProof/>
                <w:lang w:val="lt-LT"/>
              </w:rPr>
              <w:t>Tarptautinių sankcijų įstatymas</w:t>
            </w:r>
            <w:r w:rsidRPr="00EE5187">
              <w:rPr>
                <w:rFonts w:eastAsia="Calibri"/>
                <w:noProof/>
                <w:lang w:val="lt-LT"/>
              </w:rPr>
              <w:t>) ir kitų tarptautinių teisės aktų nustatyta tvarka taikomos šios nuostatos:</w:t>
            </w:r>
          </w:p>
        </w:tc>
        <w:tc>
          <w:tcPr>
            <w:tcW w:w="283" w:type="dxa"/>
          </w:tcPr>
          <w:p w14:paraId="183098D4" w14:textId="77777777" w:rsidR="000D1970" w:rsidRPr="00EE5187" w:rsidRDefault="000D1970" w:rsidP="000D1970">
            <w:pPr>
              <w:spacing w:after="60"/>
              <w:ind w:left="1080"/>
              <w:jc w:val="both"/>
              <w:rPr>
                <w:rFonts w:eastAsia="Calibri"/>
                <w:noProof/>
                <w:lang w:val="lt-LT"/>
              </w:rPr>
            </w:pPr>
          </w:p>
        </w:tc>
        <w:tc>
          <w:tcPr>
            <w:tcW w:w="1742" w:type="dxa"/>
            <w:vMerge w:val="restart"/>
          </w:tcPr>
          <w:p w14:paraId="52939650" w14:textId="07895933" w:rsidR="000D1970" w:rsidRPr="00EE5187" w:rsidRDefault="000D1970" w:rsidP="007C43A3">
            <w:pPr>
              <w:pStyle w:val="ListParagraph"/>
              <w:numPr>
                <w:ilvl w:val="0"/>
                <w:numId w:val="4"/>
              </w:numPr>
              <w:spacing w:line="240" w:lineRule="auto"/>
              <w:ind w:right="-104"/>
              <w:contextualSpacing w:val="0"/>
              <w:rPr>
                <w:b/>
                <w:bCs/>
                <w:noProof/>
                <w:lang w:val="lt-LT"/>
              </w:rPr>
            </w:pPr>
            <w:r w:rsidRPr="00EE5187">
              <w:rPr>
                <w:b/>
                <w:bCs/>
                <w:noProof/>
                <w:lang w:val="lt-LT"/>
              </w:rPr>
              <w:t>Requirements of the Law on International Sanctions for the conclusion of the contract</w:t>
            </w:r>
          </w:p>
        </w:tc>
        <w:tc>
          <w:tcPr>
            <w:tcW w:w="708" w:type="dxa"/>
          </w:tcPr>
          <w:p w14:paraId="19068E77" w14:textId="77777777" w:rsidR="000D1970" w:rsidRPr="00EE5187" w:rsidRDefault="000D1970"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5DE0AC33" w14:textId="5317472A" w:rsidR="000D1970" w:rsidRPr="00EE5187" w:rsidRDefault="000D1970" w:rsidP="000D1970">
            <w:pPr>
              <w:tabs>
                <w:tab w:val="left" w:pos="921"/>
              </w:tabs>
              <w:jc w:val="both"/>
              <w:rPr>
                <w:noProof/>
                <w:lang w:val="lt-LT"/>
              </w:rPr>
            </w:pPr>
            <w:r w:rsidRPr="00EE5187">
              <w:rPr>
                <w:rFonts w:eastAsia="Calibri"/>
                <w:noProof/>
                <w:lang w:val="lt-LT"/>
              </w:rPr>
              <w:t xml:space="preserve">The following provisions shall apply to the conclusion of the contract in accordance with the procedure established by the Republic of Lithuania Law on International Sanctions (hereinafter referred to as the </w:t>
            </w:r>
            <w:r w:rsidRPr="00EE5187">
              <w:rPr>
                <w:rFonts w:eastAsia="Calibri"/>
                <w:b/>
                <w:bCs/>
                <w:noProof/>
                <w:lang w:val="lt-LT"/>
              </w:rPr>
              <w:t>“Law on International Sanctions”</w:t>
            </w:r>
            <w:r w:rsidRPr="00EE5187">
              <w:rPr>
                <w:rFonts w:eastAsia="Calibri"/>
                <w:noProof/>
                <w:lang w:val="lt-LT"/>
              </w:rPr>
              <w:t>) and other international legal acts:</w:t>
            </w:r>
          </w:p>
        </w:tc>
      </w:tr>
      <w:tr w:rsidR="00E80248" w:rsidRPr="00EE5187" w14:paraId="0391249B" w14:textId="017FDDE5" w:rsidTr="003E151D">
        <w:tc>
          <w:tcPr>
            <w:tcW w:w="1699" w:type="dxa"/>
            <w:vMerge/>
            <w:tcMar>
              <w:top w:w="28" w:type="dxa"/>
              <w:bottom w:w="28" w:type="dxa"/>
            </w:tcMar>
          </w:tcPr>
          <w:p w14:paraId="0603487E" w14:textId="77777777" w:rsidR="00E80248" w:rsidRPr="00EE5187" w:rsidRDefault="00E80248" w:rsidP="00E80248">
            <w:pPr>
              <w:rPr>
                <w:noProof/>
                <w:lang w:val="lt-LT"/>
              </w:rPr>
            </w:pPr>
          </w:p>
        </w:tc>
        <w:tc>
          <w:tcPr>
            <w:tcW w:w="710" w:type="dxa"/>
          </w:tcPr>
          <w:p w14:paraId="1F921C06" w14:textId="77777777" w:rsidR="00E80248" w:rsidRPr="00EE5187" w:rsidRDefault="00E80248" w:rsidP="00E80248">
            <w:pPr>
              <w:spacing w:after="60"/>
              <w:ind w:left="34"/>
              <w:jc w:val="both"/>
              <w:rPr>
                <w:noProof/>
                <w:lang w:val="lt-LT"/>
              </w:rPr>
            </w:pPr>
          </w:p>
        </w:tc>
        <w:tc>
          <w:tcPr>
            <w:tcW w:w="4780" w:type="dxa"/>
            <w:gridSpan w:val="5"/>
            <w:tcMar>
              <w:top w:w="28" w:type="dxa"/>
              <w:bottom w:w="28" w:type="dxa"/>
            </w:tcMar>
          </w:tcPr>
          <w:p w14:paraId="4700C4F7" w14:textId="07B64F5B" w:rsidR="00E80248" w:rsidRPr="00EE5187" w:rsidRDefault="00E80248" w:rsidP="00F46887">
            <w:pPr>
              <w:pStyle w:val="ListParagraph"/>
              <w:numPr>
                <w:ilvl w:val="0"/>
                <w:numId w:val="89"/>
              </w:numPr>
              <w:spacing w:after="60"/>
              <w:ind w:left="314" w:hanging="283"/>
              <w:jc w:val="both"/>
              <w:rPr>
                <w:rFonts w:eastAsia="Calibri"/>
                <w:noProof/>
                <w:lang w:val="lt-LT"/>
              </w:rPr>
            </w:pPr>
            <w:r w:rsidRPr="00EE5187">
              <w:rPr>
                <w:rFonts w:eastAsia="Calibri"/>
                <w:noProof/>
                <w:lang w:val="lt-LT"/>
              </w:rPr>
              <w:t xml:space="preserve">Nustačius galimą laimėtoją, KC inicijuoja procedūrą, siekiant nustatyti, ar numatomos sudaryti sutarties vykdymas neprieštaraus Lietuvos Respublikoje įgyvendinamoms privalomoms tarptautinėms sankcijoms, kaip tai apibrėžta Tarptautinių sankcijų įstatyme ir kituose tarptautiniuose, Europos Sąjungos ir Lietuvos Respublikos teisės aktuose (bent vienai iš taikomų sankcijų).  </w:t>
            </w:r>
          </w:p>
        </w:tc>
        <w:tc>
          <w:tcPr>
            <w:tcW w:w="283" w:type="dxa"/>
          </w:tcPr>
          <w:p w14:paraId="73F02B09" w14:textId="77777777" w:rsidR="00E80248" w:rsidRPr="00EE5187" w:rsidRDefault="00E80248" w:rsidP="00E80248">
            <w:pPr>
              <w:spacing w:after="60"/>
              <w:ind w:left="1080"/>
              <w:jc w:val="both"/>
              <w:rPr>
                <w:rFonts w:eastAsia="Calibri"/>
                <w:noProof/>
                <w:lang w:val="lt-LT"/>
              </w:rPr>
            </w:pPr>
          </w:p>
        </w:tc>
        <w:tc>
          <w:tcPr>
            <w:tcW w:w="1742" w:type="dxa"/>
            <w:vMerge/>
          </w:tcPr>
          <w:p w14:paraId="652EB400" w14:textId="77777777" w:rsidR="00E80248" w:rsidRPr="00EE5187" w:rsidRDefault="00E80248" w:rsidP="00E80248">
            <w:pPr>
              <w:spacing w:after="60"/>
              <w:ind w:left="1080"/>
              <w:jc w:val="both"/>
              <w:rPr>
                <w:rFonts w:eastAsia="Calibri"/>
                <w:noProof/>
                <w:lang w:val="lt-LT"/>
              </w:rPr>
            </w:pPr>
          </w:p>
        </w:tc>
        <w:tc>
          <w:tcPr>
            <w:tcW w:w="708" w:type="dxa"/>
          </w:tcPr>
          <w:p w14:paraId="1ED42403" w14:textId="77777777" w:rsidR="00E80248" w:rsidRPr="00EE5187" w:rsidRDefault="00E80248" w:rsidP="00E80248">
            <w:pPr>
              <w:widowControl w:val="0"/>
              <w:spacing w:after="60" w:line="240" w:lineRule="auto"/>
              <w:ind w:left="31"/>
              <w:jc w:val="both"/>
              <w:rPr>
                <w:noProof/>
                <w:lang w:val="lt-LT"/>
              </w:rPr>
            </w:pPr>
          </w:p>
        </w:tc>
        <w:tc>
          <w:tcPr>
            <w:tcW w:w="5181" w:type="dxa"/>
            <w:gridSpan w:val="5"/>
          </w:tcPr>
          <w:p w14:paraId="2170511E" w14:textId="2BD88BFC" w:rsidR="00E80248" w:rsidRPr="00EE5187" w:rsidRDefault="00E80248" w:rsidP="00F46887">
            <w:pPr>
              <w:pStyle w:val="ListParagraph"/>
              <w:widowControl w:val="0"/>
              <w:numPr>
                <w:ilvl w:val="0"/>
                <w:numId w:val="92"/>
              </w:numPr>
              <w:spacing w:after="60" w:line="240" w:lineRule="auto"/>
              <w:ind w:left="317" w:hanging="283"/>
              <w:jc w:val="both"/>
              <w:rPr>
                <w:noProof/>
                <w:lang w:val="lt-LT"/>
              </w:rPr>
            </w:pPr>
            <w:r w:rsidRPr="00EE5187">
              <w:rPr>
                <w:rFonts w:eastAsia="Calibri"/>
                <w:noProof/>
                <w:lang w:val="lt-LT"/>
              </w:rPr>
              <w:t xml:space="preserve">Once a potential winner has been identified, the KC shall initiate a procedure to determine whether the performance of the contract to be awarded will be in compliance with binding international sanctions as defined in the Law on International Sanctions and other international, European Union and Republic of Lithuania legal acts (at least one of the applicable sanctions) implemented by the Republic of Lithuania.  </w:t>
            </w:r>
          </w:p>
        </w:tc>
      </w:tr>
      <w:tr w:rsidR="00E80248" w:rsidRPr="00EE5187" w14:paraId="56CA3707" w14:textId="5B6CFD87" w:rsidTr="003E151D">
        <w:tc>
          <w:tcPr>
            <w:tcW w:w="1699" w:type="dxa"/>
            <w:vMerge/>
            <w:tcMar>
              <w:top w:w="28" w:type="dxa"/>
              <w:bottom w:w="28" w:type="dxa"/>
            </w:tcMar>
          </w:tcPr>
          <w:p w14:paraId="7235FEDC" w14:textId="77777777" w:rsidR="00E80248" w:rsidRPr="00EE5187" w:rsidRDefault="00E80248" w:rsidP="00E80248">
            <w:pPr>
              <w:rPr>
                <w:noProof/>
                <w:lang w:val="lt-LT"/>
              </w:rPr>
            </w:pPr>
          </w:p>
        </w:tc>
        <w:tc>
          <w:tcPr>
            <w:tcW w:w="710" w:type="dxa"/>
          </w:tcPr>
          <w:p w14:paraId="71FB3519" w14:textId="77777777" w:rsidR="00E80248" w:rsidRPr="00EE5187" w:rsidRDefault="00E80248" w:rsidP="00E80248">
            <w:pPr>
              <w:spacing w:after="60"/>
              <w:ind w:left="34"/>
              <w:jc w:val="both"/>
              <w:rPr>
                <w:noProof/>
                <w:lang w:val="lt-LT"/>
              </w:rPr>
            </w:pPr>
          </w:p>
        </w:tc>
        <w:tc>
          <w:tcPr>
            <w:tcW w:w="4780" w:type="dxa"/>
            <w:gridSpan w:val="5"/>
            <w:tcMar>
              <w:top w:w="28" w:type="dxa"/>
              <w:bottom w:w="28" w:type="dxa"/>
            </w:tcMar>
          </w:tcPr>
          <w:p w14:paraId="1C7F32BD" w14:textId="780F184B" w:rsidR="00E80248" w:rsidRPr="00EE5187" w:rsidRDefault="00E80248" w:rsidP="00F46887">
            <w:pPr>
              <w:pStyle w:val="ListParagraph"/>
              <w:numPr>
                <w:ilvl w:val="0"/>
                <w:numId w:val="89"/>
              </w:numPr>
              <w:spacing w:after="60"/>
              <w:ind w:left="314" w:hanging="283"/>
              <w:jc w:val="both"/>
              <w:rPr>
                <w:rFonts w:eastAsia="Calibri"/>
                <w:noProof/>
                <w:lang w:val="lt-LT"/>
              </w:rPr>
            </w:pPr>
            <w:r w:rsidRPr="00EE5187">
              <w:rPr>
                <w:rFonts w:eastAsia="Calibri"/>
                <w:noProof/>
                <w:lang w:val="lt-LT"/>
              </w:rPr>
              <w:t xml:space="preserve">Jeigu nustatoma, kad ketinamos sudaryti sutarties vykdymas prieštaraus Lietuvos Respublikoje įgyvendinamoms privalomoms tarptautinėms </w:t>
            </w:r>
            <w:r w:rsidRPr="00EE5187">
              <w:rPr>
                <w:rFonts w:eastAsia="Calibri"/>
                <w:noProof/>
                <w:lang w:val="lt-LT"/>
              </w:rPr>
              <w:lastRenderedPageBreak/>
              <w:t>sankcijoms (bent vienai iš taikomų sankcijų), kaip tai apibrėžta Tarptautinių sankcijų įstatyme ir kituose tarptautiniuose, Europos Sąjungos ir Lietuvos Respublikos teisės aktuose, sutartis su galimu laimėtoju negali būti sudaryta. Tokiu atveju KC kreipiasi kitą tiekėją, kuris gali būti pripažintas laimėtoju.</w:t>
            </w:r>
          </w:p>
        </w:tc>
        <w:tc>
          <w:tcPr>
            <w:tcW w:w="283" w:type="dxa"/>
          </w:tcPr>
          <w:p w14:paraId="7BC62EDC" w14:textId="77777777" w:rsidR="00E80248" w:rsidRPr="00EE5187" w:rsidRDefault="00E80248" w:rsidP="00E80248">
            <w:pPr>
              <w:spacing w:after="60"/>
              <w:ind w:left="1080"/>
              <w:jc w:val="both"/>
              <w:rPr>
                <w:rFonts w:eastAsia="Calibri"/>
                <w:noProof/>
                <w:lang w:val="lt-LT"/>
              </w:rPr>
            </w:pPr>
          </w:p>
        </w:tc>
        <w:tc>
          <w:tcPr>
            <w:tcW w:w="1742" w:type="dxa"/>
            <w:vMerge/>
          </w:tcPr>
          <w:p w14:paraId="11A6DB08" w14:textId="77777777" w:rsidR="00E80248" w:rsidRPr="00EE5187" w:rsidRDefault="00E80248" w:rsidP="00E80248">
            <w:pPr>
              <w:spacing w:after="60"/>
              <w:ind w:left="1080"/>
              <w:jc w:val="both"/>
              <w:rPr>
                <w:rFonts w:eastAsia="Calibri"/>
                <w:noProof/>
                <w:lang w:val="lt-LT"/>
              </w:rPr>
            </w:pPr>
          </w:p>
        </w:tc>
        <w:tc>
          <w:tcPr>
            <w:tcW w:w="708" w:type="dxa"/>
          </w:tcPr>
          <w:p w14:paraId="4B9B77EB" w14:textId="77777777" w:rsidR="00E80248" w:rsidRPr="00EE5187" w:rsidRDefault="00E80248" w:rsidP="00E80248">
            <w:pPr>
              <w:widowControl w:val="0"/>
              <w:spacing w:after="60" w:line="240" w:lineRule="auto"/>
              <w:ind w:left="31"/>
              <w:jc w:val="both"/>
              <w:rPr>
                <w:noProof/>
                <w:lang w:val="lt-LT"/>
              </w:rPr>
            </w:pPr>
          </w:p>
        </w:tc>
        <w:tc>
          <w:tcPr>
            <w:tcW w:w="5181" w:type="dxa"/>
            <w:gridSpan w:val="5"/>
          </w:tcPr>
          <w:p w14:paraId="7F47054C" w14:textId="2D7F0B01" w:rsidR="00E80248" w:rsidRPr="00EE5187" w:rsidRDefault="00E80248" w:rsidP="00F46887">
            <w:pPr>
              <w:pStyle w:val="ListParagraph"/>
              <w:widowControl w:val="0"/>
              <w:numPr>
                <w:ilvl w:val="0"/>
                <w:numId w:val="92"/>
              </w:numPr>
              <w:spacing w:after="60" w:line="240" w:lineRule="auto"/>
              <w:ind w:left="317" w:hanging="283"/>
              <w:jc w:val="both"/>
              <w:rPr>
                <w:noProof/>
                <w:lang w:val="lt-LT"/>
              </w:rPr>
            </w:pPr>
            <w:r w:rsidRPr="00EE5187">
              <w:rPr>
                <w:rFonts w:eastAsia="Calibri"/>
                <w:noProof/>
                <w:lang w:val="lt-LT"/>
              </w:rPr>
              <w:t xml:space="preserve">If it is established that the performance of the intended contract will contravene binding international sanctions (at least one of the applicable sanctions) implemented in the </w:t>
            </w:r>
            <w:r w:rsidRPr="00EE5187">
              <w:rPr>
                <w:rFonts w:eastAsia="Calibri"/>
                <w:noProof/>
                <w:lang w:val="lt-LT"/>
              </w:rPr>
              <w:lastRenderedPageBreak/>
              <w:t>Republic of Lithuania, as defined in the Law on International Sanctions and other international, European Union and Republic of Lithuania legal acts, the contract may not be concluded with the potential winner. In this case, the KC shall contact another supplier who may be declared the successful tenderer.</w:t>
            </w:r>
          </w:p>
        </w:tc>
      </w:tr>
      <w:tr w:rsidR="000D1970" w:rsidRPr="00EE5187" w14:paraId="7E0156EF" w14:textId="68B4A4F5" w:rsidTr="003E151D">
        <w:tc>
          <w:tcPr>
            <w:tcW w:w="1699" w:type="dxa"/>
            <w:tcMar>
              <w:top w:w="28" w:type="dxa"/>
              <w:bottom w:w="28" w:type="dxa"/>
            </w:tcMar>
          </w:tcPr>
          <w:p w14:paraId="26ADF47E" w14:textId="27D1BAE6" w:rsidR="000D1970" w:rsidRPr="00EE5187" w:rsidRDefault="000D1970" w:rsidP="000D1970">
            <w:pPr>
              <w:rPr>
                <w:noProof/>
                <w:lang w:val="lt-LT"/>
              </w:rPr>
            </w:pPr>
          </w:p>
        </w:tc>
        <w:tc>
          <w:tcPr>
            <w:tcW w:w="710" w:type="dxa"/>
          </w:tcPr>
          <w:p w14:paraId="246E762E" w14:textId="77777777" w:rsidR="000D1970" w:rsidRPr="00EE5187" w:rsidRDefault="000D1970" w:rsidP="000D1970">
            <w:pPr>
              <w:rPr>
                <w:noProof/>
                <w:lang w:val="lt-LT"/>
              </w:rPr>
            </w:pPr>
          </w:p>
        </w:tc>
        <w:tc>
          <w:tcPr>
            <w:tcW w:w="4780" w:type="dxa"/>
            <w:gridSpan w:val="5"/>
            <w:tcMar>
              <w:top w:w="28" w:type="dxa"/>
              <w:bottom w:w="28" w:type="dxa"/>
            </w:tcMar>
          </w:tcPr>
          <w:p w14:paraId="7A893D4B" w14:textId="346F1467" w:rsidR="000D1970" w:rsidRPr="00EE5187" w:rsidRDefault="000D1970" w:rsidP="000D1970">
            <w:pPr>
              <w:rPr>
                <w:noProof/>
                <w:lang w:val="lt-LT"/>
              </w:rPr>
            </w:pPr>
          </w:p>
        </w:tc>
        <w:tc>
          <w:tcPr>
            <w:tcW w:w="283" w:type="dxa"/>
          </w:tcPr>
          <w:p w14:paraId="27DB466A" w14:textId="77777777" w:rsidR="000D1970" w:rsidRPr="00EE5187" w:rsidRDefault="000D1970" w:rsidP="000D1970">
            <w:pPr>
              <w:ind w:left="360"/>
              <w:rPr>
                <w:noProof/>
                <w:lang w:val="lt-LT"/>
              </w:rPr>
            </w:pPr>
          </w:p>
        </w:tc>
        <w:tc>
          <w:tcPr>
            <w:tcW w:w="1742" w:type="dxa"/>
          </w:tcPr>
          <w:p w14:paraId="3BA30733" w14:textId="77777777" w:rsidR="000D1970" w:rsidRPr="00EE5187" w:rsidRDefault="000D1970" w:rsidP="000D1970">
            <w:pPr>
              <w:ind w:left="360"/>
              <w:rPr>
                <w:noProof/>
                <w:lang w:val="lt-LT"/>
              </w:rPr>
            </w:pPr>
          </w:p>
        </w:tc>
        <w:tc>
          <w:tcPr>
            <w:tcW w:w="708" w:type="dxa"/>
          </w:tcPr>
          <w:p w14:paraId="78368427" w14:textId="77777777" w:rsidR="000D1970" w:rsidRPr="00EE5187" w:rsidRDefault="000D1970" w:rsidP="000D1970">
            <w:pPr>
              <w:ind w:left="360"/>
              <w:rPr>
                <w:noProof/>
                <w:lang w:val="lt-LT"/>
              </w:rPr>
            </w:pPr>
          </w:p>
        </w:tc>
        <w:tc>
          <w:tcPr>
            <w:tcW w:w="5181" w:type="dxa"/>
            <w:gridSpan w:val="5"/>
          </w:tcPr>
          <w:p w14:paraId="752935A0" w14:textId="0B0FCCF5" w:rsidR="000D1970" w:rsidRPr="00EE5187" w:rsidRDefault="000D1970" w:rsidP="000D1970">
            <w:pPr>
              <w:ind w:left="360"/>
              <w:rPr>
                <w:noProof/>
                <w:lang w:val="lt-LT"/>
              </w:rPr>
            </w:pPr>
          </w:p>
        </w:tc>
      </w:tr>
      <w:tr w:rsidR="001D3F4D" w:rsidRPr="00EE5187" w14:paraId="28F49776" w14:textId="2597A0FB" w:rsidTr="003E151D">
        <w:tc>
          <w:tcPr>
            <w:tcW w:w="1699" w:type="dxa"/>
            <w:vMerge w:val="restart"/>
            <w:tcMar>
              <w:top w:w="28" w:type="dxa"/>
              <w:bottom w:w="28" w:type="dxa"/>
            </w:tcMar>
          </w:tcPr>
          <w:p w14:paraId="7D6AC24F" w14:textId="2F79C318" w:rsidR="001D3F4D" w:rsidRPr="00EE5187" w:rsidRDefault="001D3F4D" w:rsidP="000D1970">
            <w:pPr>
              <w:pStyle w:val="ListParagraph"/>
              <w:numPr>
                <w:ilvl w:val="0"/>
                <w:numId w:val="1"/>
              </w:numPr>
              <w:ind w:left="316" w:right="169" w:hanging="284"/>
              <w:rPr>
                <w:noProof/>
                <w:lang w:val="lt-LT"/>
              </w:rPr>
            </w:pPr>
            <w:r w:rsidRPr="00EE5187">
              <w:rPr>
                <w:b/>
                <w:bCs/>
                <w:noProof/>
                <w:lang w:val="lt-LT"/>
              </w:rPr>
              <w:t>NSUSOAĮ reikalavimai sutarties sudarymui</w:t>
            </w:r>
          </w:p>
        </w:tc>
        <w:tc>
          <w:tcPr>
            <w:tcW w:w="710" w:type="dxa"/>
            <w:vMerge w:val="restart"/>
          </w:tcPr>
          <w:p w14:paraId="592811EE" w14:textId="77777777" w:rsidR="001D3F4D" w:rsidRPr="00EE5187" w:rsidRDefault="001D3F4D" w:rsidP="000D197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3AD431E" w14:textId="6958B3F7" w:rsidR="001D3F4D" w:rsidRPr="00EE5187" w:rsidRDefault="001D3F4D" w:rsidP="000D1970">
            <w:pPr>
              <w:spacing w:after="60"/>
              <w:ind w:left="34"/>
              <w:jc w:val="both"/>
              <w:rPr>
                <w:noProof/>
                <w:lang w:val="lt-LT"/>
              </w:rPr>
            </w:pPr>
            <w:r w:rsidRPr="00EE5187">
              <w:rPr>
                <w:rFonts w:eastAsia="Calibri"/>
                <w:noProof/>
                <w:lang w:val="lt-LT"/>
              </w:rPr>
              <w:t>Sutarties sudarymui taikomos nuostatos pagal NSUSOAĮ bei SPS:</w:t>
            </w:r>
          </w:p>
        </w:tc>
        <w:tc>
          <w:tcPr>
            <w:tcW w:w="283" w:type="dxa"/>
          </w:tcPr>
          <w:p w14:paraId="791FAC50" w14:textId="77777777" w:rsidR="001D3F4D" w:rsidRPr="00EE5187" w:rsidRDefault="001D3F4D" w:rsidP="000D1970">
            <w:pPr>
              <w:ind w:left="1080"/>
              <w:jc w:val="both"/>
              <w:rPr>
                <w:rFonts w:eastAsia="Calibri"/>
                <w:noProof/>
                <w:lang w:val="lt-LT"/>
              </w:rPr>
            </w:pPr>
          </w:p>
        </w:tc>
        <w:tc>
          <w:tcPr>
            <w:tcW w:w="1742" w:type="dxa"/>
            <w:vMerge w:val="restart"/>
          </w:tcPr>
          <w:p w14:paraId="4D6F66C9" w14:textId="4341E1AC" w:rsidR="001D3F4D" w:rsidRPr="00EE5187" w:rsidRDefault="001D3F4D" w:rsidP="00F46887">
            <w:pPr>
              <w:pStyle w:val="ListParagraph"/>
              <w:numPr>
                <w:ilvl w:val="0"/>
                <w:numId w:val="4"/>
              </w:numPr>
              <w:spacing w:line="240" w:lineRule="auto"/>
              <w:contextualSpacing w:val="0"/>
              <w:rPr>
                <w:b/>
                <w:bCs/>
                <w:noProof/>
                <w:lang w:val="lt-LT"/>
              </w:rPr>
            </w:pPr>
            <w:r w:rsidRPr="00EE5187">
              <w:rPr>
                <w:b/>
                <w:bCs/>
                <w:noProof/>
                <w:lang w:val="lt-LT"/>
              </w:rPr>
              <w:t>NSUSOAĮ requirements for the conclusion of the contract</w:t>
            </w:r>
          </w:p>
        </w:tc>
        <w:tc>
          <w:tcPr>
            <w:tcW w:w="708" w:type="dxa"/>
            <w:vMerge w:val="restart"/>
          </w:tcPr>
          <w:p w14:paraId="6A9FEB91" w14:textId="77777777" w:rsidR="001D3F4D" w:rsidRPr="00EE5187" w:rsidRDefault="001D3F4D"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507917A" w14:textId="136A2B9A" w:rsidR="001D3F4D" w:rsidRPr="00EE5187" w:rsidRDefault="001D3F4D" w:rsidP="003753BF">
            <w:pPr>
              <w:tabs>
                <w:tab w:val="left" w:pos="921"/>
              </w:tabs>
              <w:jc w:val="both"/>
              <w:rPr>
                <w:noProof/>
                <w:lang w:val="lt-LT"/>
              </w:rPr>
            </w:pPr>
            <w:r w:rsidRPr="00EE5187">
              <w:rPr>
                <w:rFonts w:eastAsia="Calibri"/>
                <w:noProof/>
                <w:lang w:val="lt-LT"/>
              </w:rPr>
              <w:t>The conclusion of the contract shall be subject to the following provisions of the NSUSOAĮ and the SPC:</w:t>
            </w:r>
          </w:p>
        </w:tc>
      </w:tr>
      <w:tr w:rsidR="001D3F4D" w:rsidRPr="00EE5187" w14:paraId="46FAC54A" w14:textId="6B32AFB6" w:rsidTr="003E151D">
        <w:tc>
          <w:tcPr>
            <w:tcW w:w="1699" w:type="dxa"/>
            <w:vMerge/>
            <w:tcMar>
              <w:top w:w="28" w:type="dxa"/>
              <w:bottom w:w="28" w:type="dxa"/>
            </w:tcMar>
          </w:tcPr>
          <w:p w14:paraId="5471D098" w14:textId="77777777" w:rsidR="001D3F4D" w:rsidRPr="00EE5187" w:rsidRDefault="001D3F4D" w:rsidP="00EA2616">
            <w:pPr>
              <w:rPr>
                <w:noProof/>
                <w:lang w:val="lt-LT"/>
              </w:rPr>
            </w:pPr>
          </w:p>
        </w:tc>
        <w:tc>
          <w:tcPr>
            <w:tcW w:w="710" w:type="dxa"/>
            <w:vMerge/>
          </w:tcPr>
          <w:p w14:paraId="6C40E138" w14:textId="77777777" w:rsidR="001D3F4D" w:rsidRPr="00EE5187" w:rsidRDefault="001D3F4D" w:rsidP="00EA2616">
            <w:pPr>
              <w:spacing w:after="60"/>
              <w:ind w:left="34"/>
              <w:jc w:val="both"/>
              <w:rPr>
                <w:noProof/>
                <w:lang w:val="lt-LT"/>
              </w:rPr>
            </w:pPr>
          </w:p>
        </w:tc>
        <w:tc>
          <w:tcPr>
            <w:tcW w:w="4780" w:type="dxa"/>
            <w:gridSpan w:val="5"/>
            <w:tcMar>
              <w:top w:w="28" w:type="dxa"/>
              <w:bottom w:w="28" w:type="dxa"/>
            </w:tcMar>
          </w:tcPr>
          <w:p w14:paraId="2D5C3F72" w14:textId="16E0E14B" w:rsidR="001D3F4D" w:rsidRPr="00EE5187" w:rsidRDefault="001D3F4D" w:rsidP="00F46887">
            <w:pPr>
              <w:pStyle w:val="ListParagraph"/>
              <w:numPr>
                <w:ilvl w:val="0"/>
                <w:numId w:val="90"/>
              </w:numPr>
              <w:spacing w:after="60"/>
              <w:ind w:left="314" w:hanging="283"/>
              <w:jc w:val="both"/>
              <w:rPr>
                <w:rFonts w:eastAsia="Calibri"/>
                <w:noProof/>
                <w:lang w:val="lt-LT"/>
              </w:rPr>
            </w:pPr>
            <w:r w:rsidRPr="00EE5187">
              <w:rPr>
                <w:rFonts w:eastAsia="Calibri"/>
                <w:noProof/>
                <w:lang w:val="lt-LT"/>
              </w:rPr>
              <w:t>Vadovaujantis NSUSOAĮ, prieš sudarant sutartį, KC inicijuoja procedūrą, siekiant nustatyti ar numatoma sudaryti sutartis atitinka nacionalinio saugumo interesus ir, ar tokia sutartis gali būti sudaroma ir vykdoma. Tiekėjas turės pateikti tokiai patikrai atlikti reikalingus dokumentus.</w:t>
            </w:r>
          </w:p>
        </w:tc>
        <w:tc>
          <w:tcPr>
            <w:tcW w:w="283" w:type="dxa"/>
          </w:tcPr>
          <w:p w14:paraId="208FE24D" w14:textId="77777777" w:rsidR="001D3F4D" w:rsidRPr="00EE5187" w:rsidRDefault="001D3F4D" w:rsidP="00EA2616">
            <w:pPr>
              <w:spacing w:after="60"/>
              <w:ind w:left="1080"/>
              <w:jc w:val="both"/>
              <w:rPr>
                <w:rFonts w:eastAsia="Calibri"/>
                <w:noProof/>
                <w:lang w:val="lt-LT"/>
              </w:rPr>
            </w:pPr>
          </w:p>
        </w:tc>
        <w:tc>
          <w:tcPr>
            <w:tcW w:w="1742" w:type="dxa"/>
            <w:vMerge/>
          </w:tcPr>
          <w:p w14:paraId="460F47B4" w14:textId="77777777" w:rsidR="001D3F4D" w:rsidRPr="00EE5187" w:rsidRDefault="001D3F4D" w:rsidP="00EA2616">
            <w:pPr>
              <w:spacing w:after="60"/>
              <w:ind w:left="1080"/>
              <w:jc w:val="both"/>
              <w:rPr>
                <w:rFonts w:eastAsia="Calibri"/>
                <w:noProof/>
                <w:lang w:val="lt-LT"/>
              </w:rPr>
            </w:pPr>
          </w:p>
        </w:tc>
        <w:tc>
          <w:tcPr>
            <w:tcW w:w="708" w:type="dxa"/>
            <w:vMerge/>
          </w:tcPr>
          <w:p w14:paraId="3AB15C68" w14:textId="77777777" w:rsidR="001D3F4D" w:rsidRPr="00EE5187" w:rsidRDefault="001D3F4D" w:rsidP="00EA2616">
            <w:pPr>
              <w:widowControl w:val="0"/>
              <w:spacing w:after="60" w:line="240" w:lineRule="auto"/>
              <w:ind w:left="31"/>
              <w:jc w:val="both"/>
              <w:rPr>
                <w:noProof/>
                <w:lang w:val="lt-LT"/>
              </w:rPr>
            </w:pPr>
          </w:p>
        </w:tc>
        <w:tc>
          <w:tcPr>
            <w:tcW w:w="5181" w:type="dxa"/>
            <w:gridSpan w:val="5"/>
          </w:tcPr>
          <w:p w14:paraId="128BC34B" w14:textId="44619B0F" w:rsidR="001D3F4D" w:rsidRPr="00EE5187" w:rsidRDefault="001D3F4D" w:rsidP="00F46887">
            <w:pPr>
              <w:pStyle w:val="ListParagraph"/>
              <w:widowControl w:val="0"/>
              <w:numPr>
                <w:ilvl w:val="0"/>
                <w:numId w:val="93"/>
              </w:numPr>
              <w:spacing w:after="60" w:line="240" w:lineRule="auto"/>
              <w:ind w:left="317" w:hanging="317"/>
              <w:jc w:val="both"/>
              <w:rPr>
                <w:noProof/>
                <w:lang w:val="lt-LT"/>
              </w:rPr>
            </w:pPr>
            <w:r w:rsidRPr="00EE5187">
              <w:rPr>
                <w:rFonts w:eastAsia="Calibri"/>
                <w:noProof/>
                <w:lang w:val="lt-LT"/>
              </w:rPr>
              <w:t>In accordance with the NSUSOAĮ, prior to the conclusion of the contract, the KC shall initiate a procedure to determine whether the envisaged contract is in the interests of national security and whether such contract may be concluded and performed. The supplier will be required to provide documents necessary for such verification.</w:t>
            </w:r>
          </w:p>
        </w:tc>
      </w:tr>
      <w:tr w:rsidR="001D3F4D" w:rsidRPr="00EE5187" w14:paraId="4A56EBCA" w14:textId="0FE8D87B" w:rsidTr="003E151D">
        <w:tc>
          <w:tcPr>
            <w:tcW w:w="1699" w:type="dxa"/>
            <w:vMerge/>
            <w:tcMar>
              <w:top w:w="28" w:type="dxa"/>
              <w:bottom w:w="28" w:type="dxa"/>
            </w:tcMar>
          </w:tcPr>
          <w:p w14:paraId="1D6F8FA9" w14:textId="77777777" w:rsidR="001D3F4D" w:rsidRPr="00EE5187" w:rsidRDefault="001D3F4D" w:rsidP="00EA2616">
            <w:pPr>
              <w:rPr>
                <w:noProof/>
                <w:lang w:val="lt-LT"/>
              </w:rPr>
            </w:pPr>
          </w:p>
        </w:tc>
        <w:tc>
          <w:tcPr>
            <w:tcW w:w="710" w:type="dxa"/>
            <w:vMerge/>
          </w:tcPr>
          <w:p w14:paraId="54F7FDEB" w14:textId="77777777" w:rsidR="001D3F4D" w:rsidRPr="00EE5187" w:rsidRDefault="001D3F4D" w:rsidP="00EA2616">
            <w:pPr>
              <w:spacing w:after="60"/>
              <w:ind w:left="34"/>
              <w:jc w:val="both"/>
              <w:rPr>
                <w:noProof/>
                <w:lang w:val="lt-LT"/>
              </w:rPr>
            </w:pPr>
          </w:p>
        </w:tc>
        <w:tc>
          <w:tcPr>
            <w:tcW w:w="4780" w:type="dxa"/>
            <w:gridSpan w:val="5"/>
            <w:tcMar>
              <w:top w:w="28" w:type="dxa"/>
              <w:bottom w:w="28" w:type="dxa"/>
            </w:tcMar>
          </w:tcPr>
          <w:p w14:paraId="5BE70FD3" w14:textId="4C2FAB8C" w:rsidR="001D3F4D" w:rsidRPr="00EE5187" w:rsidRDefault="001D3F4D" w:rsidP="00F46887">
            <w:pPr>
              <w:pStyle w:val="ListParagraph"/>
              <w:numPr>
                <w:ilvl w:val="0"/>
                <w:numId w:val="90"/>
              </w:numPr>
              <w:spacing w:after="60"/>
              <w:ind w:left="314" w:hanging="283"/>
              <w:jc w:val="both"/>
              <w:rPr>
                <w:noProof/>
                <w:lang w:val="lt-LT"/>
              </w:rPr>
            </w:pPr>
            <w:r w:rsidRPr="00EE5187">
              <w:rPr>
                <w:rFonts w:eastAsia="Calibri"/>
                <w:noProof/>
                <w:lang w:val="lt-LT"/>
              </w:rPr>
              <w:t xml:space="preserve">Jeigu ketinama sudaryti sutartis neatitinka nacionalinio saugumo interesų, ji negali būti sudaryta tol, kol nebus pašalintos nacionalinio saugumo interesams grėsmę keliančios priežastys, jeigu tokios priežastys gali būti pašalintos. </w:t>
            </w:r>
          </w:p>
        </w:tc>
        <w:tc>
          <w:tcPr>
            <w:tcW w:w="283" w:type="dxa"/>
          </w:tcPr>
          <w:p w14:paraId="26F6511C" w14:textId="77777777" w:rsidR="001D3F4D" w:rsidRPr="00EE5187" w:rsidRDefault="001D3F4D" w:rsidP="00EA2616">
            <w:pPr>
              <w:ind w:left="1080"/>
              <w:jc w:val="both"/>
              <w:rPr>
                <w:noProof/>
                <w:lang w:val="lt-LT"/>
              </w:rPr>
            </w:pPr>
          </w:p>
        </w:tc>
        <w:tc>
          <w:tcPr>
            <w:tcW w:w="1742" w:type="dxa"/>
            <w:vMerge/>
          </w:tcPr>
          <w:p w14:paraId="41F2E522" w14:textId="77777777" w:rsidR="001D3F4D" w:rsidRPr="00EE5187" w:rsidRDefault="001D3F4D" w:rsidP="00EA2616">
            <w:pPr>
              <w:ind w:left="1080"/>
              <w:jc w:val="both"/>
              <w:rPr>
                <w:noProof/>
                <w:lang w:val="lt-LT"/>
              </w:rPr>
            </w:pPr>
          </w:p>
        </w:tc>
        <w:tc>
          <w:tcPr>
            <w:tcW w:w="708" w:type="dxa"/>
            <w:vMerge/>
          </w:tcPr>
          <w:p w14:paraId="7CE3E963" w14:textId="77777777" w:rsidR="001D3F4D" w:rsidRPr="00EE5187" w:rsidRDefault="001D3F4D" w:rsidP="00EA2616">
            <w:pPr>
              <w:widowControl w:val="0"/>
              <w:spacing w:after="60" w:line="240" w:lineRule="auto"/>
              <w:ind w:left="31"/>
              <w:jc w:val="both"/>
              <w:rPr>
                <w:rFonts w:eastAsia="Calibri"/>
                <w:noProof/>
                <w:lang w:val="lt-LT"/>
              </w:rPr>
            </w:pPr>
          </w:p>
        </w:tc>
        <w:tc>
          <w:tcPr>
            <w:tcW w:w="5181" w:type="dxa"/>
            <w:gridSpan w:val="5"/>
          </w:tcPr>
          <w:p w14:paraId="72C5B25C" w14:textId="6F865C86" w:rsidR="001D3F4D" w:rsidRPr="00EE5187" w:rsidRDefault="001D3F4D" w:rsidP="00F46887">
            <w:pPr>
              <w:pStyle w:val="ListParagraph"/>
              <w:widowControl w:val="0"/>
              <w:numPr>
                <w:ilvl w:val="0"/>
                <w:numId w:val="93"/>
              </w:numPr>
              <w:spacing w:after="60" w:line="240" w:lineRule="auto"/>
              <w:ind w:left="317" w:hanging="317"/>
              <w:jc w:val="both"/>
              <w:rPr>
                <w:rFonts w:eastAsia="Calibri"/>
                <w:noProof/>
                <w:lang w:val="lt-LT"/>
              </w:rPr>
            </w:pPr>
            <w:r w:rsidRPr="00EE5187">
              <w:rPr>
                <w:rFonts w:eastAsia="Calibri"/>
                <w:noProof/>
                <w:lang w:val="lt-LT"/>
              </w:rPr>
              <w:t xml:space="preserve">If the contract to be concluded is not in the interests of national security, it may not be concluded until the causes which threaten the interests of national security have been eliminated, if such causes can be eliminated. </w:t>
            </w:r>
          </w:p>
        </w:tc>
      </w:tr>
      <w:tr w:rsidR="001D3F4D" w:rsidRPr="00EE5187" w14:paraId="34018C48" w14:textId="199057C5" w:rsidTr="003E151D">
        <w:tc>
          <w:tcPr>
            <w:tcW w:w="1699" w:type="dxa"/>
            <w:vMerge/>
            <w:tcMar>
              <w:top w:w="28" w:type="dxa"/>
              <w:bottom w:w="28" w:type="dxa"/>
            </w:tcMar>
          </w:tcPr>
          <w:p w14:paraId="3FE585DF" w14:textId="77777777" w:rsidR="001D3F4D" w:rsidRPr="00EE5187" w:rsidRDefault="001D3F4D" w:rsidP="00EA2616">
            <w:pPr>
              <w:rPr>
                <w:noProof/>
                <w:lang w:val="lt-LT"/>
              </w:rPr>
            </w:pPr>
          </w:p>
        </w:tc>
        <w:tc>
          <w:tcPr>
            <w:tcW w:w="710" w:type="dxa"/>
            <w:vMerge/>
          </w:tcPr>
          <w:p w14:paraId="076CC8F6" w14:textId="77777777" w:rsidR="001D3F4D" w:rsidRPr="00EE5187" w:rsidRDefault="001D3F4D" w:rsidP="00EA2616">
            <w:pPr>
              <w:spacing w:after="60"/>
              <w:ind w:left="34"/>
              <w:jc w:val="both"/>
              <w:rPr>
                <w:noProof/>
                <w:lang w:val="lt-LT"/>
              </w:rPr>
            </w:pPr>
          </w:p>
        </w:tc>
        <w:tc>
          <w:tcPr>
            <w:tcW w:w="4780" w:type="dxa"/>
            <w:gridSpan w:val="5"/>
            <w:tcMar>
              <w:top w:w="28" w:type="dxa"/>
              <w:bottom w:w="28" w:type="dxa"/>
            </w:tcMar>
          </w:tcPr>
          <w:p w14:paraId="634DA00A" w14:textId="5BD507A1" w:rsidR="001D3F4D" w:rsidRPr="00EE5187" w:rsidRDefault="001D3F4D" w:rsidP="00F46887">
            <w:pPr>
              <w:pStyle w:val="ListParagraph"/>
              <w:numPr>
                <w:ilvl w:val="0"/>
                <w:numId w:val="90"/>
              </w:numPr>
              <w:spacing w:after="60"/>
              <w:ind w:left="314" w:hanging="283"/>
              <w:jc w:val="both"/>
              <w:rPr>
                <w:noProof/>
                <w:lang w:val="lt-LT"/>
              </w:rPr>
            </w:pPr>
            <w:r w:rsidRPr="00EE5187">
              <w:rPr>
                <w:rFonts w:eastAsia="Calibri"/>
                <w:noProof/>
                <w:lang w:val="lt-LT"/>
              </w:rPr>
              <w:t>Sprendimą, ar ketinama sudaryti sutartis atitinka nacionalinio saugumo interesus, priima LRV  NSUSOAĮ nustatyta tvarka. Nacionaliniam saugumui užtikrinti svarbių objektų apsaugos koordinavimo komisija teikia išvadas ar rekomendacijas dėl kitų nacionalinio saugumo interesams užtikrinti būtinų priemonių, susijusių su nacionaliniam saugumui užtikrinti svarbių objektų apsauga.</w:t>
            </w:r>
          </w:p>
        </w:tc>
        <w:tc>
          <w:tcPr>
            <w:tcW w:w="283" w:type="dxa"/>
          </w:tcPr>
          <w:p w14:paraId="0DFE26D6" w14:textId="77777777" w:rsidR="001D3F4D" w:rsidRPr="00EE5187" w:rsidRDefault="001D3F4D" w:rsidP="00EA2616">
            <w:pPr>
              <w:ind w:left="1080"/>
              <w:rPr>
                <w:b/>
                <w:bCs/>
                <w:noProof/>
                <w:lang w:val="lt-LT"/>
              </w:rPr>
            </w:pPr>
          </w:p>
        </w:tc>
        <w:tc>
          <w:tcPr>
            <w:tcW w:w="1742" w:type="dxa"/>
            <w:vMerge/>
          </w:tcPr>
          <w:p w14:paraId="59338A2C" w14:textId="77777777" w:rsidR="001D3F4D" w:rsidRPr="00EE5187" w:rsidRDefault="001D3F4D" w:rsidP="00EA2616">
            <w:pPr>
              <w:ind w:left="1080"/>
              <w:rPr>
                <w:b/>
                <w:bCs/>
                <w:noProof/>
                <w:lang w:val="lt-LT"/>
              </w:rPr>
            </w:pPr>
          </w:p>
        </w:tc>
        <w:tc>
          <w:tcPr>
            <w:tcW w:w="708" w:type="dxa"/>
            <w:vMerge/>
          </w:tcPr>
          <w:p w14:paraId="73DC662D" w14:textId="77777777" w:rsidR="001D3F4D" w:rsidRPr="00EE5187" w:rsidRDefault="001D3F4D" w:rsidP="00EA2616">
            <w:pPr>
              <w:widowControl w:val="0"/>
              <w:spacing w:after="60" w:line="240" w:lineRule="auto"/>
              <w:ind w:left="31"/>
              <w:jc w:val="both"/>
              <w:rPr>
                <w:rFonts w:eastAsia="Calibri"/>
                <w:noProof/>
                <w:lang w:val="lt-LT"/>
              </w:rPr>
            </w:pPr>
          </w:p>
        </w:tc>
        <w:tc>
          <w:tcPr>
            <w:tcW w:w="5181" w:type="dxa"/>
            <w:gridSpan w:val="5"/>
          </w:tcPr>
          <w:p w14:paraId="5183CF3F" w14:textId="109864DD" w:rsidR="001D3F4D" w:rsidRPr="00EE5187" w:rsidRDefault="001D3F4D" w:rsidP="00F46887">
            <w:pPr>
              <w:pStyle w:val="ListParagraph"/>
              <w:widowControl w:val="0"/>
              <w:numPr>
                <w:ilvl w:val="0"/>
                <w:numId w:val="93"/>
              </w:numPr>
              <w:spacing w:after="60" w:line="240" w:lineRule="auto"/>
              <w:ind w:left="317" w:hanging="317"/>
              <w:jc w:val="both"/>
              <w:rPr>
                <w:b/>
                <w:bCs/>
                <w:noProof/>
                <w:lang w:val="lt-LT"/>
              </w:rPr>
            </w:pPr>
            <w:r w:rsidRPr="00EE5187">
              <w:rPr>
                <w:rFonts w:eastAsia="Calibri"/>
                <w:noProof/>
                <w:lang w:val="lt-LT"/>
              </w:rPr>
              <w:t>The decision on whether the intended conclusion of the contract is in the interests of national security shall be taken by the Government of the Republic of Lithuania in accordance with the procedure laid down in the NSUSOAĮ. The Coordination Commission for the Protection of Objects of Importance to National Security shall issue conclusions or recommendations on other measures necessary to safeguard the interests of national security in relation to the protection of objects of importance to national security.</w:t>
            </w:r>
          </w:p>
        </w:tc>
      </w:tr>
      <w:tr w:rsidR="001D3F4D" w:rsidRPr="00EE5187" w14:paraId="07A8C5DD" w14:textId="6165EAD6" w:rsidTr="003E151D">
        <w:tc>
          <w:tcPr>
            <w:tcW w:w="1699" w:type="dxa"/>
            <w:vMerge/>
            <w:tcMar>
              <w:top w:w="28" w:type="dxa"/>
              <w:bottom w:w="28" w:type="dxa"/>
            </w:tcMar>
          </w:tcPr>
          <w:p w14:paraId="3A6F682B" w14:textId="77777777" w:rsidR="001D3F4D" w:rsidRPr="00EE5187" w:rsidRDefault="001D3F4D" w:rsidP="00EA2616">
            <w:pPr>
              <w:rPr>
                <w:noProof/>
                <w:lang w:val="lt-LT"/>
              </w:rPr>
            </w:pPr>
          </w:p>
        </w:tc>
        <w:tc>
          <w:tcPr>
            <w:tcW w:w="710" w:type="dxa"/>
            <w:vMerge/>
          </w:tcPr>
          <w:p w14:paraId="39E21EFC" w14:textId="77777777" w:rsidR="001D3F4D" w:rsidRPr="00EE5187" w:rsidRDefault="001D3F4D" w:rsidP="00EA2616">
            <w:pPr>
              <w:spacing w:after="60"/>
              <w:ind w:left="34"/>
              <w:jc w:val="both"/>
              <w:rPr>
                <w:noProof/>
                <w:lang w:val="lt-LT"/>
              </w:rPr>
            </w:pPr>
          </w:p>
        </w:tc>
        <w:tc>
          <w:tcPr>
            <w:tcW w:w="4780" w:type="dxa"/>
            <w:gridSpan w:val="5"/>
            <w:vMerge w:val="restart"/>
            <w:tcMar>
              <w:top w:w="28" w:type="dxa"/>
              <w:bottom w:w="28" w:type="dxa"/>
            </w:tcMar>
          </w:tcPr>
          <w:p w14:paraId="5EFC146F" w14:textId="1692894D" w:rsidR="001D3F4D" w:rsidRPr="00EE5187" w:rsidRDefault="001D3F4D" w:rsidP="00F46887">
            <w:pPr>
              <w:pStyle w:val="ListParagraph"/>
              <w:numPr>
                <w:ilvl w:val="0"/>
                <w:numId w:val="90"/>
              </w:numPr>
              <w:spacing w:after="60"/>
              <w:ind w:left="314" w:hanging="283"/>
              <w:jc w:val="both"/>
              <w:rPr>
                <w:noProof/>
                <w:lang w:val="lt-LT"/>
              </w:rPr>
            </w:pPr>
            <w:r w:rsidRPr="00EE5187">
              <w:rPr>
                <w:rFonts w:eastAsia="Calibri"/>
                <w:noProof/>
                <w:lang w:val="lt-LT"/>
              </w:rPr>
              <w:t xml:space="preserve">LRV priėmus sprendimą, jog ketinama KC ar Įgaliotojo sudaryti sutartis neatitinka nacionalinio saugumo interesų ar Nacionaliniam saugumui užtikrinti svarbių objektų apsaugos koordinavimo komisijai pateikus išvadas ar rekomendacijas, kaip nustatyta 48.1. punkto 3) papunktyje, ši sutartis nėra sudaroma. Tokiu atveju KC kreipiasi į Tiekėją, esantį antroje vietoje pasiūlymų eilėje ir jam siūlo sudaryti sutartį šiame skyriuje bei VPĮ / PĮ nustatyta tvarka. </w:t>
            </w:r>
          </w:p>
        </w:tc>
        <w:tc>
          <w:tcPr>
            <w:tcW w:w="283" w:type="dxa"/>
          </w:tcPr>
          <w:p w14:paraId="6BABCAB7" w14:textId="77777777" w:rsidR="001D3F4D" w:rsidRPr="00EE5187" w:rsidRDefault="001D3F4D" w:rsidP="00EA2616">
            <w:pPr>
              <w:tabs>
                <w:tab w:val="left" w:pos="1274"/>
              </w:tabs>
              <w:ind w:left="360"/>
              <w:jc w:val="both"/>
              <w:rPr>
                <w:noProof/>
                <w:lang w:val="lt-LT"/>
              </w:rPr>
            </w:pPr>
          </w:p>
        </w:tc>
        <w:tc>
          <w:tcPr>
            <w:tcW w:w="1742" w:type="dxa"/>
            <w:vMerge/>
          </w:tcPr>
          <w:p w14:paraId="1B4C0631" w14:textId="77777777" w:rsidR="001D3F4D" w:rsidRPr="00EE5187" w:rsidRDefault="001D3F4D" w:rsidP="00EA2616">
            <w:pPr>
              <w:tabs>
                <w:tab w:val="left" w:pos="1274"/>
              </w:tabs>
              <w:ind w:left="360"/>
              <w:jc w:val="both"/>
              <w:rPr>
                <w:noProof/>
                <w:lang w:val="lt-LT"/>
              </w:rPr>
            </w:pPr>
          </w:p>
        </w:tc>
        <w:tc>
          <w:tcPr>
            <w:tcW w:w="708" w:type="dxa"/>
            <w:vMerge/>
          </w:tcPr>
          <w:p w14:paraId="534A8E69" w14:textId="77777777" w:rsidR="001D3F4D" w:rsidRPr="00EE5187" w:rsidRDefault="001D3F4D" w:rsidP="00EA2616">
            <w:pPr>
              <w:widowControl w:val="0"/>
              <w:spacing w:after="60" w:line="240" w:lineRule="auto"/>
              <w:ind w:left="31"/>
              <w:jc w:val="both"/>
              <w:rPr>
                <w:rFonts w:eastAsia="Calibri"/>
                <w:noProof/>
                <w:lang w:val="lt-LT"/>
              </w:rPr>
            </w:pPr>
          </w:p>
        </w:tc>
        <w:tc>
          <w:tcPr>
            <w:tcW w:w="5181" w:type="dxa"/>
            <w:gridSpan w:val="5"/>
            <w:vMerge w:val="restart"/>
          </w:tcPr>
          <w:p w14:paraId="1DEF0111" w14:textId="41622037" w:rsidR="001D3F4D" w:rsidRPr="00EE5187" w:rsidRDefault="001D3F4D" w:rsidP="00F46887">
            <w:pPr>
              <w:pStyle w:val="ListParagraph"/>
              <w:widowControl w:val="0"/>
              <w:numPr>
                <w:ilvl w:val="0"/>
                <w:numId w:val="93"/>
              </w:numPr>
              <w:spacing w:after="60" w:line="240" w:lineRule="auto"/>
              <w:ind w:left="317" w:hanging="317"/>
              <w:jc w:val="both"/>
              <w:rPr>
                <w:noProof/>
                <w:lang w:val="lt-LT"/>
              </w:rPr>
            </w:pPr>
            <w:r w:rsidRPr="00EE5187">
              <w:rPr>
                <w:rFonts w:eastAsia="Calibri"/>
                <w:noProof/>
                <w:lang w:val="lt-LT"/>
              </w:rPr>
              <w:t xml:space="preserve">Upon adoption of the decision by the Government of the Republic of Lithuania that the intended contract to be concluded by the KC or the Principal is not in the interests of national security, or the conclusions or recommendations of the Coordination Commission for the Protection of Objects of Importance to National Security, as set out in Clause 48.1(3), the contract shall not be concluded. In such a case, the KC shall contact the Supplier ranked second in the ranking of tenders and offer to award the contract to that Supplier in accordance with the procedures set out in this Chapter and in the PPL / PL. </w:t>
            </w:r>
          </w:p>
        </w:tc>
      </w:tr>
      <w:tr w:rsidR="001D3F4D" w:rsidRPr="00EE5187" w14:paraId="27DF9BE8" w14:textId="3CC4BC4E" w:rsidTr="003E151D">
        <w:tc>
          <w:tcPr>
            <w:tcW w:w="1699" w:type="dxa"/>
            <w:vMerge/>
            <w:tcMar>
              <w:top w:w="28" w:type="dxa"/>
              <w:bottom w:w="28" w:type="dxa"/>
            </w:tcMar>
          </w:tcPr>
          <w:p w14:paraId="70BB5319" w14:textId="77777777" w:rsidR="001D3F4D" w:rsidRPr="00EE5187" w:rsidRDefault="001D3F4D" w:rsidP="000D1970">
            <w:pPr>
              <w:rPr>
                <w:noProof/>
                <w:lang w:val="lt-LT"/>
              </w:rPr>
            </w:pPr>
          </w:p>
        </w:tc>
        <w:tc>
          <w:tcPr>
            <w:tcW w:w="710" w:type="dxa"/>
            <w:vMerge/>
          </w:tcPr>
          <w:p w14:paraId="63A0B660" w14:textId="77777777" w:rsidR="001D3F4D" w:rsidRPr="00EE5187" w:rsidRDefault="001D3F4D" w:rsidP="000D1970">
            <w:pPr>
              <w:pStyle w:val="ListParagraph"/>
              <w:spacing w:after="60"/>
              <w:ind w:left="794"/>
              <w:contextualSpacing w:val="0"/>
              <w:jc w:val="both"/>
              <w:rPr>
                <w:noProof/>
                <w:lang w:val="lt-LT"/>
              </w:rPr>
            </w:pPr>
          </w:p>
        </w:tc>
        <w:tc>
          <w:tcPr>
            <w:tcW w:w="4780" w:type="dxa"/>
            <w:gridSpan w:val="5"/>
            <w:vMerge/>
            <w:tcMar>
              <w:top w:w="28" w:type="dxa"/>
              <w:bottom w:w="28" w:type="dxa"/>
            </w:tcMar>
          </w:tcPr>
          <w:p w14:paraId="5D6FDF8A" w14:textId="55B032FB" w:rsidR="001D3F4D" w:rsidRPr="00EE5187" w:rsidRDefault="001D3F4D" w:rsidP="000D1970">
            <w:pPr>
              <w:tabs>
                <w:tab w:val="left" w:pos="1274"/>
              </w:tabs>
              <w:ind w:left="1080"/>
              <w:jc w:val="both"/>
              <w:rPr>
                <w:noProof/>
                <w:lang w:val="lt-LT"/>
              </w:rPr>
            </w:pPr>
          </w:p>
        </w:tc>
        <w:tc>
          <w:tcPr>
            <w:tcW w:w="283" w:type="dxa"/>
          </w:tcPr>
          <w:p w14:paraId="48BCE23C" w14:textId="77777777" w:rsidR="001D3F4D" w:rsidRPr="00EE5187" w:rsidRDefault="001D3F4D" w:rsidP="000D1970">
            <w:pPr>
              <w:tabs>
                <w:tab w:val="left" w:pos="1274"/>
              </w:tabs>
              <w:ind w:left="360"/>
              <w:jc w:val="both"/>
              <w:rPr>
                <w:noProof/>
                <w:lang w:val="lt-LT"/>
              </w:rPr>
            </w:pPr>
          </w:p>
        </w:tc>
        <w:tc>
          <w:tcPr>
            <w:tcW w:w="1742" w:type="dxa"/>
            <w:vMerge/>
          </w:tcPr>
          <w:p w14:paraId="1D2CD7CC" w14:textId="77777777" w:rsidR="001D3F4D" w:rsidRPr="00EE5187" w:rsidRDefault="001D3F4D" w:rsidP="000D1970">
            <w:pPr>
              <w:tabs>
                <w:tab w:val="left" w:pos="1274"/>
              </w:tabs>
              <w:ind w:left="360"/>
              <w:jc w:val="both"/>
              <w:rPr>
                <w:noProof/>
                <w:lang w:val="lt-LT"/>
              </w:rPr>
            </w:pPr>
          </w:p>
        </w:tc>
        <w:tc>
          <w:tcPr>
            <w:tcW w:w="708" w:type="dxa"/>
            <w:vMerge/>
          </w:tcPr>
          <w:p w14:paraId="778AD025" w14:textId="77777777" w:rsidR="001D3F4D" w:rsidRPr="00EE5187" w:rsidRDefault="001D3F4D" w:rsidP="00F46887">
            <w:pPr>
              <w:pStyle w:val="ListParagraph"/>
              <w:widowControl w:val="0"/>
              <w:numPr>
                <w:ilvl w:val="1"/>
                <w:numId w:val="4"/>
              </w:numPr>
              <w:spacing w:after="60" w:line="240" w:lineRule="auto"/>
              <w:ind w:hanging="761"/>
              <w:contextualSpacing w:val="0"/>
              <w:jc w:val="both"/>
              <w:rPr>
                <w:rFonts w:eastAsia="Calibri"/>
                <w:noProof/>
                <w:lang w:val="lt-LT"/>
              </w:rPr>
            </w:pPr>
          </w:p>
        </w:tc>
        <w:tc>
          <w:tcPr>
            <w:tcW w:w="5181" w:type="dxa"/>
            <w:gridSpan w:val="5"/>
            <w:vMerge/>
          </w:tcPr>
          <w:p w14:paraId="6278D426" w14:textId="0BB345D6" w:rsidR="001D3F4D" w:rsidRPr="00EE5187" w:rsidRDefault="001D3F4D" w:rsidP="000D1970">
            <w:pPr>
              <w:tabs>
                <w:tab w:val="left" w:pos="1274"/>
              </w:tabs>
              <w:ind w:left="1080"/>
              <w:jc w:val="both"/>
              <w:rPr>
                <w:noProof/>
                <w:lang w:val="lt-LT"/>
              </w:rPr>
            </w:pPr>
          </w:p>
        </w:tc>
      </w:tr>
      <w:tr w:rsidR="000D1970" w:rsidRPr="00EE5187" w14:paraId="3F1CF728" w14:textId="77777777" w:rsidTr="003E151D">
        <w:tc>
          <w:tcPr>
            <w:tcW w:w="1699" w:type="dxa"/>
            <w:tcMar>
              <w:top w:w="28" w:type="dxa"/>
              <w:bottom w:w="28" w:type="dxa"/>
            </w:tcMar>
          </w:tcPr>
          <w:p w14:paraId="79EF755E" w14:textId="799EFD61" w:rsidR="000D1970" w:rsidRPr="00EE5187" w:rsidRDefault="000D1970" w:rsidP="004A6F38">
            <w:pPr>
              <w:pStyle w:val="ListParagraph"/>
              <w:numPr>
                <w:ilvl w:val="0"/>
                <w:numId w:val="1"/>
              </w:numPr>
              <w:ind w:left="316" w:right="-111" w:hanging="284"/>
              <w:rPr>
                <w:noProof/>
                <w:lang w:val="lt-LT"/>
              </w:rPr>
            </w:pPr>
            <w:r w:rsidRPr="00EE5187">
              <w:rPr>
                <w:b/>
                <w:bCs/>
                <w:noProof/>
                <w:lang w:val="lt-LT"/>
              </w:rPr>
              <w:t>Sutarties sudarymas su Susijusia šalimi</w:t>
            </w:r>
          </w:p>
        </w:tc>
        <w:tc>
          <w:tcPr>
            <w:tcW w:w="710" w:type="dxa"/>
          </w:tcPr>
          <w:p w14:paraId="72768E0F" w14:textId="77777777" w:rsidR="000D1970" w:rsidRPr="00EE5187" w:rsidRDefault="000D1970" w:rsidP="000D197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934B97A" w14:textId="1928FF34" w:rsidR="000D1970" w:rsidRPr="00EE5187" w:rsidRDefault="000D1970" w:rsidP="000D1970">
            <w:pPr>
              <w:spacing w:after="60"/>
              <w:ind w:left="34"/>
              <w:jc w:val="both"/>
              <w:rPr>
                <w:noProof/>
                <w:lang w:val="lt-LT"/>
              </w:rPr>
            </w:pPr>
            <w:r w:rsidRPr="00EE5187">
              <w:rPr>
                <w:rFonts w:eastAsia="Calibri"/>
                <w:noProof/>
                <w:lang w:val="lt-LT"/>
              </w:rPr>
              <w:t xml:space="preserve">Su tiekėju, kuris yra Susijusi šalis, gali būti sudaromas sandoris tik jei nėra objektyvių ir pagrįstų priežasčių, dėl kurių jis negalėtų būti sudarytas, kaip numatyta 2023 m. gruodžio 12 d. LTG Valdybos sprendimu Nr. P/FN11/LTG/4 patvirtintoje Sandorių su susijusiomis </w:t>
            </w:r>
            <w:r w:rsidRPr="00EE5187">
              <w:rPr>
                <w:rFonts w:eastAsia="Calibri"/>
                <w:noProof/>
                <w:lang w:val="lt-LT"/>
              </w:rPr>
              <w:lastRenderedPageBreak/>
              <w:t>šalimis politikoje. Tiekėjas privalo KC prašymu ar savo iniciatyva pateikti informaciją ir (ar) dokumentus, pagrindžiančius, kad jo siūloma kaina ar įkainiai atitinka atviros rinkos sąlygas, kuriomis sudaromi panašūs sandoriai. T.y. sandoris sudaromas tokiomis pat sąlygomis ir aplinkybėmis kaip ir tarp suinteresuotų pirkėjo bei pardavėjo, kai šie asmenys yra nesusiję ir veikia nepriklausomai vienas nuo kito, siekdami geriausių savo interesų.</w:t>
            </w:r>
          </w:p>
        </w:tc>
        <w:tc>
          <w:tcPr>
            <w:tcW w:w="283" w:type="dxa"/>
          </w:tcPr>
          <w:p w14:paraId="06BC6A0C" w14:textId="77777777" w:rsidR="000D1970" w:rsidRPr="00EE5187" w:rsidRDefault="000D1970" w:rsidP="000D1970">
            <w:pPr>
              <w:ind w:left="360"/>
              <w:rPr>
                <w:noProof/>
                <w:lang w:val="lt-LT"/>
              </w:rPr>
            </w:pPr>
          </w:p>
        </w:tc>
        <w:tc>
          <w:tcPr>
            <w:tcW w:w="1742" w:type="dxa"/>
          </w:tcPr>
          <w:p w14:paraId="053CF0FB" w14:textId="1C255E2D" w:rsidR="000D1970" w:rsidRPr="00EE5187" w:rsidRDefault="00A2033B" w:rsidP="004A6F38">
            <w:pPr>
              <w:pStyle w:val="ListParagraph"/>
              <w:numPr>
                <w:ilvl w:val="0"/>
                <w:numId w:val="4"/>
              </w:numPr>
              <w:spacing w:line="240" w:lineRule="auto"/>
              <w:ind w:right="-104"/>
              <w:contextualSpacing w:val="0"/>
              <w:rPr>
                <w:noProof/>
                <w:lang w:val="lt-LT"/>
              </w:rPr>
            </w:pPr>
            <w:r w:rsidRPr="00EE5187">
              <w:rPr>
                <w:b/>
                <w:bCs/>
                <w:noProof/>
                <w:lang w:val="lt-LT"/>
              </w:rPr>
              <w:t>Conclusion of the contract with a Related Party</w:t>
            </w:r>
          </w:p>
        </w:tc>
        <w:tc>
          <w:tcPr>
            <w:tcW w:w="708" w:type="dxa"/>
          </w:tcPr>
          <w:p w14:paraId="0DF57D84" w14:textId="77777777" w:rsidR="000D1970" w:rsidRPr="00EE5187" w:rsidRDefault="000D1970"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1DDCEA80" w14:textId="6692E74D" w:rsidR="000D1970" w:rsidRPr="00EE5187" w:rsidRDefault="009F2B25" w:rsidP="009F2B25">
            <w:pPr>
              <w:tabs>
                <w:tab w:val="left" w:pos="921"/>
              </w:tabs>
              <w:jc w:val="both"/>
              <w:rPr>
                <w:noProof/>
                <w:lang w:val="lt-LT"/>
              </w:rPr>
            </w:pPr>
            <w:r w:rsidRPr="00EE5187">
              <w:rPr>
                <w:rFonts w:eastAsia="Calibri"/>
                <w:noProof/>
                <w:lang w:val="lt-LT"/>
              </w:rPr>
              <w:t xml:space="preserve">A transaction with a supplier that is a Related Party may only be concluded if there are no objective and justified reasons why it cannot be concluded as foreseen in the Policy of Transactions with Related Parties, approved by Decision No P/FN11/LTG/4 of the LTG Board of 12 December 2023. The supplier must, at </w:t>
            </w:r>
            <w:r w:rsidRPr="00EE5187">
              <w:rPr>
                <w:rFonts w:eastAsia="Calibri"/>
                <w:noProof/>
                <w:lang w:val="lt-LT"/>
              </w:rPr>
              <w:lastRenderedPageBreak/>
              <w:t>the request of the KC or on its own initiative, provide information and/or documents justifying that the price or rates it proposes are in line with the open market conditions under which similar transactions are made. That is to say, the transaction is concluded under the same conditions and circumstances as between the interested buyer and seller, where these persons are unrelated and act independently of each other in their own best interests.</w:t>
            </w:r>
          </w:p>
        </w:tc>
      </w:tr>
      <w:tr w:rsidR="000D1970" w:rsidRPr="00EE5187" w14:paraId="6460E0E5" w14:textId="77777777" w:rsidTr="003E151D">
        <w:tc>
          <w:tcPr>
            <w:tcW w:w="1699" w:type="dxa"/>
            <w:tcMar>
              <w:top w:w="28" w:type="dxa"/>
              <w:bottom w:w="28" w:type="dxa"/>
            </w:tcMar>
          </w:tcPr>
          <w:p w14:paraId="55429E62" w14:textId="77777777" w:rsidR="000D1970" w:rsidRPr="00EE5187" w:rsidRDefault="000D1970" w:rsidP="000D1970">
            <w:pPr>
              <w:rPr>
                <w:noProof/>
                <w:lang w:val="lt-LT"/>
              </w:rPr>
            </w:pPr>
          </w:p>
        </w:tc>
        <w:tc>
          <w:tcPr>
            <w:tcW w:w="710" w:type="dxa"/>
          </w:tcPr>
          <w:p w14:paraId="77C3022B" w14:textId="77777777" w:rsidR="000D1970" w:rsidRPr="00EE5187" w:rsidRDefault="000D1970" w:rsidP="000D1970">
            <w:pPr>
              <w:rPr>
                <w:noProof/>
                <w:lang w:val="lt-LT"/>
              </w:rPr>
            </w:pPr>
          </w:p>
        </w:tc>
        <w:tc>
          <w:tcPr>
            <w:tcW w:w="4780" w:type="dxa"/>
            <w:gridSpan w:val="5"/>
            <w:tcMar>
              <w:top w:w="28" w:type="dxa"/>
              <w:bottom w:w="28" w:type="dxa"/>
            </w:tcMar>
          </w:tcPr>
          <w:p w14:paraId="0F373365" w14:textId="77777777" w:rsidR="000D1970" w:rsidRPr="00EE5187" w:rsidRDefault="000D1970" w:rsidP="000D1970">
            <w:pPr>
              <w:rPr>
                <w:noProof/>
                <w:lang w:val="lt-LT"/>
              </w:rPr>
            </w:pPr>
          </w:p>
        </w:tc>
        <w:tc>
          <w:tcPr>
            <w:tcW w:w="283" w:type="dxa"/>
          </w:tcPr>
          <w:p w14:paraId="53BB6243" w14:textId="77777777" w:rsidR="000D1970" w:rsidRPr="00EE5187" w:rsidRDefault="000D1970" w:rsidP="000D1970">
            <w:pPr>
              <w:ind w:left="360"/>
              <w:rPr>
                <w:noProof/>
                <w:lang w:val="lt-LT"/>
              </w:rPr>
            </w:pPr>
          </w:p>
        </w:tc>
        <w:tc>
          <w:tcPr>
            <w:tcW w:w="1742" w:type="dxa"/>
          </w:tcPr>
          <w:p w14:paraId="56B5837F" w14:textId="77777777" w:rsidR="000D1970" w:rsidRPr="00EE5187" w:rsidRDefault="000D1970" w:rsidP="000D1970">
            <w:pPr>
              <w:ind w:left="360"/>
              <w:rPr>
                <w:noProof/>
                <w:lang w:val="lt-LT"/>
              </w:rPr>
            </w:pPr>
          </w:p>
        </w:tc>
        <w:tc>
          <w:tcPr>
            <w:tcW w:w="708" w:type="dxa"/>
          </w:tcPr>
          <w:p w14:paraId="0C829334" w14:textId="77777777" w:rsidR="000D1970" w:rsidRPr="00EE5187" w:rsidRDefault="000D1970" w:rsidP="000D1970">
            <w:pPr>
              <w:ind w:left="360"/>
              <w:rPr>
                <w:noProof/>
                <w:lang w:val="lt-LT"/>
              </w:rPr>
            </w:pPr>
          </w:p>
        </w:tc>
        <w:tc>
          <w:tcPr>
            <w:tcW w:w="5181" w:type="dxa"/>
            <w:gridSpan w:val="5"/>
          </w:tcPr>
          <w:p w14:paraId="0855F33B" w14:textId="77777777" w:rsidR="000D1970" w:rsidRPr="00EE5187" w:rsidRDefault="000D1970" w:rsidP="000D1970">
            <w:pPr>
              <w:ind w:left="360"/>
              <w:rPr>
                <w:noProof/>
                <w:lang w:val="lt-LT"/>
              </w:rPr>
            </w:pPr>
          </w:p>
        </w:tc>
      </w:tr>
      <w:tr w:rsidR="00FD56CE" w:rsidRPr="00EE5187" w14:paraId="4BF35214" w14:textId="77777777" w:rsidTr="003E151D">
        <w:tc>
          <w:tcPr>
            <w:tcW w:w="1699" w:type="dxa"/>
            <w:vMerge w:val="restart"/>
            <w:tcMar>
              <w:top w:w="28" w:type="dxa"/>
              <w:bottom w:w="28" w:type="dxa"/>
            </w:tcMar>
          </w:tcPr>
          <w:p w14:paraId="73A08F73" w14:textId="0BAD9F75" w:rsidR="00FD56CE" w:rsidRPr="00EE5187" w:rsidRDefault="00FD56CE" w:rsidP="00FD56CE">
            <w:pPr>
              <w:pStyle w:val="ListParagraph"/>
              <w:numPr>
                <w:ilvl w:val="0"/>
                <w:numId w:val="1"/>
              </w:numPr>
              <w:ind w:left="316" w:right="169" w:hanging="284"/>
              <w:rPr>
                <w:noProof/>
                <w:lang w:val="lt-LT"/>
              </w:rPr>
            </w:pPr>
            <w:r w:rsidRPr="00EE5187">
              <w:rPr>
                <w:b/>
                <w:bCs/>
                <w:noProof/>
                <w:lang w:val="lt-LT"/>
              </w:rPr>
              <w:t>Duomenų tvarkymas</w:t>
            </w:r>
          </w:p>
        </w:tc>
        <w:tc>
          <w:tcPr>
            <w:tcW w:w="710" w:type="dxa"/>
          </w:tcPr>
          <w:p w14:paraId="71AC1BF2" w14:textId="77777777" w:rsidR="00FD56CE" w:rsidRPr="00EE5187" w:rsidRDefault="00FD56CE" w:rsidP="00FD56C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2B905C7" w14:textId="3A2DE0C1" w:rsidR="00FD56CE" w:rsidRPr="00EE5187" w:rsidRDefault="00FD56CE" w:rsidP="00FD56CE">
            <w:pPr>
              <w:jc w:val="both"/>
              <w:rPr>
                <w:noProof/>
                <w:lang w:val="lt-LT"/>
              </w:rPr>
            </w:pPr>
            <w:r w:rsidRPr="00EE5187">
              <w:rPr>
                <w:rFonts w:eastAsia="Calibri"/>
                <w:noProof/>
                <w:lang w:val="lt-LT"/>
              </w:rPr>
              <w:t xml:space="preserve">Jeigu vykdant sutartį kita Šalis tvarkys asmens duomenis KC vardu kaip duomenų tvarkytojas, po sutarties pasirašymo nedelsiant turi būti sudaromas </w:t>
            </w:r>
            <w:r w:rsidRPr="00EE5187">
              <w:rPr>
                <w:rFonts w:eastAsia="Calibri"/>
                <w:b/>
                <w:bCs/>
                <w:noProof/>
                <w:lang w:val="lt-LT"/>
              </w:rPr>
              <w:t>duomenų tvarkymo susitarimas</w:t>
            </w:r>
            <w:r w:rsidRPr="00EE5187">
              <w:rPr>
                <w:rFonts w:eastAsia="Calibri"/>
                <w:noProof/>
                <w:lang w:val="lt-LT"/>
              </w:rPr>
              <w:t xml:space="preserve">, kurio tekstas viešai publikuojamas AB „Lietuvos geležinkeliai“ </w:t>
            </w:r>
            <w:hyperlink r:id="rId28" w:history="1">
              <w:r w:rsidRPr="00EE5187">
                <w:rPr>
                  <w:rStyle w:val="Hyperlink"/>
                  <w:noProof/>
                  <w:color w:val="0070C0"/>
                  <w:lang w:val="lt-LT"/>
                </w:rPr>
                <w:t>interneto svetainėje</w:t>
              </w:r>
            </w:hyperlink>
            <w:r w:rsidRPr="00EE5187">
              <w:rPr>
                <w:rFonts w:eastAsia="Calibri"/>
                <w:noProof/>
                <w:lang w:val="lt-LT"/>
              </w:rPr>
              <w:t xml:space="preserve"> arba, jei poreikis tvarkyti asmens duomenis paaiškėja po sutarties pasirašymo, duomenų tvarkymo susitarimas Šalių pasirašomas nedelsiant, bet ne vėliau kaip iki asmens duomenų tvarkymo pradžios. Duomenų tvarkymo susitarimu Šalys negali pakeisti Pirkimo sąlygų, įskaitant sutarties nuostatas, ir (ar) pakeisti ekonominę pusiausvyrą tiekėjo naudai.</w:t>
            </w:r>
          </w:p>
        </w:tc>
        <w:tc>
          <w:tcPr>
            <w:tcW w:w="283" w:type="dxa"/>
          </w:tcPr>
          <w:p w14:paraId="3F1F8EAA" w14:textId="77777777" w:rsidR="00FD56CE" w:rsidRPr="00EE5187" w:rsidRDefault="00FD56CE" w:rsidP="00FD56CE">
            <w:pPr>
              <w:ind w:left="360"/>
              <w:rPr>
                <w:noProof/>
                <w:lang w:val="lt-LT"/>
              </w:rPr>
            </w:pPr>
          </w:p>
        </w:tc>
        <w:tc>
          <w:tcPr>
            <w:tcW w:w="1742" w:type="dxa"/>
            <w:vMerge w:val="restart"/>
          </w:tcPr>
          <w:p w14:paraId="38B0F4D6" w14:textId="6865E5C6" w:rsidR="00FD56CE" w:rsidRPr="00EE5187" w:rsidRDefault="00FD56CE" w:rsidP="00F46887">
            <w:pPr>
              <w:pStyle w:val="ListParagraph"/>
              <w:numPr>
                <w:ilvl w:val="0"/>
                <w:numId w:val="4"/>
              </w:numPr>
              <w:spacing w:line="240" w:lineRule="auto"/>
              <w:contextualSpacing w:val="0"/>
              <w:rPr>
                <w:noProof/>
                <w:lang w:val="lt-LT"/>
              </w:rPr>
            </w:pPr>
            <w:r w:rsidRPr="00EE5187">
              <w:rPr>
                <w:b/>
                <w:bCs/>
                <w:noProof/>
                <w:lang w:val="lt-LT"/>
              </w:rPr>
              <w:t>Data processing</w:t>
            </w:r>
          </w:p>
        </w:tc>
        <w:tc>
          <w:tcPr>
            <w:tcW w:w="708" w:type="dxa"/>
          </w:tcPr>
          <w:p w14:paraId="77AD90DA" w14:textId="77777777" w:rsidR="00FD56CE" w:rsidRPr="00EE5187" w:rsidRDefault="00FD56CE"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589AF69A" w14:textId="1F3C579D" w:rsidR="00FD56CE" w:rsidRPr="00EE5187" w:rsidRDefault="00FD56CE" w:rsidP="00FD56CE">
            <w:pPr>
              <w:spacing w:after="120"/>
              <w:jc w:val="both"/>
              <w:rPr>
                <w:noProof/>
                <w:lang w:val="lt-LT"/>
              </w:rPr>
            </w:pPr>
            <w:r w:rsidRPr="00EE5187">
              <w:rPr>
                <w:rFonts w:eastAsia="Calibri"/>
                <w:noProof/>
                <w:lang w:val="lt-LT"/>
              </w:rPr>
              <w:t xml:space="preserve">If, in the performance of the contract, the other Party will process personal data on behalf of KC as a data processor, a </w:t>
            </w:r>
            <w:r w:rsidRPr="00EE5187">
              <w:rPr>
                <w:rFonts w:eastAsia="Calibri"/>
                <w:b/>
                <w:bCs/>
                <w:noProof/>
                <w:lang w:val="lt-LT"/>
              </w:rPr>
              <w:t>data processing agreement</w:t>
            </w:r>
            <w:r w:rsidRPr="00EE5187">
              <w:rPr>
                <w:rFonts w:eastAsia="Calibri"/>
                <w:noProof/>
                <w:lang w:val="lt-LT"/>
              </w:rPr>
              <w:t xml:space="preserve"> shall be concluded without delay after the signing of the contract, the text of which shall be made public on the </w:t>
            </w:r>
            <w:hyperlink r:id="rId29" w:history="1">
              <w:r w:rsidRPr="00EE5187">
                <w:rPr>
                  <w:rStyle w:val="Hyperlink"/>
                  <w:noProof/>
                  <w:color w:val="0070C0"/>
                  <w:lang w:val="lt-LT"/>
                </w:rPr>
                <w:t>website</w:t>
              </w:r>
            </w:hyperlink>
            <w:r w:rsidRPr="00EE5187">
              <w:rPr>
                <w:rFonts w:eastAsia="Calibri"/>
                <w:noProof/>
                <w:lang w:val="lt-LT"/>
              </w:rPr>
              <w:t xml:space="preserve"> of Lietuvos geležinkeliai AB or, if the need to process personal data becomes apparent after the signing of the contract, the data processing agreement shall be signed by the Parties immediately, but no later than before the commencement of the processing of personal data. The Data Processing Agreement shall not allow the Parties to modify the conditions of the Procurement, including the provisions of the contract, and/or alter the economic balance in favour of the supplier.</w:t>
            </w:r>
          </w:p>
        </w:tc>
      </w:tr>
      <w:tr w:rsidR="00FD56CE" w:rsidRPr="00EE5187" w14:paraId="285B6CDB" w14:textId="77777777" w:rsidTr="003E151D">
        <w:tc>
          <w:tcPr>
            <w:tcW w:w="1699" w:type="dxa"/>
            <w:vMerge/>
            <w:tcMar>
              <w:top w:w="28" w:type="dxa"/>
              <w:bottom w:w="28" w:type="dxa"/>
            </w:tcMar>
          </w:tcPr>
          <w:p w14:paraId="50A0A4D4" w14:textId="77777777" w:rsidR="00FD56CE" w:rsidRPr="00EE5187" w:rsidRDefault="00FD56CE" w:rsidP="00FD56CE">
            <w:pPr>
              <w:rPr>
                <w:noProof/>
                <w:lang w:val="lt-LT"/>
              </w:rPr>
            </w:pPr>
          </w:p>
        </w:tc>
        <w:tc>
          <w:tcPr>
            <w:tcW w:w="710" w:type="dxa"/>
          </w:tcPr>
          <w:p w14:paraId="3DE03182" w14:textId="77777777" w:rsidR="00FD56CE" w:rsidRPr="00EE5187" w:rsidRDefault="00FD56CE" w:rsidP="00FD56CE">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CD80F8F" w14:textId="0D142342" w:rsidR="00FD56CE" w:rsidRPr="00EE5187" w:rsidRDefault="00FD56CE" w:rsidP="00FD56CE">
            <w:pPr>
              <w:jc w:val="both"/>
              <w:rPr>
                <w:noProof/>
                <w:lang w:val="lt-LT"/>
              </w:rPr>
            </w:pPr>
            <w:r w:rsidRPr="00EE5187">
              <w:rPr>
                <w:rFonts w:eastAsia="Calibri"/>
                <w:noProof/>
                <w:lang w:val="lt-LT"/>
              </w:rPr>
              <w:t xml:space="preserve">Jeigu vykdant sutartį KC kitai Šaliai, kaip savarankiškam duomenų valdytojui, perduos asmens duomenis, po sutarties pasirašymo nedelsiant bus pasirašomas </w:t>
            </w:r>
            <w:r w:rsidRPr="00EE5187">
              <w:rPr>
                <w:rFonts w:eastAsia="Calibri"/>
                <w:b/>
                <w:bCs/>
                <w:noProof/>
                <w:lang w:val="lt-LT"/>
              </w:rPr>
              <w:t>duomenų perdavimo susitarimas</w:t>
            </w:r>
            <w:r w:rsidRPr="00EE5187">
              <w:rPr>
                <w:rFonts w:eastAsia="Calibri"/>
                <w:noProof/>
                <w:lang w:val="lt-LT"/>
              </w:rPr>
              <w:t xml:space="preserve">, kurio tekstas viešai publikuojamas AB „Lietuvos geležinkeliai“ </w:t>
            </w:r>
            <w:r w:rsidRPr="00EE5187">
              <w:rPr>
                <w:rStyle w:val="Hyperlink"/>
                <w:noProof/>
                <w:color w:val="0070C0"/>
                <w:szCs w:val="22"/>
                <w:lang w:val="lt-LT"/>
              </w:rPr>
              <w:t>interneto svetainėje</w:t>
            </w:r>
            <w:r w:rsidRPr="00EE5187">
              <w:rPr>
                <w:rFonts w:eastAsia="Calibri"/>
                <w:noProof/>
                <w:sz w:val="16"/>
                <w:szCs w:val="16"/>
                <w:lang w:val="lt-LT"/>
              </w:rPr>
              <w:t xml:space="preserve"> </w:t>
            </w:r>
            <w:r w:rsidRPr="00EE5187">
              <w:rPr>
                <w:rFonts w:eastAsia="Calibri"/>
                <w:noProof/>
                <w:lang w:val="lt-LT"/>
              </w:rPr>
              <w:t>arba, jei poreikis perduoti asmens duomenis paaiškėja po sutarties pasirašymo, duomenų perdavimo susitarimas Šalių pasirašomas nedelsiant, bet ne vėliau kaip iki asmens duomenų perdavimo pradžios. Susitarimu Šalys negali pakeisti Pirkimo sąlygų, įskaitant sutarties nuostatas, ir (ar) pakeisti ekonominę pusiausvyrą tiekėjo naudai.</w:t>
            </w:r>
          </w:p>
        </w:tc>
        <w:tc>
          <w:tcPr>
            <w:tcW w:w="283" w:type="dxa"/>
          </w:tcPr>
          <w:p w14:paraId="67D9B7CA" w14:textId="77777777" w:rsidR="00FD56CE" w:rsidRPr="00EE5187" w:rsidRDefault="00FD56CE" w:rsidP="00FD56CE">
            <w:pPr>
              <w:ind w:left="360"/>
              <w:rPr>
                <w:noProof/>
                <w:lang w:val="lt-LT"/>
              </w:rPr>
            </w:pPr>
          </w:p>
        </w:tc>
        <w:tc>
          <w:tcPr>
            <w:tcW w:w="1742" w:type="dxa"/>
            <w:vMerge/>
          </w:tcPr>
          <w:p w14:paraId="266CAE3B" w14:textId="77777777" w:rsidR="00FD56CE" w:rsidRPr="00EE5187" w:rsidRDefault="00FD56CE" w:rsidP="00FD56CE">
            <w:pPr>
              <w:ind w:left="360"/>
              <w:rPr>
                <w:noProof/>
                <w:lang w:val="lt-LT"/>
              </w:rPr>
            </w:pPr>
          </w:p>
        </w:tc>
        <w:tc>
          <w:tcPr>
            <w:tcW w:w="708" w:type="dxa"/>
          </w:tcPr>
          <w:p w14:paraId="3264CBDA" w14:textId="77777777" w:rsidR="00FD56CE" w:rsidRPr="00EE5187" w:rsidRDefault="00FD56CE"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5FED296F" w14:textId="68F9D582" w:rsidR="00FD56CE" w:rsidRPr="00EE5187" w:rsidRDefault="00FD56CE" w:rsidP="00FD56CE">
            <w:pPr>
              <w:jc w:val="both"/>
              <w:rPr>
                <w:noProof/>
                <w:lang w:val="lt-LT"/>
              </w:rPr>
            </w:pPr>
            <w:r w:rsidRPr="00EE5187">
              <w:rPr>
                <w:rFonts w:eastAsia="Calibri"/>
                <w:noProof/>
                <w:lang w:val="lt-LT"/>
              </w:rPr>
              <w:t xml:space="preserve">If the KC transfers personal data to the other Party as an independent data controller in the performance of the contract, a </w:t>
            </w:r>
            <w:r w:rsidRPr="00EE5187">
              <w:rPr>
                <w:rFonts w:eastAsia="Calibri"/>
                <w:b/>
                <w:bCs/>
                <w:noProof/>
                <w:lang w:val="lt-LT"/>
              </w:rPr>
              <w:t>data transfer agreement</w:t>
            </w:r>
            <w:r w:rsidRPr="00EE5187">
              <w:rPr>
                <w:rFonts w:eastAsia="Calibri"/>
                <w:noProof/>
                <w:lang w:val="lt-LT"/>
              </w:rPr>
              <w:t xml:space="preserve"> shall be signed immediately after the signing of the contract, the text of which shall be made public on the </w:t>
            </w:r>
            <w:r w:rsidRPr="00EE5187">
              <w:rPr>
                <w:rStyle w:val="Hyperlink"/>
                <w:noProof/>
                <w:color w:val="0070C0"/>
                <w:szCs w:val="22"/>
                <w:lang w:val="lt-LT"/>
              </w:rPr>
              <w:t>website</w:t>
            </w:r>
            <w:r w:rsidRPr="00EE5187">
              <w:rPr>
                <w:rFonts w:eastAsia="Calibri"/>
                <w:noProof/>
                <w:sz w:val="16"/>
                <w:szCs w:val="16"/>
                <w:lang w:val="lt-LT"/>
              </w:rPr>
              <w:t xml:space="preserve"> </w:t>
            </w:r>
            <w:r w:rsidRPr="00EE5187">
              <w:rPr>
                <w:rFonts w:eastAsia="Calibri"/>
                <w:noProof/>
                <w:lang w:val="lt-LT"/>
              </w:rPr>
              <w:t>of Lietuvos geležinkeliai AB or, if the need to transfer personal data becomes apparent after the signing of the contract, the data transfer agreement shall be signed by the Parties immediately, but no later than before the commencement of the transfer of personal data. The Agreement shall not allow the Parties to modify the conditions of the Procurement, including the provisions of the contract, and/or to alter the economic balance in favour of the supplier.</w:t>
            </w:r>
          </w:p>
        </w:tc>
      </w:tr>
      <w:tr w:rsidR="000D1970" w:rsidRPr="00EE5187" w14:paraId="20CBFA7D" w14:textId="77777777" w:rsidTr="003E151D">
        <w:tc>
          <w:tcPr>
            <w:tcW w:w="1699" w:type="dxa"/>
            <w:tcMar>
              <w:top w:w="28" w:type="dxa"/>
              <w:bottom w:w="28" w:type="dxa"/>
            </w:tcMar>
          </w:tcPr>
          <w:p w14:paraId="0902E046" w14:textId="77777777" w:rsidR="000D1970" w:rsidRPr="00EE5187" w:rsidRDefault="000D1970" w:rsidP="000D1970">
            <w:pPr>
              <w:rPr>
                <w:noProof/>
                <w:lang w:val="lt-LT"/>
              </w:rPr>
            </w:pPr>
          </w:p>
        </w:tc>
        <w:tc>
          <w:tcPr>
            <w:tcW w:w="710" w:type="dxa"/>
          </w:tcPr>
          <w:p w14:paraId="4E629686" w14:textId="77777777" w:rsidR="000D1970" w:rsidRPr="00EE5187" w:rsidRDefault="000D1970" w:rsidP="000D1970">
            <w:pPr>
              <w:rPr>
                <w:noProof/>
                <w:lang w:val="lt-LT"/>
              </w:rPr>
            </w:pPr>
          </w:p>
        </w:tc>
        <w:tc>
          <w:tcPr>
            <w:tcW w:w="4780" w:type="dxa"/>
            <w:gridSpan w:val="5"/>
            <w:tcMar>
              <w:top w:w="28" w:type="dxa"/>
              <w:bottom w:w="28" w:type="dxa"/>
            </w:tcMar>
          </w:tcPr>
          <w:p w14:paraId="37357C41" w14:textId="77777777" w:rsidR="000D1970" w:rsidRPr="00EE5187" w:rsidRDefault="000D1970" w:rsidP="000D1970">
            <w:pPr>
              <w:rPr>
                <w:noProof/>
                <w:lang w:val="lt-LT"/>
              </w:rPr>
            </w:pPr>
          </w:p>
        </w:tc>
        <w:tc>
          <w:tcPr>
            <w:tcW w:w="283" w:type="dxa"/>
          </w:tcPr>
          <w:p w14:paraId="19ECA0D5" w14:textId="77777777" w:rsidR="000D1970" w:rsidRPr="00EE5187" w:rsidRDefault="000D1970" w:rsidP="000D1970">
            <w:pPr>
              <w:ind w:left="360"/>
              <w:rPr>
                <w:noProof/>
                <w:lang w:val="lt-LT"/>
              </w:rPr>
            </w:pPr>
          </w:p>
        </w:tc>
        <w:tc>
          <w:tcPr>
            <w:tcW w:w="1742" w:type="dxa"/>
          </w:tcPr>
          <w:p w14:paraId="25E2CF57" w14:textId="77777777" w:rsidR="000D1970" w:rsidRPr="00EE5187" w:rsidRDefault="000D1970" w:rsidP="000D1970">
            <w:pPr>
              <w:ind w:left="360"/>
              <w:rPr>
                <w:noProof/>
                <w:lang w:val="lt-LT"/>
              </w:rPr>
            </w:pPr>
          </w:p>
        </w:tc>
        <w:tc>
          <w:tcPr>
            <w:tcW w:w="708" w:type="dxa"/>
          </w:tcPr>
          <w:p w14:paraId="09390CC8" w14:textId="77777777" w:rsidR="000D1970" w:rsidRPr="00EE5187" w:rsidRDefault="000D1970" w:rsidP="000D1970">
            <w:pPr>
              <w:ind w:left="360"/>
              <w:rPr>
                <w:noProof/>
                <w:lang w:val="lt-LT"/>
              </w:rPr>
            </w:pPr>
          </w:p>
        </w:tc>
        <w:tc>
          <w:tcPr>
            <w:tcW w:w="5181" w:type="dxa"/>
            <w:gridSpan w:val="5"/>
          </w:tcPr>
          <w:p w14:paraId="6CAC15C4" w14:textId="77777777" w:rsidR="000D1970" w:rsidRPr="00EE5187" w:rsidRDefault="000D1970" w:rsidP="000D1970">
            <w:pPr>
              <w:ind w:left="360"/>
              <w:rPr>
                <w:noProof/>
                <w:lang w:val="lt-LT"/>
              </w:rPr>
            </w:pPr>
          </w:p>
        </w:tc>
      </w:tr>
      <w:tr w:rsidR="00272282" w:rsidRPr="00EE5187" w14:paraId="53EA7AE3" w14:textId="77777777" w:rsidTr="003E151D">
        <w:tc>
          <w:tcPr>
            <w:tcW w:w="1699" w:type="dxa"/>
            <w:vMerge w:val="restart"/>
            <w:tcMar>
              <w:top w:w="28" w:type="dxa"/>
              <w:bottom w:w="28" w:type="dxa"/>
            </w:tcMar>
          </w:tcPr>
          <w:p w14:paraId="4C5551AB" w14:textId="0628B134" w:rsidR="00272282" w:rsidRPr="00EE5187" w:rsidRDefault="00272282" w:rsidP="004A6F38">
            <w:pPr>
              <w:pStyle w:val="ListParagraph"/>
              <w:numPr>
                <w:ilvl w:val="0"/>
                <w:numId w:val="1"/>
              </w:numPr>
              <w:ind w:left="316" w:right="-111" w:hanging="284"/>
              <w:rPr>
                <w:noProof/>
                <w:lang w:val="lt-LT"/>
              </w:rPr>
            </w:pPr>
            <w:r w:rsidRPr="00EE5187">
              <w:rPr>
                <w:b/>
                <w:bCs/>
                <w:noProof/>
                <w:lang w:val="lt-LT"/>
              </w:rPr>
              <w:t>Tiekėjo atsisakymas sudaryti sutartį</w:t>
            </w:r>
          </w:p>
        </w:tc>
        <w:tc>
          <w:tcPr>
            <w:tcW w:w="710" w:type="dxa"/>
            <w:vMerge w:val="restart"/>
          </w:tcPr>
          <w:p w14:paraId="002AF92C" w14:textId="77777777" w:rsidR="00272282" w:rsidRPr="00EE5187" w:rsidRDefault="00272282" w:rsidP="000D197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0BA5BD9E" w14:textId="4727F155" w:rsidR="00272282" w:rsidRPr="00EE5187" w:rsidRDefault="00272282" w:rsidP="000D1970">
            <w:pPr>
              <w:spacing w:after="60"/>
              <w:jc w:val="both"/>
              <w:rPr>
                <w:noProof/>
                <w:lang w:val="lt-LT"/>
              </w:rPr>
            </w:pPr>
            <w:r w:rsidRPr="00EE5187">
              <w:rPr>
                <w:rFonts w:eastAsia="Calibri"/>
                <w:noProof/>
                <w:lang w:val="lt-LT"/>
              </w:rPr>
              <w:t>Laikoma, kad tiekėjas atsisakė sudaryti sutartį, kai yra bent vienas iš šių atvejų:</w:t>
            </w:r>
          </w:p>
        </w:tc>
        <w:tc>
          <w:tcPr>
            <w:tcW w:w="283" w:type="dxa"/>
          </w:tcPr>
          <w:p w14:paraId="70680574" w14:textId="77777777" w:rsidR="00272282" w:rsidRPr="00EE5187" w:rsidRDefault="00272282" w:rsidP="000D1970">
            <w:pPr>
              <w:ind w:left="360"/>
              <w:rPr>
                <w:noProof/>
                <w:lang w:val="lt-LT"/>
              </w:rPr>
            </w:pPr>
          </w:p>
        </w:tc>
        <w:tc>
          <w:tcPr>
            <w:tcW w:w="1742" w:type="dxa"/>
            <w:vMerge w:val="restart"/>
          </w:tcPr>
          <w:p w14:paraId="61A61E0D" w14:textId="549973FD" w:rsidR="00272282" w:rsidRPr="00EE5187" w:rsidRDefault="00272282" w:rsidP="00F46887">
            <w:pPr>
              <w:pStyle w:val="ListParagraph"/>
              <w:numPr>
                <w:ilvl w:val="0"/>
                <w:numId w:val="4"/>
              </w:numPr>
              <w:spacing w:line="240" w:lineRule="auto"/>
              <w:contextualSpacing w:val="0"/>
              <w:rPr>
                <w:noProof/>
                <w:lang w:val="lt-LT"/>
              </w:rPr>
            </w:pPr>
            <w:r w:rsidRPr="00EE5187">
              <w:rPr>
                <w:b/>
                <w:bCs/>
                <w:noProof/>
                <w:lang w:val="lt-LT"/>
              </w:rPr>
              <w:t>Supplier's refusal to conclude the contract</w:t>
            </w:r>
          </w:p>
        </w:tc>
        <w:tc>
          <w:tcPr>
            <w:tcW w:w="708" w:type="dxa"/>
            <w:vMerge w:val="restart"/>
          </w:tcPr>
          <w:p w14:paraId="3CDBD16F" w14:textId="77777777" w:rsidR="00272282" w:rsidRPr="00EE5187" w:rsidRDefault="00272282"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57FE5AB3" w14:textId="4EDCAFF4" w:rsidR="00272282" w:rsidRPr="00EE5187" w:rsidRDefault="00272282" w:rsidP="00E9626E">
            <w:pPr>
              <w:jc w:val="both"/>
              <w:rPr>
                <w:noProof/>
                <w:lang w:val="lt-LT"/>
              </w:rPr>
            </w:pPr>
            <w:r w:rsidRPr="00EE5187">
              <w:rPr>
                <w:rFonts w:eastAsia="Calibri"/>
                <w:noProof/>
                <w:lang w:val="lt-LT"/>
              </w:rPr>
              <w:t>A supplier is deemed to have refused to conclude the contract where at least one of the following applies:</w:t>
            </w:r>
          </w:p>
        </w:tc>
      </w:tr>
      <w:tr w:rsidR="00272282" w:rsidRPr="00EE5187" w14:paraId="026C661A" w14:textId="77777777" w:rsidTr="003E151D">
        <w:tc>
          <w:tcPr>
            <w:tcW w:w="1699" w:type="dxa"/>
            <w:vMerge/>
            <w:tcMar>
              <w:top w:w="28" w:type="dxa"/>
              <w:bottom w:w="28" w:type="dxa"/>
            </w:tcMar>
          </w:tcPr>
          <w:p w14:paraId="028E945C" w14:textId="77777777" w:rsidR="00272282" w:rsidRPr="00EE5187" w:rsidRDefault="00272282" w:rsidP="00DE51D5">
            <w:pPr>
              <w:rPr>
                <w:noProof/>
                <w:lang w:val="lt-LT"/>
              </w:rPr>
            </w:pPr>
          </w:p>
        </w:tc>
        <w:tc>
          <w:tcPr>
            <w:tcW w:w="710" w:type="dxa"/>
            <w:vMerge/>
          </w:tcPr>
          <w:p w14:paraId="32DE31EA" w14:textId="77777777" w:rsidR="00272282" w:rsidRPr="00EE5187" w:rsidRDefault="00272282" w:rsidP="00DE51D5">
            <w:pPr>
              <w:rPr>
                <w:noProof/>
                <w:lang w:val="lt-LT"/>
              </w:rPr>
            </w:pPr>
          </w:p>
        </w:tc>
        <w:tc>
          <w:tcPr>
            <w:tcW w:w="4780" w:type="dxa"/>
            <w:gridSpan w:val="5"/>
            <w:tcMar>
              <w:top w:w="28" w:type="dxa"/>
              <w:bottom w:w="28" w:type="dxa"/>
            </w:tcMar>
          </w:tcPr>
          <w:p w14:paraId="112DA319" w14:textId="52EB97DB" w:rsidR="00272282" w:rsidRPr="00EE5187" w:rsidRDefault="00272282" w:rsidP="00F46887">
            <w:pPr>
              <w:pStyle w:val="ListParagraph"/>
              <w:numPr>
                <w:ilvl w:val="0"/>
                <w:numId w:val="91"/>
              </w:numPr>
              <w:ind w:left="314" w:hanging="283"/>
              <w:jc w:val="both"/>
              <w:rPr>
                <w:noProof/>
                <w:lang w:val="lt-LT"/>
              </w:rPr>
            </w:pPr>
            <w:r w:rsidRPr="00EE5187">
              <w:rPr>
                <w:rFonts w:eastAsia="Calibri"/>
                <w:noProof/>
                <w:lang w:val="lt-LT"/>
              </w:rPr>
              <w:t>tiekėjas raštu atsisako ją sudaryti arba nepateikia sutarties įvykdymo užtikrinimą patvirtinančio dokumento ir (arba) kitų dokumentų, kuriuos reikia pateikti iki sutarties įsigaliojimo (jeigu SPS 5 priede tokių dokumentų reikalaujama);</w:t>
            </w:r>
          </w:p>
        </w:tc>
        <w:tc>
          <w:tcPr>
            <w:tcW w:w="283" w:type="dxa"/>
          </w:tcPr>
          <w:p w14:paraId="1ED6AC55" w14:textId="77777777" w:rsidR="00272282" w:rsidRPr="00EE5187" w:rsidRDefault="00272282" w:rsidP="00DE51D5">
            <w:pPr>
              <w:ind w:left="360"/>
              <w:rPr>
                <w:noProof/>
                <w:lang w:val="lt-LT"/>
              </w:rPr>
            </w:pPr>
          </w:p>
        </w:tc>
        <w:tc>
          <w:tcPr>
            <w:tcW w:w="1742" w:type="dxa"/>
            <w:vMerge/>
          </w:tcPr>
          <w:p w14:paraId="2C9DFFD6" w14:textId="77777777" w:rsidR="00272282" w:rsidRPr="00EE5187" w:rsidRDefault="00272282" w:rsidP="00DE51D5">
            <w:pPr>
              <w:ind w:left="360"/>
              <w:rPr>
                <w:noProof/>
                <w:lang w:val="lt-LT"/>
              </w:rPr>
            </w:pPr>
          </w:p>
        </w:tc>
        <w:tc>
          <w:tcPr>
            <w:tcW w:w="708" w:type="dxa"/>
            <w:vMerge/>
          </w:tcPr>
          <w:p w14:paraId="446C8F1B" w14:textId="77777777" w:rsidR="00272282" w:rsidRPr="00EE5187" w:rsidRDefault="00272282" w:rsidP="00DE51D5">
            <w:pPr>
              <w:ind w:left="360"/>
              <w:rPr>
                <w:noProof/>
                <w:lang w:val="lt-LT"/>
              </w:rPr>
            </w:pPr>
          </w:p>
        </w:tc>
        <w:tc>
          <w:tcPr>
            <w:tcW w:w="5181" w:type="dxa"/>
            <w:gridSpan w:val="5"/>
          </w:tcPr>
          <w:p w14:paraId="13BADAE6" w14:textId="3C5D26C8" w:rsidR="00272282" w:rsidRPr="00EE5187" w:rsidRDefault="00272282" w:rsidP="00F46887">
            <w:pPr>
              <w:pStyle w:val="ListParagraph"/>
              <w:numPr>
                <w:ilvl w:val="0"/>
                <w:numId w:val="94"/>
              </w:numPr>
              <w:ind w:left="317" w:hanging="317"/>
              <w:jc w:val="both"/>
              <w:rPr>
                <w:noProof/>
                <w:lang w:val="lt-LT"/>
              </w:rPr>
            </w:pPr>
            <w:r w:rsidRPr="00EE5187">
              <w:rPr>
                <w:rFonts w:eastAsia="Calibri"/>
                <w:noProof/>
                <w:lang w:val="lt-LT"/>
              </w:rPr>
              <w:t>The supplier refuses in writing to conclude the contract or fails to provide a document certifying the performance of the contract and/or any other documents required to be submitted before the contract enters into force (where such documents are required in Annex 4 to the SPC);</w:t>
            </w:r>
          </w:p>
        </w:tc>
      </w:tr>
      <w:tr w:rsidR="00272282" w:rsidRPr="00EE5187" w14:paraId="7F3D7B1B" w14:textId="77777777" w:rsidTr="003E151D">
        <w:tc>
          <w:tcPr>
            <w:tcW w:w="1699" w:type="dxa"/>
            <w:vMerge/>
            <w:tcMar>
              <w:top w:w="28" w:type="dxa"/>
              <w:bottom w:w="28" w:type="dxa"/>
            </w:tcMar>
          </w:tcPr>
          <w:p w14:paraId="3C963F30" w14:textId="77777777" w:rsidR="00272282" w:rsidRPr="00EE5187" w:rsidRDefault="00272282" w:rsidP="00DE51D5">
            <w:pPr>
              <w:rPr>
                <w:noProof/>
                <w:lang w:val="lt-LT"/>
              </w:rPr>
            </w:pPr>
          </w:p>
        </w:tc>
        <w:tc>
          <w:tcPr>
            <w:tcW w:w="710" w:type="dxa"/>
            <w:vMerge/>
          </w:tcPr>
          <w:p w14:paraId="6B02D699" w14:textId="77777777" w:rsidR="00272282" w:rsidRPr="00EE5187" w:rsidRDefault="00272282" w:rsidP="00DE51D5">
            <w:pPr>
              <w:rPr>
                <w:noProof/>
                <w:lang w:val="lt-LT"/>
              </w:rPr>
            </w:pPr>
          </w:p>
        </w:tc>
        <w:tc>
          <w:tcPr>
            <w:tcW w:w="4780" w:type="dxa"/>
            <w:gridSpan w:val="5"/>
            <w:tcMar>
              <w:top w:w="28" w:type="dxa"/>
              <w:bottom w:w="28" w:type="dxa"/>
            </w:tcMar>
          </w:tcPr>
          <w:p w14:paraId="66EF9454" w14:textId="332DA02D" w:rsidR="00272282" w:rsidRPr="00EE5187" w:rsidRDefault="00272282" w:rsidP="00F46887">
            <w:pPr>
              <w:pStyle w:val="ListParagraph"/>
              <w:numPr>
                <w:ilvl w:val="0"/>
                <w:numId w:val="91"/>
              </w:numPr>
              <w:ind w:left="314" w:hanging="283"/>
              <w:jc w:val="both"/>
              <w:rPr>
                <w:noProof/>
                <w:lang w:val="lt-LT"/>
              </w:rPr>
            </w:pPr>
            <w:r w:rsidRPr="00EE5187">
              <w:rPr>
                <w:rFonts w:eastAsia="Calibri"/>
                <w:noProof/>
                <w:lang w:val="lt-LT"/>
              </w:rPr>
              <w:t>iki KC nurodyto laiko nepasirašo sutarties;</w:t>
            </w:r>
          </w:p>
        </w:tc>
        <w:tc>
          <w:tcPr>
            <w:tcW w:w="283" w:type="dxa"/>
          </w:tcPr>
          <w:p w14:paraId="101A5853" w14:textId="77777777" w:rsidR="00272282" w:rsidRPr="00EE5187" w:rsidRDefault="00272282" w:rsidP="00DE51D5">
            <w:pPr>
              <w:ind w:left="360"/>
              <w:rPr>
                <w:noProof/>
                <w:lang w:val="lt-LT"/>
              </w:rPr>
            </w:pPr>
          </w:p>
        </w:tc>
        <w:tc>
          <w:tcPr>
            <w:tcW w:w="1742" w:type="dxa"/>
            <w:vMerge/>
          </w:tcPr>
          <w:p w14:paraId="5DBB1AA7" w14:textId="77777777" w:rsidR="00272282" w:rsidRPr="00EE5187" w:rsidRDefault="00272282" w:rsidP="00DE51D5">
            <w:pPr>
              <w:ind w:left="360"/>
              <w:rPr>
                <w:noProof/>
                <w:lang w:val="lt-LT"/>
              </w:rPr>
            </w:pPr>
          </w:p>
        </w:tc>
        <w:tc>
          <w:tcPr>
            <w:tcW w:w="708" w:type="dxa"/>
            <w:vMerge/>
          </w:tcPr>
          <w:p w14:paraId="6DFA62D7" w14:textId="77777777" w:rsidR="00272282" w:rsidRPr="00EE5187" w:rsidRDefault="00272282" w:rsidP="00DE51D5">
            <w:pPr>
              <w:ind w:left="360"/>
              <w:rPr>
                <w:noProof/>
                <w:lang w:val="lt-LT"/>
              </w:rPr>
            </w:pPr>
          </w:p>
        </w:tc>
        <w:tc>
          <w:tcPr>
            <w:tcW w:w="5181" w:type="dxa"/>
            <w:gridSpan w:val="5"/>
          </w:tcPr>
          <w:p w14:paraId="39AEBAB5" w14:textId="5CA5A0A5" w:rsidR="00272282" w:rsidRPr="00EE5187" w:rsidRDefault="00272282" w:rsidP="00F46887">
            <w:pPr>
              <w:pStyle w:val="ListParagraph"/>
              <w:numPr>
                <w:ilvl w:val="0"/>
                <w:numId w:val="94"/>
              </w:numPr>
              <w:ind w:left="317" w:hanging="317"/>
              <w:jc w:val="both"/>
              <w:rPr>
                <w:noProof/>
                <w:lang w:val="lt-LT"/>
              </w:rPr>
            </w:pPr>
            <w:r w:rsidRPr="00EE5187">
              <w:rPr>
                <w:rFonts w:eastAsia="Calibri"/>
                <w:noProof/>
                <w:lang w:val="lt-LT"/>
              </w:rPr>
              <w:t>The supplier does not sign the contract by the time specified by the KC;</w:t>
            </w:r>
          </w:p>
        </w:tc>
      </w:tr>
      <w:tr w:rsidR="00272282" w:rsidRPr="00EE5187" w14:paraId="00E74E7F" w14:textId="77777777" w:rsidTr="003E151D">
        <w:tc>
          <w:tcPr>
            <w:tcW w:w="1699" w:type="dxa"/>
            <w:vMerge/>
            <w:tcMar>
              <w:top w:w="28" w:type="dxa"/>
              <w:bottom w:w="28" w:type="dxa"/>
            </w:tcMar>
          </w:tcPr>
          <w:p w14:paraId="2F7E1454" w14:textId="77777777" w:rsidR="00272282" w:rsidRPr="00EE5187" w:rsidRDefault="00272282" w:rsidP="00DE51D5">
            <w:pPr>
              <w:rPr>
                <w:noProof/>
                <w:lang w:val="lt-LT"/>
              </w:rPr>
            </w:pPr>
          </w:p>
        </w:tc>
        <w:tc>
          <w:tcPr>
            <w:tcW w:w="710" w:type="dxa"/>
            <w:vMerge/>
          </w:tcPr>
          <w:p w14:paraId="12DEB123" w14:textId="77777777" w:rsidR="00272282" w:rsidRPr="00EE5187" w:rsidRDefault="00272282" w:rsidP="00DE51D5">
            <w:pPr>
              <w:rPr>
                <w:noProof/>
                <w:lang w:val="lt-LT"/>
              </w:rPr>
            </w:pPr>
          </w:p>
        </w:tc>
        <w:tc>
          <w:tcPr>
            <w:tcW w:w="4780" w:type="dxa"/>
            <w:gridSpan w:val="5"/>
            <w:tcMar>
              <w:top w:w="28" w:type="dxa"/>
              <w:bottom w:w="28" w:type="dxa"/>
            </w:tcMar>
          </w:tcPr>
          <w:p w14:paraId="043E3E4C" w14:textId="78669C3C" w:rsidR="00272282" w:rsidRPr="00EE5187" w:rsidRDefault="00272282" w:rsidP="00F46887">
            <w:pPr>
              <w:pStyle w:val="ListParagraph"/>
              <w:numPr>
                <w:ilvl w:val="0"/>
                <w:numId w:val="91"/>
              </w:numPr>
              <w:spacing w:after="120"/>
              <w:ind w:left="312" w:hanging="284"/>
              <w:jc w:val="both"/>
              <w:rPr>
                <w:noProof/>
                <w:lang w:val="lt-LT"/>
              </w:rPr>
            </w:pPr>
            <w:r w:rsidRPr="00EE5187">
              <w:rPr>
                <w:rFonts w:eastAsia="Calibri"/>
                <w:noProof/>
                <w:lang w:val="lt-LT"/>
              </w:rPr>
              <w:t>atsisako sudaryti sutartį PĮ ar VPĮ ir pirkimo dokumentuose nustatytomis sąlygomis.</w:t>
            </w:r>
          </w:p>
        </w:tc>
        <w:tc>
          <w:tcPr>
            <w:tcW w:w="283" w:type="dxa"/>
          </w:tcPr>
          <w:p w14:paraId="62E88E06" w14:textId="77777777" w:rsidR="00272282" w:rsidRPr="00EE5187" w:rsidRDefault="00272282" w:rsidP="00DE51D5">
            <w:pPr>
              <w:ind w:left="360"/>
              <w:rPr>
                <w:noProof/>
                <w:lang w:val="lt-LT"/>
              </w:rPr>
            </w:pPr>
          </w:p>
        </w:tc>
        <w:tc>
          <w:tcPr>
            <w:tcW w:w="1742" w:type="dxa"/>
            <w:vMerge/>
          </w:tcPr>
          <w:p w14:paraId="0E9D60A9" w14:textId="77777777" w:rsidR="00272282" w:rsidRPr="00EE5187" w:rsidRDefault="00272282" w:rsidP="00DE51D5">
            <w:pPr>
              <w:ind w:left="360"/>
              <w:rPr>
                <w:noProof/>
                <w:lang w:val="lt-LT"/>
              </w:rPr>
            </w:pPr>
          </w:p>
        </w:tc>
        <w:tc>
          <w:tcPr>
            <w:tcW w:w="708" w:type="dxa"/>
            <w:vMerge/>
          </w:tcPr>
          <w:p w14:paraId="4691FD20" w14:textId="77777777" w:rsidR="00272282" w:rsidRPr="00EE5187" w:rsidRDefault="00272282" w:rsidP="00DE51D5">
            <w:pPr>
              <w:ind w:left="360"/>
              <w:rPr>
                <w:noProof/>
                <w:lang w:val="lt-LT"/>
              </w:rPr>
            </w:pPr>
          </w:p>
        </w:tc>
        <w:tc>
          <w:tcPr>
            <w:tcW w:w="5181" w:type="dxa"/>
            <w:gridSpan w:val="5"/>
          </w:tcPr>
          <w:p w14:paraId="69A88446" w14:textId="234FB550" w:rsidR="00272282" w:rsidRPr="00EE5187" w:rsidRDefault="00272282" w:rsidP="00F46887">
            <w:pPr>
              <w:pStyle w:val="ListParagraph"/>
              <w:numPr>
                <w:ilvl w:val="0"/>
                <w:numId w:val="94"/>
              </w:numPr>
              <w:ind w:left="317" w:hanging="317"/>
              <w:jc w:val="both"/>
              <w:rPr>
                <w:noProof/>
                <w:lang w:val="lt-LT"/>
              </w:rPr>
            </w:pPr>
            <w:r w:rsidRPr="00EE5187">
              <w:rPr>
                <w:rFonts w:eastAsia="Calibri"/>
                <w:noProof/>
                <w:lang w:val="lt-LT"/>
              </w:rPr>
              <w:t>The supplier refuses to conclude the contract under the terms and conditions laid down in the PPL or PL and the procurement documents.</w:t>
            </w:r>
          </w:p>
        </w:tc>
      </w:tr>
      <w:tr w:rsidR="002A01AD" w:rsidRPr="00EE5187" w14:paraId="09B8E8D1" w14:textId="77777777" w:rsidTr="003E151D">
        <w:tc>
          <w:tcPr>
            <w:tcW w:w="1699" w:type="dxa"/>
            <w:vMerge/>
            <w:tcMar>
              <w:top w:w="28" w:type="dxa"/>
              <w:bottom w:w="28" w:type="dxa"/>
            </w:tcMar>
          </w:tcPr>
          <w:p w14:paraId="44BB022D" w14:textId="77777777" w:rsidR="002A01AD" w:rsidRPr="00EE5187" w:rsidRDefault="002A01AD" w:rsidP="000D1970">
            <w:pPr>
              <w:rPr>
                <w:noProof/>
                <w:lang w:val="lt-LT"/>
              </w:rPr>
            </w:pPr>
          </w:p>
        </w:tc>
        <w:tc>
          <w:tcPr>
            <w:tcW w:w="710" w:type="dxa"/>
          </w:tcPr>
          <w:p w14:paraId="554F6059" w14:textId="77777777" w:rsidR="002A01AD" w:rsidRPr="00EE5187" w:rsidRDefault="002A01AD" w:rsidP="000D197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1302021" w14:textId="61C129E2" w:rsidR="002A01AD" w:rsidRPr="00EE5187" w:rsidRDefault="002A01AD" w:rsidP="000D1970">
            <w:pPr>
              <w:jc w:val="both"/>
              <w:rPr>
                <w:noProof/>
                <w:lang w:val="lt-LT"/>
              </w:rPr>
            </w:pPr>
            <w:r w:rsidRPr="00EE5187">
              <w:rPr>
                <w:rFonts w:eastAsia="Calibri"/>
                <w:noProof/>
                <w:lang w:val="lt-LT"/>
              </w:rPr>
              <w:t>Jeigu laimėjęs tiekėjas atsisako sudaryti sutartį, ją sudaryti siūloma tiekėjui, kurio pasiūlymas pagal nustatytą pasiūlymų eilę yra pirmas po tiekėjo, atsisakiusio sudaryti sutartį.</w:t>
            </w:r>
          </w:p>
        </w:tc>
        <w:tc>
          <w:tcPr>
            <w:tcW w:w="283" w:type="dxa"/>
          </w:tcPr>
          <w:p w14:paraId="0E4D7E1D" w14:textId="77777777" w:rsidR="002A01AD" w:rsidRPr="00EE5187" w:rsidRDefault="002A01AD" w:rsidP="000D1970">
            <w:pPr>
              <w:ind w:left="360"/>
              <w:rPr>
                <w:noProof/>
                <w:lang w:val="lt-LT"/>
              </w:rPr>
            </w:pPr>
          </w:p>
        </w:tc>
        <w:tc>
          <w:tcPr>
            <w:tcW w:w="1742" w:type="dxa"/>
            <w:vMerge/>
          </w:tcPr>
          <w:p w14:paraId="4DEBD622" w14:textId="77777777" w:rsidR="002A01AD" w:rsidRPr="00EE5187" w:rsidRDefault="002A01AD" w:rsidP="000D1970">
            <w:pPr>
              <w:ind w:left="360"/>
              <w:rPr>
                <w:noProof/>
                <w:lang w:val="lt-LT"/>
              </w:rPr>
            </w:pPr>
          </w:p>
        </w:tc>
        <w:tc>
          <w:tcPr>
            <w:tcW w:w="708" w:type="dxa"/>
          </w:tcPr>
          <w:p w14:paraId="6B82A7A5" w14:textId="77777777" w:rsidR="002A01AD" w:rsidRPr="00EE5187" w:rsidRDefault="002A01AD"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0E666838" w14:textId="4419F97D" w:rsidR="002A01AD" w:rsidRPr="00EE5187" w:rsidRDefault="006A5F9A" w:rsidP="006A5F9A">
            <w:pPr>
              <w:jc w:val="both"/>
              <w:rPr>
                <w:noProof/>
                <w:lang w:val="lt-LT"/>
              </w:rPr>
            </w:pPr>
            <w:r w:rsidRPr="00EE5187">
              <w:rPr>
                <w:rFonts w:eastAsia="Calibri"/>
                <w:noProof/>
                <w:lang w:val="lt-LT"/>
              </w:rPr>
              <w:t>If the successful supplier refuses to conclude the contract, the contract shall be awarded to the supplier whose tender is placed first in the established ranking of tenders after the supplier who refused to conclude the contract.</w:t>
            </w:r>
          </w:p>
        </w:tc>
      </w:tr>
      <w:tr w:rsidR="000D1970" w:rsidRPr="00EE5187" w14:paraId="347F9B5E" w14:textId="77777777" w:rsidTr="003E151D">
        <w:tc>
          <w:tcPr>
            <w:tcW w:w="1699" w:type="dxa"/>
            <w:tcMar>
              <w:top w:w="28" w:type="dxa"/>
              <w:bottom w:w="28" w:type="dxa"/>
            </w:tcMar>
          </w:tcPr>
          <w:p w14:paraId="31B66F3C" w14:textId="77777777" w:rsidR="000D1970" w:rsidRPr="00EE5187" w:rsidRDefault="000D1970" w:rsidP="000D1970">
            <w:pPr>
              <w:rPr>
                <w:noProof/>
                <w:lang w:val="lt-LT"/>
              </w:rPr>
            </w:pPr>
          </w:p>
        </w:tc>
        <w:tc>
          <w:tcPr>
            <w:tcW w:w="710" w:type="dxa"/>
          </w:tcPr>
          <w:p w14:paraId="3ED62757" w14:textId="77777777" w:rsidR="000D1970" w:rsidRPr="00EE5187" w:rsidRDefault="000D1970" w:rsidP="000D1970">
            <w:pPr>
              <w:rPr>
                <w:noProof/>
                <w:lang w:val="lt-LT"/>
              </w:rPr>
            </w:pPr>
          </w:p>
        </w:tc>
        <w:tc>
          <w:tcPr>
            <w:tcW w:w="4780" w:type="dxa"/>
            <w:gridSpan w:val="5"/>
            <w:tcMar>
              <w:top w:w="28" w:type="dxa"/>
              <w:bottom w:w="28" w:type="dxa"/>
            </w:tcMar>
          </w:tcPr>
          <w:p w14:paraId="38B00694" w14:textId="77777777" w:rsidR="000D1970" w:rsidRPr="00EE5187" w:rsidRDefault="000D1970" w:rsidP="000D1970">
            <w:pPr>
              <w:rPr>
                <w:noProof/>
                <w:lang w:val="lt-LT"/>
              </w:rPr>
            </w:pPr>
          </w:p>
        </w:tc>
        <w:tc>
          <w:tcPr>
            <w:tcW w:w="283" w:type="dxa"/>
          </w:tcPr>
          <w:p w14:paraId="53F92AAA" w14:textId="77777777" w:rsidR="000D1970" w:rsidRPr="00EE5187" w:rsidRDefault="000D1970" w:rsidP="000D1970">
            <w:pPr>
              <w:ind w:left="360"/>
              <w:rPr>
                <w:noProof/>
                <w:lang w:val="lt-LT"/>
              </w:rPr>
            </w:pPr>
          </w:p>
        </w:tc>
        <w:tc>
          <w:tcPr>
            <w:tcW w:w="1742" w:type="dxa"/>
          </w:tcPr>
          <w:p w14:paraId="18E69FDD" w14:textId="77777777" w:rsidR="000D1970" w:rsidRPr="00EE5187" w:rsidRDefault="000D1970" w:rsidP="000D1970">
            <w:pPr>
              <w:ind w:left="360"/>
              <w:rPr>
                <w:noProof/>
                <w:lang w:val="lt-LT"/>
              </w:rPr>
            </w:pPr>
          </w:p>
        </w:tc>
        <w:tc>
          <w:tcPr>
            <w:tcW w:w="708" w:type="dxa"/>
          </w:tcPr>
          <w:p w14:paraId="628FAE89" w14:textId="77777777" w:rsidR="000D1970" w:rsidRPr="00EE5187" w:rsidRDefault="000D1970" w:rsidP="000D1970">
            <w:pPr>
              <w:ind w:left="360"/>
              <w:rPr>
                <w:noProof/>
                <w:lang w:val="lt-LT"/>
              </w:rPr>
            </w:pPr>
          </w:p>
        </w:tc>
        <w:tc>
          <w:tcPr>
            <w:tcW w:w="5181" w:type="dxa"/>
            <w:gridSpan w:val="5"/>
          </w:tcPr>
          <w:p w14:paraId="3D27A206" w14:textId="77777777" w:rsidR="000D1970" w:rsidRPr="00EE5187" w:rsidRDefault="000D1970" w:rsidP="000D1970">
            <w:pPr>
              <w:ind w:left="360"/>
              <w:rPr>
                <w:noProof/>
                <w:lang w:val="lt-LT"/>
              </w:rPr>
            </w:pPr>
          </w:p>
        </w:tc>
      </w:tr>
      <w:tr w:rsidR="000D1970" w:rsidRPr="00EE5187" w14:paraId="7CD05221" w14:textId="77777777" w:rsidTr="003E151D">
        <w:tc>
          <w:tcPr>
            <w:tcW w:w="1699" w:type="dxa"/>
            <w:tcMar>
              <w:top w:w="28" w:type="dxa"/>
              <w:bottom w:w="28" w:type="dxa"/>
            </w:tcMar>
          </w:tcPr>
          <w:p w14:paraId="1E78412A" w14:textId="3A413A08" w:rsidR="000D1970" w:rsidRPr="00EE5187" w:rsidRDefault="000D1970" w:rsidP="004A6F38">
            <w:pPr>
              <w:pStyle w:val="ListParagraph"/>
              <w:numPr>
                <w:ilvl w:val="0"/>
                <w:numId w:val="1"/>
              </w:numPr>
              <w:ind w:left="316" w:right="-111" w:hanging="284"/>
              <w:rPr>
                <w:noProof/>
                <w:lang w:val="lt-LT"/>
              </w:rPr>
            </w:pPr>
            <w:r w:rsidRPr="00EE5187">
              <w:rPr>
                <w:b/>
                <w:bCs/>
                <w:noProof/>
                <w:lang w:val="lt-LT"/>
              </w:rPr>
              <w:t>Konfidencialumo sutartis</w:t>
            </w:r>
          </w:p>
        </w:tc>
        <w:tc>
          <w:tcPr>
            <w:tcW w:w="710" w:type="dxa"/>
          </w:tcPr>
          <w:p w14:paraId="06689DD6" w14:textId="77777777" w:rsidR="000D1970" w:rsidRPr="00EE5187" w:rsidRDefault="000D1970" w:rsidP="000D197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67BC958" w14:textId="3CB49143" w:rsidR="000D1970" w:rsidRPr="00EE5187" w:rsidRDefault="000D1970" w:rsidP="000D1970">
            <w:pPr>
              <w:jc w:val="both"/>
              <w:rPr>
                <w:noProof/>
                <w:lang w:val="lt-LT"/>
              </w:rPr>
            </w:pPr>
            <w:r w:rsidRPr="00EE5187">
              <w:rPr>
                <w:rFonts w:eastAsia="Calibri"/>
                <w:noProof/>
                <w:lang w:val="lt-LT"/>
              </w:rPr>
              <w:t>Jeigu pirkimo metu ar vykdant sutartį tiekėjui bus perduodama konfidenciali informacija (vidinio naudojimo neskelbtina informacija, komercinė (gamybinė) paslaptis, kita konfidenciali informacija), prieš tokios informacijos perdavimą su tiekėju turės būti pasirašoma konfidencialumo sutartis, kurios tekstas yra pateikiamas SPS priede.</w:t>
            </w:r>
          </w:p>
        </w:tc>
        <w:tc>
          <w:tcPr>
            <w:tcW w:w="283" w:type="dxa"/>
          </w:tcPr>
          <w:p w14:paraId="05E8346D" w14:textId="77777777" w:rsidR="000D1970" w:rsidRPr="00EE5187" w:rsidRDefault="000D1970" w:rsidP="000D1970">
            <w:pPr>
              <w:ind w:left="360"/>
              <w:rPr>
                <w:noProof/>
                <w:lang w:val="lt-LT"/>
              </w:rPr>
            </w:pPr>
          </w:p>
        </w:tc>
        <w:tc>
          <w:tcPr>
            <w:tcW w:w="1742" w:type="dxa"/>
          </w:tcPr>
          <w:p w14:paraId="382FEC06" w14:textId="4544E3CC" w:rsidR="000D1970" w:rsidRPr="00EE5187" w:rsidRDefault="0079032E" w:rsidP="004A6F38">
            <w:pPr>
              <w:pStyle w:val="ListParagraph"/>
              <w:numPr>
                <w:ilvl w:val="0"/>
                <w:numId w:val="4"/>
              </w:numPr>
              <w:spacing w:line="240" w:lineRule="auto"/>
              <w:ind w:left="358" w:right="-104" w:hanging="358"/>
              <w:contextualSpacing w:val="0"/>
              <w:rPr>
                <w:noProof/>
                <w:lang w:val="lt-LT"/>
              </w:rPr>
            </w:pPr>
            <w:r w:rsidRPr="00EE5187">
              <w:rPr>
                <w:b/>
                <w:bCs/>
                <w:noProof/>
                <w:lang w:val="lt-LT"/>
              </w:rPr>
              <w:t>Confidentiality agreement</w:t>
            </w:r>
          </w:p>
        </w:tc>
        <w:tc>
          <w:tcPr>
            <w:tcW w:w="708" w:type="dxa"/>
          </w:tcPr>
          <w:p w14:paraId="217E8563" w14:textId="77777777" w:rsidR="000D1970" w:rsidRPr="00EE5187" w:rsidRDefault="000D1970"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0DCFED53" w14:textId="41B065DB" w:rsidR="000D1970" w:rsidRPr="00EE5187" w:rsidRDefault="00272282" w:rsidP="00272282">
            <w:pPr>
              <w:jc w:val="both"/>
              <w:rPr>
                <w:noProof/>
                <w:lang w:val="lt-LT"/>
              </w:rPr>
            </w:pPr>
            <w:r w:rsidRPr="00EE5187">
              <w:rPr>
                <w:rFonts w:eastAsia="Calibri"/>
                <w:noProof/>
                <w:lang w:val="lt-LT"/>
              </w:rPr>
              <w:t>If confidential information (sensitive information for internal use, commercial (industrial) secrets and other confidential information) is to be communicated to the Supplier during the procurement or performance of the contract, a confidentiality agreement will have to be signed with the Supplier prior to the transfer of such information, the text of which is set out in an annex to the SPC.</w:t>
            </w:r>
          </w:p>
        </w:tc>
      </w:tr>
      <w:tr w:rsidR="000D1970" w:rsidRPr="00EE5187" w14:paraId="055B5A24" w14:textId="5B2ECD0E" w:rsidTr="003E151D">
        <w:tc>
          <w:tcPr>
            <w:tcW w:w="1699" w:type="dxa"/>
            <w:tcMar>
              <w:top w:w="28" w:type="dxa"/>
              <w:bottom w:w="28" w:type="dxa"/>
            </w:tcMar>
          </w:tcPr>
          <w:p w14:paraId="173EDD33" w14:textId="77777777" w:rsidR="000D1970" w:rsidRPr="00EE5187" w:rsidRDefault="000D1970" w:rsidP="000D1970">
            <w:pPr>
              <w:rPr>
                <w:noProof/>
                <w:lang w:val="lt-LT"/>
              </w:rPr>
            </w:pPr>
          </w:p>
        </w:tc>
        <w:tc>
          <w:tcPr>
            <w:tcW w:w="710" w:type="dxa"/>
          </w:tcPr>
          <w:p w14:paraId="58DF9DBB" w14:textId="77777777" w:rsidR="000D1970" w:rsidRPr="00EE5187" w:rsidRDefault="000D1970" w:rsidP="000D1970">
            <w:pPr>
              <w:rPr>
                <w:noProof/>
                <w:lang w:val="lt-LT"/>
              </w:rPr>
            </w:pPr>
          </w:p>
        </w:tc>
        <w:tc>
          <w:tcPr>
            <w:tcW w:w="4780" w:type="dxa"/>
            <w:gridSpan w:val="5"/>
            <w:tcMar>
              <w:top w:w="28" w:type="dxa"/>
              <w:bottom w:w="28" w:type="dxa"/>
            </w:tcMar>
          </w:tcPr>
          <w:p w14:paraId="61B8B096" w14:textId="12F194A1" w:rsidR="000D1970" w:rsidRPr="00EE5187" w:rsidRDefault="000D1970" w:rsidP="000D1970">
            <w:pPr>
              <w:rPr>
                <w:noProof/>
                <w:lang w:val="lt-LT"/>
              </w:rPr>
            </w:pPr>
          </w:p>
        </w:tc>
        <w:tc>
          <w:tcPr>
            <w:tcW w:w="283" w:type="dxa"/>
          </w:tcPr>
          <w:p w14:paraId="3CF68711" w14:textId="77777777" w:rsidR="000D1970" w:rsidRPr="00EE5187" w:rsidRDefault="000D1970" w:rsidP="000D1970">
            <w:pPr>
              <w:ind w:left="360"/>
              <w:rPr>
                <w:noProof/>
                <w:lang w:val="lt-LT"/>
              </w:rPr>
            </w:pPr>
          </w:p>
        </w:tc>
        <w:tc>
          <w:tcPr>
            <w:tcW w:w="1742" w:type="dxa"/>
          </w:tcPr>
          <w:p w14:paraId="59337477" w14:textId="77777777" w:rsidR="000D1970" w:rsidRPr="00EE5187" w:rsidRDefault="000D1970" w:rsidP="000D1970">
            <w:pPr>
              <w:ind w:left="360"/>
              <w:rPr>
                <w:noProof/>
                <w:lang w:val="lt-LT"/>
              </w:rPr>
            </w:pPr>
          </w:p>
        </w:tc>
        <w:tc>
          <w:tcPr>
            <w:tcW w:w="708" w:type="dxa"/>
          </w:tcPr>
          <w:p w14:paraId="1980A94D" w14:textId="77777777" w:rsidR="000D1970" w:rsidRPr="00EE5187" w:rsidRDefault="000D1970" w:rsidP="000D1970">
            <w:pPr>
              <w:ind w:left="360"/>
              <w:rPr>
                <w:noProof/>
                <w:lang w:val="lt-LT"/>
              </w:rPr>
            </w:pPr>
          </w:p>
        </w:tc>
        <w:tc>
          <w:tcPr>
            <w:tcW w:w="5181" w:type="dxa"/>
            <w:gridSpan w:val="5"/>
          </w:tcPr>
          <w:p w14:paraId="2D7D7A50" w14:textId="7EC9A9B6" w:rsidR="000D1970" w:rsidRPr="00EE5187" w:rsidRDefault="000D1970" w:rsidP="000D1970">
            <w:pPr>
              <w:ind w:left="360"/>
              <w:rPr>
                <w:noProof/>
                <w:lang w:val="lt-LT"/>
              </w:rPr>
            </w:pPr>
          </w:p>
        </w:tc>
      </w:tr>
      <w:tr w:rsidR="000D1970" w:rsidRPr="00EE5187" w14:paraId="4C262444" w14:textId="3F84A629" w:rsidTr="003E151D">
        <w:tc>
          <w:tcPr>
            <w:tcW w:w="7189" w:type="dxa"/>
            <w:gridSpan w:val="7"/>
            <w:shd w:val="clear" w:color="auto" w:fill="F8423A"/>
          </w:tcPr>
          <w:p w14:paraId="6A6552CB" w14:textId="03EF0367" w:rsidR="000D1970" w:rsidRPr="00EE5187" w:rsidRDefault="00063190" w:rsidP="00B47556">
            <w:pPr>
              <w:pStyle w:val="ListParagraph"/>
              <w:numPr>
                <w:ilvl w:val="0"/>
                <w:numId w:val="97"/>
              </w:numPr>
              <w:jc w:val="center"/>
              <w:rPr>
                <w:b/>
                <w:bCs/>
                <w:noProof/>
                <w:lang w:val="lt-LT"/>
              </w:rPr>
            </w:pPr>
            <w:bookmarkStart w:id="39" w:name="_Toc211946076"/>
            <w:bookmarkStart w:id="40" w:name="_Toc211946349"/>
            <w:r w:rsidRPr="00EE5187">
              <w:rPr>
                <w:rStyle w:val="Heading1Char"/>
                <w:rFonts w:ascii="Arial" w:hAnsi="Arial" w:cs="Arial"/>
                <w:b/>
                <w:bCs/>
                <w:noProof/>
                <w:color w:val="FFFFFF" w:themeColor="background1"/>
                <w:sz w:val="18"/>
                <w:szCs w:val="18"/>
                <w:lang w:val="lt-LT"/>
              </w:rPr>
              <w:t>PRETENZIJŲ, IEŠKINIŲ TEIKIMAS IR NAGRINĖJIMAS</w:t>
            </w:r>
            <w:bookmarkEnd w:id="39"/>
            <w:bookmarkEnd w:id="40"/>
          </w:p>
        </w:tc>
        <w:tc>
          <w:tcPr>
            <w:tcW w:w="283" w:type="dxa"/>
            <w:shd w:val="clear" w:color="auto" w:fill="F8423A"/>
          </w:tcPr>
          <w:p w14:paraId="3D4CDC0D" w14:textId="77777777" w:rsidR="000D1970" w:rsidRPr="00EE5187" w:rsidRDefault="000D1970" w:rsidP="000D1970">
            <w:pPr>
              <w:ind w:left="360"/>
              <w:jc w:val="center"/>
              <w:rPr>
                <w:rStyle w:val="Heading1Char"/>
                <w:rFonts w:ascii="Arial" w:hAnsi="Arial" w:cs="Arial"/>
                <w:b/>
                <w:bCs/>
                <w:noProof/>
                <w:color w:val="FFFFFF" w:themeColor="background1"/>
                <w:sz w:val="18"/>
                <w:szCs w:val="18"/>
                <w:lang w:val="lt-LT"/>
              </w:rPr>
            </w:pPr>
          </w:p>
        </w:tc>
        <w:tc>
          <w:tcPr>
            <w:tcW w:w="7635" w:type="dxa"/>
            <w:gridSpan w:val="7"/>
            <w:shd w:val="clear" w:color="auto" w:fill="F8423A"/>
          </w:tcPr>
          <w:p w14:paraId="5EE74D08" w14:textId="791EBA54" w:rsidR="000D1970" w:rsidRPr="00EE5187" w:rsidRDefault="000A6149" w:rsidP="008423DE">
            <w:pPr>
              <w:pStyle w:val="ListParagraph"/>
              <w:numPr>
                <w:ilvl w:val="0"/>
                <w:numId w:val="98"/>
              </w:numPr>
              <w:jc w:val="center"/>
              <w:rPr>
                <w:rStyle w:val="Heading1Char"/>
                <w:rFonts w:ascii="Arial" w:hAnsi="Arial" w:cs="Arial"/>
                <w:b/>
                <w:bCs/>
                <w:noProof/>
                <w:color w:val="FFFFFF" w:themeColor="background1"/>
                <w:sz w:val="18"/>
                <w:szCs w:val="18"/>
                <w:lang w:val="lt-LT"/>
              </w:rPr>
            </w:pPr>
            <w:bookmarkStart w:id="41" w:name="_Toc209698102"/>
            <w:bookmarkStart w:id="42" w:name="_Toc211946350"/>
            <w:r w:rsidRPr="00EE5187">
              <w:rPr>
                <w:rStyle w:val="Heading1Char"/>
                <w:rFonts w:ascii="Arial" w:hAnsi="Arial" w:cs="Arial"/>
                <w:b/>
                <w:bCs/>
                <w:noProof/>
                <w:color w:val="FFFFFF" w:themeColor="background1"/>
                <w:sz w:val="18"/>
                <w:szCs w:val="18"/>
                <w:lang w:val="lt-LT"/>
              </w:rPr>
              <w:t>SUBMISSION AND REVIEW OF CLAIMS AND LAWSUITS</w:t>
            </w:r>
            <w:bookmarkEnd w:id="41"/>
            <w:bookmarkEnd w:id="42"/>
          </w:p>
        </w:tc>
      </w:tr>
      <w:tr w:rsidR="000D1970" w:rsidRPr="00EE5187" w14:paraId="7E013191" w14:textId="68DF255A" w:rsidTr="003E151D">
        <w:tc>
          <w:tcPr>
            <w:tcW w:w="1699" w:type="dxa"/>
            <w:tcMar>
              <w:top w:w="28" w:type="dxa"/>
              <w:bottom w:w="28" w:type="dxa"/>
            </w:tcMar>
          </w:tcPr>
          <w:p w14:paraId="6E4A1B78" w14:textId="77777777" w:rsidR="000D1970" w:rsidRPr="00EE5187" w:rsidRDefault="000D1970" w:rsidP="000D1970">
            <w:pPr>
              <w:rPr>
                <w:noProof/>
                <w:lang w:val="lt-LT"/>
              </w:rPr>
            </w:pPr>
          </w:p>
        </w:tc>
        <w:tc>
          <w:tcPr>
            <w:tcW w:w="710" w:type="dxa"/>
          </w:tcPr>
          <w:p w14:paraId="0CB1DD33" w14:textId="77777777" w:rsidR="000D1970" w:rsidRPr="00EE5187" w:rsidRDefault="000D1970" w:rsidP="000D1970">
            <w:pPr>
              <w:rPr>
                <w:noProof/>
                <w:lang w:val="lt-LT"/>
              </w:rPr>
            </w:pPr>
          </w:p>
        </w:tc>
        <w:tc>
          <w:tcPr>
            <w:tcW w:w="4780" w:type="dxa"/>
            <w:gridSpan w:val="5"/>
            <w:tcMar>
              <w:top w:w="28" w:type="dxa"/>
              <w:bottom w:w="28" w:type="dxa"/>
            </w:tcMar>
          </w:tcPr>
          <w:p w14:paraId="2C0CB179" w14:textId="4263E0BF" w:rsidR="000D1970" w:rsidRPr="00EE5187" w:rsidRDefault="000D1970" w:rsidP="000D1970">
            <w:pPr>
              <w:rPr>
                <w:noProof/>
                <w:lang w:val="lt-LT"/>
              </w:rPr>
            </w:pPr>
          </w:p>
        </w:tc>
        <w:tc>
          <w:tcPr>
            <w:tcW w:w="283" w:type="dxa"/>
          </w:tcPr>
          <w:p w14:paraId="55E5DF5A" w14:textId="77777777" w:rsidR="000D1970" w:rsidRPr="00EE5187" w:rsidRDefault="000D1970" w:rsidP="000D1970">
            <w:pPr>
              <w:ind w:left="360"/>
              <w:rPr>
                <w:noProof/>
                <w:lang w:val="lt-LT"/>
              </w:rPr>
            </w:pPr>
          </w:p>
        </w:tc>
        <w:tc>
          <w:tcPr>
            <w:tcW w:w="1742" w:type="dxa"/>
          </w:tcPr>
          <w:p w14:paraId="2BA292A9" w14:textId="77777777" w:rsidR="000D1970" w:rsidRPr="00EE5187" w:rsidRDefault="000D1970" w:rsidP="000D1970">
            <w:pPr>
              <w:ind w:left="360"/>
              <w:rPr>
                <w:noProof/>
                <w:lang w:val="lt-LT"/>
              </w:rPr>
            </w:pPr>
          </w:p>
        </w:tc>
        <w:tc>
          <w:tcPr>
            <w:tcW w:w="708" w:type="dxa"/>
          </w:tcPr>
          <w:p w14:paraId="0505FC45" w14:textId="77777777" w:rsidR="000D1970" w:rsidRPr="00EE5187" w:rsidRDefault="000D1970" w:rsidP="000D1970">
            <w:pPr>
              <w:ind w:left="360"/>
              <w:rPr>
                <w:noProof/>
                <w:lang w:val="lt-LT"/>
              </w:rPr>
            </w:pPr>
          </w:p>
        </w:tc>
        <w:tc>
          <w:tcPr>
            <w:tcW w:w="5181" w:type="dxa"/>
            <w:gridSpan w:val="5"/>
          </w:tcPr>
          <w:p w14:paraId="53A8E4AE" w14:textId="13F6FAF3" w:rsidR="000D1970" w:rsidRPr="00EE5187" w:rsidRDefault="000D1970" w:rsidP="000D1970">
            <w:pPr>
              <w:ind w:left="360"/>
              <w:rPr>
                <w:noProof/>
                <w:lang w:val="lt-LT"/>
              </w:rPr>
            </w:pPr>
          </w:p>
        </w:tc>
      </w:tr>
      <w:tr w:rsidR="008F7C9D" w:rsidRPr="00EE5187" w14:paraId="5ECDE8BA" w14:textId="393D0827" w:rsidTr="003E151D">
        <w:tc>
          <w:tcPr>
            <w:tcW w:w="1699" w:type="dxa"/>
            <w:vMerge w:val="restart"/>
            <w:tcMar>
              <w:top w:w="28" w:type="dxa"/>
              <w:bottom w:w="28" w:type="dxa"/>
            </w:tcMar>
          </w:tcPr>
          <w:p w14:paraId="0ED773E0" w14:textId="21B30EC9" w:rsidR="008F7C9D" w:rsidRPr="00EE5187" w:rsidRDefault="008F7C9D" w:rsidP="00F53CAB">
            <w:pPr>
              <w:pStyle w:val="ListParagraph"/>
              <w:numPr>
                <w:ilvl w:val="0"/>
                <w:numId w:val="1"/>
              </w:numPr>
              <w:ind w:left="316" w:right="38" w:hanging="284"/>
              <w:rPr>
                <w:noProof/>
                <w:lang w:val="lt-LT"/>
              </w:rPr>
            </w:pPr>
            <w:r w:rsidRPr="00EE5187">
              <w:rPr>
                <w:b/>
                <w:bCs/>
                <w:noProof/>
                <w:lang w:val="lt-LT"/>
              </w:rPr>
              <w:t>Pretenzijų teikimo tvarka ir terminai</w:t>
            </w:r>
          </w:p>
        </w:tc>
        <w:tc>
          <w:tcPr>
            <w:tcW w:w="710" w:type="dxa"/>
          </w:tcPr>
          <w:p w14:paraId="1F79939C" w14:textId="77777777" w:rsidR="008F7C9D" w:rsidRPr="00EE5187" w:rsidRDefault="008F7C9D" w:rsidP="00F53CAB">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7A8516F0" w14:textId="6B9C64FE" w:rsidR="008F7C9D" w:rsidRPr="00EE5187" w:rsidRDefault="008F7C9D" w:rsidP="00F53CAB">
            <w:pPr>
              <w:spacing w:after="60"/>
              <w:ind w:left="34"/>
              <w:jc w:val="both"/>
              <w:rPr>
                <w:noProof/>
                <w:lang w:val="lt-LT"/>
              </w:rPr>
            </w:pPr>
            <w:r w:rsidRPr="00EE5187">
              <w:rPr>
                <w:noProof/>
                <w:color w:val="000000"/>
                <w:lang w:val="lt-LT"/>
              </w:rPr>
              <w:t xml:space="preserve">Tiekėjas turi </w:t>
            </w:r>
            <w:r w:rsidRPr="00EE5187">
              <w:rPr>
                <w:rFonts w:eastAsia="Calibri"/>
                <w:noProof/>
                <w:lang w:val="lt-LT"/>
              </w:rPr>
              <w:t>teisę</w:t>
            </w:r>
            <w:r w:rsidRPr="00EE5187">
              <w:rPr>
                <w:noProof/>
                <w:color w:val="000000"/>
                <w:lang w:val="lt-LT"/>
              </w:rPr>
              <w:t xml:space="preserve"> pateikti pretenziją iki pirkimo sutarties sudarymo. </w:t>
            </w:r>
          </w:p>
        </w:tc>
        <w:tc>
          <w:tcPr>
            <w:tcW w:w="283" w:type="dxa"/>
          </w:tcPr>
          <w:p w14:paraId="7217E6B4" w14:textId="77777777" w:rsidR="008F7C9D" w:rsidRPr="00EE5187" w:rsidRDefault="008F7C9D" w:rsidP="00F53CAB">
            <w:pPr>
              <w:spacing w:after="60"/>
              <w:ind w:left="1080"/>
              <w:jc w:val="both"/>
              <w:rPr>
                <w:noProof/>
                <w:lang w:val="lt-LT"/>
              </w:rPr>
            </w:pPr>
          </w:p>
        </w:tc>
        <w:tc>
          <w:tcPr>
            <w:tcW w:w="1742" w:type="dxa"/>
            <w:vMerge w:val="restart"/>
          </w:tcPr>
          <w:p w14:paraId="0F3850E6" w14:textId="3002FC7B" w:rsidR="008F7C9D" w:rsidRPr="00EE5187" w:rsidRDefault="008F7C9D" w:rsidP="00F46887">
            <w:pPr>
              <w:pStyle w:val="ListParagraph"/>
              <w:numPr>
                <w:ilvl w:val="0"/>
                <w:numId w:val="4"/>
              </w:numPr>
              <w:spacing w:line="240" w:lineRule="auto"/>
              <w:ind w:right="174"/>
              <w:contextualSpacing w:val="0"/>
              <w:rPr>
                <w:b/>
                <w:bCs/>
                <w:noProof/>
                <w:lang w:val="lt-LT"/>
              </w:rPr>
            </w:pPr>
            <w:r w:rsidRPr="00EE5187">
              <w:rPr>
                <w:b/>
                <w:bCs/>
                <w:noProof/>
                <w:lang w:val="lt-LT"/>
              </w:rPr>
              <w:t>Deadlines for filing claims</w:t>
            </w:r>
          </w:p>
        </w:tc>
        <w:tc>
          <w:tcPr>
            <w:tcW w:w="708" w:type="dxa"/>
          </w:tcPr>
          <w:p w14:paraId="613030E3" w14:textId="77777777" w:rsidR="008F7C9D" w:rsidRPr="00EE5187" w:rsidRDefault="008F7C9D"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56E9715" w14:textId="0F1717AD" w:rsidR="008F7C9D" w:rsidRPr="00EE5187" w:rsidRDefault="008F7C9D" w:rsidP="00F53CAB">
            <w:pPr>
              <w:widowControl w:val="0"/>
              <w:spacing w:after="60" w:line="240" w:lineRule="auto"/>
              <w:ind w:left="31"/>
              <w:jc w:val="both"/>
              <w:rPr>
                <w:noProof/>
                <w:lang w:val="lt-LT"/>
              </w:rPr>
            </w:pPr>
            <w:r w:rsidRPr="00EE5187">
              <w:rPr>
                <w:noProof/>
                <w:color w:val="000000"/>
                <w:lang w:val="lt-LT"/>
              </w:rPr>
              <w:t xml:space="preserve">The supplier has the </w:t>
            </w:r>
            <w:r w:rsidRPr="00EE5187">
              <w:rPr>
                <w:noProof/>
                <w:lang w:val="lt-LT"/>
              </w:rPr>
              <w:t>right</w:t>
            </w:r>
            <w:r w:rsidRPr="00EE5187">
              <w:rPr>
                <w:noProof/>
                <w:color w:val="000000"/>
                <w:lang w:val="lt-LT"/>
              </w:rPr>
              <w:t xml:space="preserve"> to file a claim before the award of the contract. </w:t>
            </w:r>
          </w:p>
        </w:tc>
      </w:tr>
      <w:tr w:rsidR="008F7C9D" w:rsidRPr="00EE5187" w14:paraId="7E4EE37E" w14:textId="77777777" w:rsidTr="003E151D">
        <w:tc>
          <w:tcPr>
            <w:tcW w:w="1699" w:type="dxa"/>
            <w:vMerge/>
            <w:tcMar>
              <w:top w:w="28" w:type="dxa"/>
              <w:bottom w:w="28" w:type="dxa"/>
            </w:tcMar>
          </w:tcPr>
          <w:p w14:paraId="47F2A724" w14:textId="77777777" w:rsidR="008F7C9D" w:rsidRPr="00EE5187" w:rsidRDefault="008F7C9D" w:rsidP="00F53CAB">
            <w:pPr>
              <w:pStyle w:val="ListParagraph"/>
              <w:ind w:left="316" w:right="38"/>
              <w:rPr>
                <w:b/>
                <w:bCs/>
                <w:noProof/>
                <w:lang w:val="lt-LT"/>
              </w:rPr>
            </w:pPr>
          </w:p>
        </w:tc>
        <w:tc>
          <w:tcPr>
            <w:tcW w:w="710" w:type="dxa"/>
          </w:tcPr>
          <w:p w14:paraId="4302F335" w14:textId="77777777" w:rsidR="008F7C9D" w:rsidRPr="00EE5187" w:rsidRDefault="008F7C9D" w:rsidP="00F53CAB">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3391E01" w14:textId="69DB5E7B" w:rsidR="008F7C9D" w:rsidRPr="00EE5187" w:rsidRDefault="008F7C9D" w:rsidP="00F53CAB">
            <w:pPr>
              <w:spacing w:after="60"/>
              <w:ind w:left="34"/>
              <w:jc w:val="both"/>
              <w:rPr>
                <w:noProof/>
                <w:lang w:val="lt-LT"/>
              </w:rPr>
            </w:pPr>
            <w:r w:rsidRPr="00EE5187">
              <w:rPr>
                <w:noProof/>
                <w:color w:val="000000"/>
                <w:lang w:val="lt-LT"/>
              </w:rPr>
              <w:t>Pretenzija gali būti pateikta per 10 kalendorinių dienų nuo KC pranešimo raštu apie jo priimtą sprendimą išsiuntimo tiekėjams dienos.</w:t>
            </w:r>
          </w:p>
        </w:tc>
        <w:tc>
          <w:tcPr>
            <w:tcW w:w="283" w:type="dxa"/>
          </w:tcPr>
          <w:p w14:paraId="2140FFD4" w14:textId="77777777" w:rsidR="008F7C9D" w:rsidRPr="00EE5187" w:rsidRDefault="008F7C9D" w:rsidP="00F53CAB">
            <w:pPr>
              <w:spacing w:after="60"/>
              <w:ind w:left="1080"/>
              <w:jc w:val="both"/>
              <w:rPr>
                <w:noProof/>
                <w:lang w:val="lt-LT"/>
              </w:rPr>
            </w:pPr>
          </w:p>
        </w:tc>
        <w:tc>
          <w:tcPr>
            <w:tcW w:w="1742" w:type="dxa"/>
            <w:vMerge/>
          </w:tcPr>
          <w:p w14:paraId="55A33E55" w14:textId="77777777" w:rsidR="008F7C9D" w:rsidRPr="00EE5187" w:rsidRDefault="008F7C9D" w:rsidP="00F53CAB">
            <w:pPr>
              <w:spacing w:line="240" w:lineRule="auto"/>
              <w:ind w:right="174"/>
              <w:rPr>
                <w:b/>
                <w:bCs/>
                <w:noProof/>
                <w:lang w:val="lt-LT"/>
              </w:rPr>
            </w:pPr>
          </w:p>
        </w:tc>
        <w:tc>
          <w:tcPr>
            <w:tcW w:w="708" w:type="dxa"/>
          </w:tcPr>
          <w:p w14:paraId="729B264E" w14:textId="77777777" w:rsidR="008F7C9D" w:rsidRPr="00EE5187" w:rsidRDefault="008F7C9D"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45197FF6" w14:textId="03F40C09" w:rsidR="008F7C9D" w:rsidRPr="00EE5187" w:rsidRDefault="008F7C9D" w:rsidP="00F53CAB">
            <w:pPr>
              <w:widowControl w:val="0"/>
              <w:spacing w:after="60" w:line="240" w:lineRule="auto"/>
              <w:ind w:left="31"/>
              <w:jc w:val="both"/>
              <w:rPr>
                <w:noProof/>
                <w:lang w:val="lt-LT"/>
              </w:rPr>
            </w:pPr>
            <w:r w:rsidRPr="00EE5187">
              <w:rPr>
                <w:noProof/>
                <w:color w:val="000000"/>
                <w:lang w:val="lt-LT"/>
              </w:rPr>
              <w:t>A claim may be filed within 10 calendar days of the date of dispatch of the written notification of the decision by the KC to the suppliers.</w:t>
            </w:r>
          </w:p>
        </w:tc>
      </w:tr>
      <w:tr w:rsidR="008F7C9D" w:rsidRPr="00EE5187" w14:paraId="792E2849" w14:textId="77777777" w:rsidTr="003E151D">
        <w:tc>
          <w:tcPr>
            <w:tcW w:w="1699" w:type="dxa"/>
            <w:vMerge/>
            <w:tcMar>
              <w:top w:w="28" w:type="dxa"/>
              <w:bottom w:w="28" w:type="dxa"/>
            </w:tcMar>
          </w:tcPr>
          <w:p w14:paraId="7D9635BB" w14:textId="77777777" w:rsidR="008F7C9D" w:rsidRPr="00EE5187" w:rsidRDefault="008F7C9D" w:rsidP="00F53CAB">
            <w:pPr>
              <w:pStyle w:val="ListParagraph"/>
              <w:ind w:left="316" w:right="38"/>
              <w:rPr>
                <w:b/>
                <w:bCs/>
                <w:noProof/>
                <w:lang w:val="lt-LT"/>
              </w:rPr>
            </w:pPr>
          </w:p>
        </w:tc>
        <w:tc>
          <w:tcPr>
            <w:tcW w:w="710" w:type="dxa"/>
          </w:tcPr>
          <w:p w14:paraId="0698432B" w14:textId="77777777" w:rsidR="008F7C9D" w:rsidRPr="00EE5187" w:rsidRDefault="008F7C9D" w:rsidP="00F53CAB">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1A558265" w14:textId="1FC4786A" w:rsidR="008F7C9D" w:rsidRPr="00EE5187" w:rsidRDefault="008F7C9D" w:rsidP="00F53CAB">
            <w:pPr>
              <w:spacing w:after="60"/>
              <w:ind w:left="34"/>
              <w:jc w:val="both"/>
              <w:rPr>
                <w:noProof/>
                <w:lang w:val="lt-LT"/>
              </w:rPr>
            </w:pPr>
            <w:r w:rsidRPr="00EE5187">
              <w:rPr>
                <w:noProof/>
                <w:color w:val="000000"/>
                <w:lang w:val="lt-LT"/>
              </w:rPr>
              <w:t>Pretenzijos teikiamos elektroninėmis priemonėmis (pvz. CVP IS, el. paštu).</w:t>
            </w:r>
          </w:p>
        </w:tc>
        <w:tc>
          <w:tcPr>
            <w:tcW w:w="283" w:type="dxa"/>
          </w:tcPr>
          <w:p w14:paraId="5D7811E4" w14:textId="77777777" w:rsidR="008F7C9D" w:rsidRPr="00EE5187" w:rsidRDefault="008F7C9D" w:rsidP="00F53CAB">
            <w:pPr>
              <w:spacing w:after="60"/>
              <w:ind w:left="1080"/>
              <w:jc w:val="both"/>
              <w:rPr>
                <w:noProof/>
                <w:lang w:val="lt-LT"/>
              </w:rPr>
            </w:pPr>
          </w:p>
        </w:tc>
        <w:tc>
          <w:tcPr>
            <w:tcW w:w="1742" w:type="dxa"/>
            <w:vMerge/>
          </w:tcPr>
          <w:p w14:paraId="62533051" w14:textId="77777777" w:rsidR="008F7C9D" w:rsidRPr="00EE5187" w:rsidRDefault="008F7C9D" w:rsidP="00F53CAB">
            <w:pPr>
              <w:spacing w:line="240" w:lineRule="auto"/>
              <w:ind w:right="174"/>
              <w:rPr>
                <w:b/>
                <w:bCs/>
                <w:noProof/>
                <w:lang w:val="lt-LT"/>
              </w:rPr>
            </w:pPr>
          </w:p>
        </w:tc>
        <w:tc>
          <w:tcPr>
            <w:tcW w:w="708" w:type="dxa"/>
          </w:tcPr>
          <w:p w14:paraId="2C71811F" w14:textId="77777777" w:rsidR="008F7C9D" w:rsidRPr="00EE5187" w:rsidRDefault="008F7C9D"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1973591B" w14:textId="447E73FC" w:rsidR="008F7C9D" w:rsidRPr="00EE5187" w:rsidRDefault="008F7C9D" w:rsidP="00F53CAB">
            <w:pPr>
              <w:widowControl w:val="0"/>
              <w:spacing w:after="60" w:line="240" w:lineRule="auto"/>
              <w:ind w:left="31"/>
              <w:jc w:val="both"/>
              <w:rPr>
                <w:noProof/>
                <w:lang w:val="lt-LT"/>
              </w:rPr>
            </w:pPr>
            <w:r w:rsidRPr="00EE5187">
              <w:rPr>
                <w:noProof/>
                <w:color w:val="000000"/>
                <w:lang w:val="lt-LT"/>
              </w:rPr>
              <w:t>Claims are submitted electronically (e.g. CVP IS, email).</w:t>
            </w:r>
          </w:p>
        </w:tc>
      </w:tr>
      <w:tr w:rsidR="008F7C9D" w:rsidRPr="00EE5187" w14:paraId="0429374F" w14:textId="77777777" w:rsidTr="003E151D">
        <w:tc>
          <w:tcPr>
            <w:tcW w:w="1699" w:type="dxa"/>
            <w:vMerge/>
            <w:tcMar>
              <w:top w:w="28" w:type="dxa"/>
              <w:bottom w:w="28" w:type="dxa"/>
            </w:tcMar>
          </w:tcPr>
          <w:p w14:paraId="7ACC83A8" w14:textId="77777777" w:rsidR="008F7C9D" w:rsidRPr="00EE5187" w:rsidRDefault="008F7C9D" w:rsidP="00F53CAB">
            <w:pPr>
              <w:pStyle w:val="ListParagraph"/>
              <w:ind w:left="316" w:right="38"/>
              <w:rPr>
                <w:b/>
                <w:bCs/>
                <w:noProof/>
                <w:lang w:val="lt-LT"/>
              </w:rPr>
            </w:pPr>
          </w:p>
        </w:tc>
        <w:tc>
          <w:tcPr>
            <w:tcW w:w="710" w:type="dxa"/>
            <w:vMerge w:val="restart"/>
          </w:tcPr>
          <w:p w14:paraId="12E3D013" w14:textId="77777777" w:rsidR="008F7C9D" w:rsidRPr="00EE5187" w:rsidRDefault="008F7C9D" w:rsidP="00F53CAB">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8B22F1C" w14:textId="4F4C4B48" w:rsidR="008F7C9D" w:rsidRPr="00EE5187" w:rsidRDefault="008F7C9D" w:rsidP="00F53CAB">
            <w:pPr>
              <w:spacing w:after="60"/>
              <w:ind w:left="34"/>
              <w:jc w:val="both"/>
              <w:rPr>
                <w:noProof/>
                <w:lang w:val="lt-LT"/>
              </w:rPr>
            </w:pPr>
            <w:r w:rsidRPr="00EE5187">
              <w:rPr>
                <w:noProof/>
                <w:color w:val="000000"/>
                <w:lang w:val="lt-LT"/>
              </w:rPr>
              <w:t>KC neprivalo nagrinėti tiekėjo pretenzijos, kuri pateikta:</w:t>
            </w:r>
          </w:p>
        </w:tc>
        <w:tc>
          <w:tcPr>
            <w:tcW w:w="283" w:type="dxa"/>
          </w:tcPr>
          <w:p w14:paraId="76C62693" w14:textId="77777777" w:rsidR="008F7C9D" w:rsidRPr="00EE5187" w:rsidRDefault="008F7C9D" w:rsidP="00F53CAB">
            <w:pPr>
              <w:spacing w:after="60"/>
              <w:ind w:left="1080"/>
              <w:jc w:val="both"/>
              <w:rPr>
                <w:noProof/>
                <w:lang w:val="lt-LT"/>
              </w:rPr>
            </w:pPr>
          </w:p>
        </w:tc>
        <w:tc>
          <w:tcPr>
            <w:tcW w:w="1742" w:type="dxa"/>
            <w:vMerge/>
          </w:tcPr>
          <w:p w14:paraId="2AC2DAB4" w14:textId="77777777" w:rsidR="008F7C9D" w:rsidRPr="00EE5187" w:rsidRDefault="008F7C9D" w:rsidP="00F53CAB">
            <w:pPr>
              <w:spacing w:line="240" w:lineRule="auto"/>
              <w:ind w:right="174"/>
              <w:rPr>
                <w:b/>
                <w:bCs/>
                <w:noProof/>
                <w:lang w:val="lt-LT"/>
              </w:rPr>
            </w:pPr>
          </w:p>
        </w:tc>
        <w:tc>
          <w:tcPr>
            <w:tcW w:w="708" w:type="dxa"/>
            <w:vMerge w:val="restart"/>
          </w:tcPr>
          <w:p w14:paraId="104CE444" w14:textId="77777777" w:rsidR="008F7C9D" w:rsidRPr="00EE5187" w:rsidRDefault="008F7C9D"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0DDB302" w14:textId="423465A9" w:rsidR="008F7C9D" w:rsidRPr="00EE5187" w:rsidRDefault="008F7C9D" w:rsidP="00F53CAB">
            <w:pPr>
              <w:widowControl w:val="0"/>
              <w:spacing w:after="60" w:line="240" w:lineRule="auto"/>
              <w:ind w:left="31"/>
              <w:jc w:val="both"/>
              <w:rPr>
                <w:noProof/>
                <w:lang w:val="lt-LT"/>
              </w:rPr>
            </w:pPr>
            <w:r w:rsidRPr="00EE5187">
              <w:rPr>
                <w:noProof/>
                <w:color w:val="000000"/>
                <w:lang w:val="lt-LT"/>
              </w:rPr>
              <w:t>The KC is not obliged to deal with a supplier's claim that has been filed:</w:t>
            </w:r>
          </w:p>
        </w:tc>
      </w:tr>
      <w:tr w:rsidR="008F7C9D" w:rsidRPr="00EE5187" w14:paraId="78A8A315" w14:textId="77777777" w:rsidTr="003E151D">
        <w:tc>
          <w:tcPr>
            <w:tcW w:w="1699" w:type="dxa"/>
            <w:vMerge/>
            <w:tcMar>
              <w:top w:w="28" w:type="dxa"/>
              <w:bottom w:w="28" w:type="dxa"/>
            </w:tcMar>
          </w:tcPr>
          <w:p w14:paraId="5B082341" w14:textId="77777777" w:rsidR="008F7C9D" w:rsidRPr="00EE5187" w:rsidRDefault="008F7C9D" w:rsidP="006F72D2">
            <w:pPr>
              <w:pStyle w:val="ListParagraph"/>
              <w:ind w:left="316" w:right="38"/>
              <w:rPr>
                <w:b/>
                <w:bCs/>
                <w:noProof/>
                <w:lang w:val="lt-LT"/>
              </w:rPr>
            </w:pPr>
          </w:p>
        </w:tc>
        <w:tc>
          <w:tcPr>
            <w:tcW w:w="710" w:type="dxa"/>
            <w:vMerge/>
          </w:tcPr>
          <w:p w14:paraId="623D6814" w14:textId="77777777" w:rsidR="008F7C9D" w:rsidRPr="00EE5187" w:rsidRDefault="008F7C9D" w:rsidP="006F72D2">
            <w:pPr>
              <w:spacing w:after="60"/>
              <w:ind w:left="34"/>
              <w:jc w:val="both"/>
              <w:rPr>
                <w:noProof/>
                <w:lang w:val="lt-LT"/>
              </w:rPr>
            </w:pPr>
          </w:p>
        </w:tc>
        <w:tc>
          <w:tcPr>
            <w:tcW w:w="4780" w:type="dxa"/>
            <w:gridSpan w:val="5"/>
            <w:tcMar>
              <w:top w:w="28" w:type="dxa"/>
              <w:bottom w:w="28" w:type="dxa"/>
            </w:tcMar>
          </w:tcPr>
          <w:p w14:paraId="68CEA90B" w14:textId="26B6F1B7" w:rsidR="008F7C9D" w:rsidRPr="00EE5187" w:rsidRDefault="008F7C9D" w:rsidP="00F46887">
            <w:pPr>
              <w:pStyle w:val="ListParagraph"/>
              <w:numPr>
                <w:ilvl w:val="0"/>
                <w:numId w:val="95"/>
              </w:numPr>
              <w:spacing w:after="60"/>
              <w:ind w:left="314" w:hanging="283"/>
              <w:jc w:val="both"/>
              <w:rPr>
                <w:noProof/>
                <w:lang w:val="lt-LT"/>
              </w:rPr>
            </w:pPr>
            <w:r w:rsidRPr="00EE5187">
              <w:rPr>
                <w:rFonts w:eastAsia="Calibri"/>
                <w:noProof/>
                <w:lang w:val="lt-LT"/>
              </w:rPr>
              <w:t>praleidus šiame skyriuje nurodytus terminus;</w:t>
            </w:r>
          </w:p>
        </w:tc>
        <w:tc>
          <w:tcPr>
            <w:tcW w:w="283" w:type="dxa"/>
          </w:tcPr>
          <w:p w14:paraId="5B380CC5" w14:textId="77777777" w:rsidR="008F7C9D" w:rsidRPr="00EE5187" w:rsidRDefault="008F7C9D" w:rsidP="006F72D2">
            <w:pPr>
              <w:spacing w:after="60"/>
              <w:ind w:left="1080"/>
              <w:jc w:val="both"/>
              <w:rPr>
                <w:noProof/>
                <w:lang w:val="lt-LT"/>
              </w:rPr>
            </w:pPr>
          </w:p>
        </w:tc>
        <w:tc>
          <w:tcPr>
            <w:tcW w:w="1742" w:type="dxa"/>
            <w:vMerge/>
          </w:tcPr>
          <w:p w14:paraId="104ED27D" w14:textId="77777777" w:rsidR="008F7C9D" w:rsidRPr="00EE5187" w:rsidRDefault="008F7C9D" w:rsidP="006F72D2">
            <w:pPr>
              <w:spacing w:line="240" w:lineRule="auto"/>
              <w:ind w:right="174"/>
              <w:rPr>
                <w:b/>
                <w:bCs/>
                <w:noProof/>
                <w:lang w:val="lt-LT"/>
              </w:rPr>
            </w:pPr>
          </w:p>
        </w:tc>
        <w:tc>
          <w:tcPr>
            <w:tcW w:w="708" w:type="dxa"/>
            <w:vMerge/>
          </w:tcPr>
          <w:p w14:paraId="3AEDAE9F" w14:textId="77777777" w:rsidR="008F7C9D" w:rsidRPr="00EE5187" w:rsidRDefault="008F7C9D" w:rsidP="006F72D2">
            <w:pPr>
              <w:widowControl w:val="0"/>
              <w:spacing w:after="60" w:line="240" w:lineRule="auto"/>
              <w:ind w:left="31"/>
              <w:jc w:val="both"/>
              <w:rPr>
                <w:noProof/>
                <w:lang w:val="lt-LT"/>
              </w:rPr>
            </w:pPr>
          </w:p>
        </w:tc>
        <w:tc>
          <w:tcPr>
            <w:tcW w:w="5181" w:type="dxa"/>
            <w:gridSpan w:val="5"/>
          </w:tcPr>
          <w:p w14:paraId="4B50DFDB" w14:textId="43A9D8C5" w:rsidR="008F7C9D" w:rsidRPr="00EE5187" w:rsidRDefault="008F7C9D" w:rsidP="00F46887">
            <w:pPr>
              <w:pStyle w:val="ListParagraph"/>
              <w:widowControl w:val="0"/>
              <w:numPr>
                <w:ilvl w:val="0"/>
                <w:numId w:val="96"/>
              </w:numPr>
              <w:spacing w:after="60" w:line="240" w:lineRule="auto"/>
              <w:ind w:left="317" w:hanging="283"/>
              <w:jc w:val="both"/>
              <w:rPr>
                <w:noProof/>
                <w:lang w:val="lt-LT"/>
              </w:rPr>
            </w:pPr>
            <w:r w:rsidRPr="00EE5187">
              <w:rPr>
                <w:rFonts w:eastAsia="Calibri"/>
                <w:noProof/>
                <w:lang w:val="lt-LT"/>
              </w:rPr>
              <w:t>after missing the time limits set out in this Chapter;</w:t>
            </w:r>
          </w:p>
        </w:tc>
      </w:tr>
      <w:tr w:rsidR="008F7C9D" w:rsidRPr="00EE5187" w14:paraId="036BFA2A" w14:textId="77777777" w:rsidTr="003E151D">
        <w:tc>
          <w:tcPr>
            <w:tcW w:w="1699" w:type="dxa"/>
            <w:vMerge/>
            <w:tcMar>
              <w:top w:w="28" w:type="dxa"/>
              <w:bottom w:w="28" w:type="dxa"/>
            </w:tcMar>
          </w:tcPr>
          <w:p w14:paraId="78854440" w14:textId="77777777" w:rsidR="008F7C9D" w:rsidRPr="00EE5187" w:rsidRDefault="008F7C9D" w:rsidP="006F72D2">
            <w:pPr>
              <w:pStyle w:val="ListParagraph"/>
              <w:ind w:left="316" w:right="38"/>
              <w:rPr>
                <w:b/>
                <w:bCs/>
                <w:noProof/>
                <w:lang w:val="lt-LT"/>
              </w:rPr>
            </w:pPr>
          </w:p>
        </w:tc>
        <w:tc>
          <w:tcPr>
            <w:tcW w:w="710" w:type="dxa"/>
            <w:vMerge/>
          </w:tcPr>
          <w:p w14:paraId="2B98538C" w14:textId="77777777" w:rsidR="008F7C9D" w:rsidRPr="00EE5187" w:rsidRDefault="008F7C9D" w:rsidP="006F72D2">
            <w:pPr>
              <w:spacing w:after="60"/>
              <w:ind w:left="34"/>
              <w:jc w:val="both"/>
              <w:rPr>
                <w:noProof/>
                <w:lang w:val="lt-LT"/>
              </w:rPr>
            </w:pPr>
          </w:p>
        </w:tc>
        <w:tc>
          <w:tcPr>
            <w:tcW w:w="4780" w:type="dxa"/>
            <w:gridSpan w:val="5"/>
            <w:tcMar>
              <w:top w:w="28" w:type="dxa"/>
              <w:bottom w:w="28" w:type="dxa"/>
            </w:tcMar>
          </w:tcPr>
          <w:p w14:paraId="0DC9E4EC" w14:textId="5363C53B" w:rsidR="008F7C9D" w:rsidRPr="00EE5187" w:rsidRDefault="008F7C9D" w:rsidP="00F46887">
            <w:pPr>
              <w:pStyle w:val="ListParagraph"/>
              <w:numPr>
                <w:ilvl w:val="0"/>
                <w:numId w:val="95"/>
              </w:numPr>
              <w:spacing w:after="60"/>
              <w:ind w:left="314" w:hanging="283"/>
              <w:jc w:val="both"/>
              <w:rPr>
                <w:noProof/>
                <w:lang w:val="lt-LT"/>
              </w:rPr>
            </w:pPr>
            <w:r w:rsidRPr="00EE5187">
              <w:rPr>
                <w:rFonts w:eastAsia="Calibri"/>
                <w:noProof/>
                <w:lang w:val="lt-LT"/>
              </w:rPr>
              <w:t>sudarius pirkimo sutartį;</w:t>
            </w:r>
          </w:p>
        </w:tc>
        <w:tc>
          <w:tcPr>
            <w:tcW w:w="283" w:type="dxa"/>
          </w:tcPr>
          <w:p w14:paraId="155FFB04" w14:textId="77777777" w:rsidR="008F7C9D" w:rsidRPr="00EE5187" w:rsidRDefault="008F7C9D" w:rsidP="006F72D2">
            <w:pPr>
              <w:spacing w:after="60"/>
              <w:ind w:left="1080"/>
              <w:jc w:val="both"/>
              <w:rPr>
                <w:noProof/>
                <w:lang w:val="lt-LT"/>
              </w:rPr>
            </w:pPr>
          </w:p>
        </w:tc>
        <w:tc>
          <w:tcPr>
            <w:tcW w:w="1742" w:type="dxa"/>
            <w:vMerge/>
          </w:tcPr>
          <w:p w14:paraId="1E2D94A8" w14:textId="77777777" w:rsidR="008F7C9D" w:rsidRPr="00EE5187" w:rsidRDefault="008F7C9D" w:rsidP="006F72D2">
            <w:pPr>
              <w:spacing w:line="240" w:lineRule="auto"/>
              <w:ind w:right="174"/>
              <w:rPr>
                <w:b/>
                <w:bCs/>
                <w:noProof/>
                <w:lang w:val="lt-LT"/>
              </w:rPr>
            </w:pPr>
          </w:p>
        </w:tc>
        <w:tc>
          <w:tcPr>
            <w:tcW w:w="708" w:type="dxa"/>
            <w:vMerge/>
          </w:tcPr>
          <w:p w14:paraId="55ACC074" w14:textId="77777777" w:rsidR="008F7C9D" w:rsidRPr="00EE5187" w:rsidRDefault="008F7C9D" w:rsidP="006F72D2">
            <w:pPr>
              <w:widowControl w:val="0"/>
              <w:spacing w:after="60" w:line="240" w:lineRule="auto"/>
              <w:ind w:left="31"/>
              <w:jc w:val="both"/>
              <w:rPr>
                <w:noProof/>
                <w:lang w:val="lt-LT"/>
              </w:rPr>
            </w:pPr>
          </w:p>
        </w:tc>
        <w:tc>
          <w:tcPr>
            <w:tcW w:w="5181" w:type="dxa"/>
            <w:gridSpan w:val="5"/>
          </w:tcPr>
          <w:p w14:paraId="5F6010A9" w14:textId="65EDE411" w:rsidR="008F7C9D" w:rsidRPr="00EE5187" w:rsidRDefault="008F7C9D" w:rsidP="00F46887">
            <w:pPr>
              <w:pStyle w:val="ListParagraph"/>
              <w:widowControl w:val="0"/>
              <w:numPr>
                <w:ilvl w:val="0"/>
                <w:numId w:val="96"/>
              </w:numPr>
              <w:spacing w:after="60" w:line="240" w:lineRule="auto"/>
              <w:ind w:left="317" w:hanging="283"/>
              <w:jc w:val="both"/>
              <w:rPr>
                <w:noProof/>
                <w:lang w:val="lt-LT"/>
              </w:rPr>
            </w:pPr>
            <w:r w:rsidRPr="00EE5187">
              <w:rPr>
                <w:rFonts w:eastAsia="Calibri"/>
                <w:noProof/>
                <w:lang w:val="lt-LT"/>
              </w:rPr>
              <w:t>after the contract has been concluded;</w:t>
            </w:r>
          </w:p>
        </w:tc>
      </w:tr>
      <w:tr w:rsidR="008F7C9D" w:rsidRPr="00EE5187" w14:paraId="199AD973" w14:textId="77777777" w:rsidTr="003E151D">
        <w:tc>
          <w:tcPr>
            <w:tcW w:w="1699" w:type="dxa"/>
            <w:vMerge/>
            <w:tcMar>
              <w:top w:w="28" w:type="dxa"/>
              <w:bottom w:w="28" w:type="dxa"/>
            </w:tcMar>
          </w:tcPr>
          <w:p w14:paraId="6068DDC5" w14:textId="77777777" w:rsidR="008F7C9D" w:rsidRPr="00EE5187" w:rsidRDefault="008F7C9D" w:rsidP="006F72D2">
            <w:pPr>
              <w:pStyle w:val="ListParagraph"/>
              <w:ind w:left="316" w:right="38"/>
              <w:rPr>
                <w:b/>
                <w:bCs/>
                <w:noProof/>
                <w:lang w:val="lt-LT"/>
              </w:rPr>
            </w:pPr>
          </w:p>
        </w:tc>
        <w:tc>
          <w:tcPr>
            <w:tcW w:w="710" w:type="dxa"/>
            <w:vMerge/>
          </w:tcPr>
          <w:p w14:paraId="3210B778" w14:textId="77777777" w:rsidR="008F7C9D" w:rsidRPr="00EE5187" w:rsidRDefault="008F7C9D" w:rsidP="006F72D2">
            <w:pPr>
              <w:spacing w:after="60"/>
              <w:ind w:left="34"/>
              <w:jc w:val="both"/>
              <w:rPr>
                <w:noProof/>
                <w:lang w:val="lt-LT"/>
              </w:rPr>
            </w:pPr>
          </w:p>
        </w:tc>
        <w:tc>
          <w:tcPr>
            <w:tcW w:w="4780" w:type="dxa"/>
            <w:gridSpan w:val="5"/>
            <w:tcMar>
              <w:top w:w="28" w:type="dxa"/>
              <w:bottom w:w="28" w:type="dxa"/>
            </w:tcMar>
          </w:tcPr>
          <w:p w14:paraId="465B3575" w14:textId="35925AC6" w:rsidR="008F7C9D" w:rsidRPr="00EE5187" w:rsidRDefault="008F7C9D" w:rsidP="00F46887">
            <w:pPr>
              <w:pStyle w:val="ListParagraph"/>
              <w:numPr>
                <w:ilvl w:val="0"/>
                <w:numId w:val="95"/>
              </w:numPr>
              <w:spacing w:after="60"/>
              <w:ind w:left="314" w:hanging="283"/>
              <w:jc w:val="both"/>
              <w:rPr>
                <w:noProof/>
                <w:lang w:val="lt-LT"/>
              </w:rPr>
            </w:pPr>
            <w:r w:rsidRPr="00EE5187">
              <w:rPr>
                <w:rFonts w:eastAsia="Calibri"/>
                <w:noProof/>
                <w:lang w:val="lt-LT"/>
              </w:rPr>
              <w:t>pakartotinai dėl to paties KC priimto sprendimo arba atlikto veiksmo.</w:t>
            </w:r>
          </w:p>
        </w:tc>
        <w:tc>
          <w:tcPr>
            <w:tcW w:w="283" w:type="dxa"/>
          </w:tcPr>
          <w:p w14:paraId="341EB28E" w14:textId="77777777" w:rsidR="008F7C9D" w:rsidRPr="00EE5187" w:rsidRDefault="008F7C9D" w:rsidP="006F72D2">
            <w:pPr>
              <w:spacing w:after="60"/>
              <w:ind w:left="1080"/>
              <w:jc w:val="both"/>
              <w:rPr>
                <w:noProof/>
                <w:lang w:val="lt-LT"/>
              </w:rPr>
            </w:pPr>
          </w:p>
        </w:tc>
        <w:tc>
          <w:tcPr>
            <w:tcW w:w="1742" w:type="dxa"/>
            <w:vMerge/>
          </w:tcPr>
          <w:p w14:paraId="18B4BE64" w14:textId="77777777" w:rsidR="008F7C9D" w:rsidRPr="00EE5187" w:rsidRDefault="008F7C9D" w:rsidP="006F72D2">
            <w:pPr>
              <w:spacing w:line="240" w:lineRule="auto"/>
              <w:ind w:right="174"/>
              <w:rPr>
                <w:b/>
                <w:bCs/>
                <w:noProof/>
                <w:lang w:val="lt-LT"/>
              </w:rPr>
            </w:pPr>
          </w:p>
        </w:tc>
        <w:tc>
          <w:tcPr>
            <w:tcW w:w="708" w:type="dxa"/>
            <w:vMerge/>
          </w:tcPr>
          <w:p w14:paraId="68F8BCC5" w14:textId="77777777" w:rsidR="008F7C9D" w:rsidRPr="00EE5187" w:rsidRDefault="008F7C9D" w:rsidP="006F72D2">
            <w:pPr>
              <w:widowControl w:val="0"/>
              <w:spacing w:after="60" w:line="240" w:lineRule="auto"/>
              <w:ind w:left="31"/>
              <w:jc w:val="both"/>
              <w:rPr>
                <w:noProof/>
                <w:lang w:val="lt-LT"/>
              </w:rPr>
            </w:pPr>
          </w:p>
        </w:tc>
        <w:tc>
          <w:tcPr>
            <w:tcW w:w="5181" w:type="dxa"/>
            <w:gridSpan w:val="5"/>
          </w:tcPr>
          <w:p w14:paraId="296EC57B" w14:textId="72534C98" w:rsidR="008F7C9D" w:rsidRPr="00EE5187" w:rsidRDefault="008F7C9D" w:rsidP="00F46887">
            <w:pPr>
              <w:pStyle w:val="ListParagraph"/>
              <w:widowControl w:val="0"/>
              <w:numPr>
                <w:ilvl w:val="0"/>
                <w:numId w:val="96"/>
              </w:numPr>
              <w:spacing w:after="60" w:line="240" w:lineRule="auto"/>
              <w:ind w:left="317" w:hanging="283"/>
              <w:jc w:val="both"/>
              <w:rPr>
                <w:noProof/>
                <w:lang w:val="lt-LT"/>
              </w:rPr>
            </w:pPr>
            <w:r w:rsidRPr="00EE5187">
              <w:rPr>
                <w:rFonts w:eastAsia="Calibri"/>
                <w:noProof/>
                <w:lang w:val="lt-LT"/>
              </w:rPr>
              <w:t>repeatedly for the same decision or action taken by the KC.</w:t>
            </w:r>
          </w:p>
        </w:tc>
      </w:tr>
      <w:tr w:rsidR="008F7C9D" w:rsidRPr="00EE5187" w14:paraId="712FBBE6" w14:textId="77777777" w:rsidTr="003E151D">
        <w:tc>
          <w:tcPr>
            <w:tcW w:w="1699" w:type="dxa"/>
            <w:vMerge/>
            <w:tcMar>
              <w:top w:w="28" w:type="dxa"/>
              <w:bottom w:w="28" w:type="dxa"/>
            </w:tcMar>
          </w:tcPr>
          <w:p w14:paraId="6494DB7B" w14:textId="77777777" w:rsidR="008F7C9D" w:rsidRPr="00EE5187" w:rsidRDefault="008F7C9D" w:rsidP="008829AF">
            <w:pPr>
              <w:pStyle w:val="ListParagraph"/>
              <w:ind w:left="316" w:right="38"/>
              <w:rPr>
                <w:b/>
                <w:bCs/>
                <w:noProof/>
                <w:lang w:val="lt-LT"/>
              </w:rPr>
            </w:pPr>
          </w:p>
        </w:tc>
        <w:tc>
          <w:tcPr>
            <w:tcW w:w="710" w:type="dxa"/>
          </w:tcPr>
          <w:p w14:paraId="3DB4DB32" w14:textId="77777777" w:rsidR="008F7C9D" w:rsidRPr="00EE5187" w:rsidRDefault="008F7C9D" w:rsidP="00063190">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5E49DB03" w14:textId="6EF1646B" w:rsidR="008F7C9D" w:rsidRPr="00EE5187" w:rsidRDefault="008F7C9D" w:rsidP="00063190">
            <w:pPr>
              <w:spacing w:after="60"/>
              <w:ind w:left="34"/>
              <w:jc w:val="both"/>
              <w:rPr>
                <w:noProof/>
                <w:lang w:val="lt-LT"/>
              </w:rPr>
            </w:pPr>
            <w:r w:rsidRPr="00EE5187">
              <w:rPr>
                <w:rFonts w:eastAsia="Calibri"/>
                <w:noProof/>
                <w:lang w:val="lt-LT"/>
              </w:rPr>
              <w:t xml:space="preserve">Pretenzijos išnagrinėjamos ir atsakymas tiekėjui išsiunčiamas per 6 darbo dienas nuo pretenzijos gavimo dienos. Pranešimas apie priimtą motyvuotą sprendimą išsiunčiamas tiekėjui (tokiu būdu, kokiu buvo gauta pretenzija), suinteresuotiems kandidatams ir suinteresuotiems dalyviams. </w:t>
            </w:r>
          </w:p>
        </w:tc>
        <w:tc>
          <w:tcPr>
            <w:tcW w:w="283" w:type="dxa"/>
          </w:tcPr>
          <w:p w14:paraId="5263F7BA" w14:textId="77777777" w:rsidR="008F7C9D" w:rsidRPr="00EE5187" w:rsidRDefault="008F7C9D" w:rsidP="000D1970">
            <w:pPr>
              <w:spacing w:after="60"/>
              <w:ind w:left="1080"/>
              <w:jc w:val="both"/>
              <w:rPr>
                <w:noProof/>
                <w:lang w:val="lt-LT"/>
              </w:rPr>
            </w:pPr>
          </w:p>
        </w:tc>
        <w:tc>
          <w:tcPr>
            <w:tcW w:w="1742" w:type="dxa"/>
            <w:vMerge/>
          </w:tcPr>
          <w:p w14:paraId="60237B27" w14:textId="77777777" w:rsidR="008F7C9D" w:rsidRPr="00EE5187" w:rsidRDefault="008F7C9D" w:rsidP="008829AF">
            <w:pPr>
              <w:spacing w:line="240" w:lineRule="auto"/>
              <w:ind w:right="174"/>
              <w:rPr>
                <w:b/>
                <w:bCs/>
                <w:noProof/>
                <w:lang w:val="lt-LT"/>
              </w:rPr>
            </w:pPr>
          </w:p>
        </w:tc>
        <w:tc>
          <w:tcPr>
            <w:tcW w:w="708" w:type="dxa"/>
          </w:tcPr>
          <w:p w14:paraId="4C38662D" w14:textId="77777777" w:rsidR="008F7C9D" w:rsidRPr="00EE5187" w:rsidRDefault="008F7C9D"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2AB4B27A" w14:textId="56BAA006" w:rsidR="008F7C9D" w:rsidRPr="00EE5187" w:rsidRDefault="008F7C9D" w:rsidP="00063190">
            <w:pPr>
              <w:widowControl w:val="0"/>
              <w:spacing w:after="60" w:line="240" w:lineRule="auto"/>
              <w:ind w:left="31"/>
              <w:jc w:val="both"/>
              <w:rPr>
                <w:noProof/>
                <w:lang w:val="lt-LT"/>
              </w:rPr>
            </w:pPr>
            <w:r w:rsidRPr="00EE5187">
              <w:rPr>
                <w:rFonts w:eastAsia="Calibri"/>
                <w:noProof/>
                <w:lang w:val="lt-LT"/>
              </w:rPr>
              <w:t xml:space="preserve">Claims shall be examined and a reply shall be sent to the supplier within 6 working days of receipt of the claim. The notification of the reasoned decision shall be sent to the supplier (in the same way as the claim was received), to the candidates and tenderers concerned. </w:t>
            </w:r>
          </w:p>
        </w:tc>
      </w:tr>
      <w:tr w:rsidR="000D1970" w:rsidRPr="00EE5187" w14:paraId="425EEAB9" w14:textId="10B0759B" w:rsidTr="003E151D">
        <w:tc>
          <w:tcPr>
            <w:tcW w:w="1699" w:type="dxa"/>
            <w:tcMar>
              <w:top w:w="28" w:type="dxa"/>
              <w:bottom w:w="28" w:type="dxa"/>
            </w:tcMar>
          </w:tcPr>
          <w:p w14:paraId="491F5462" w14:textId="77777777" w:rsidR="000D1970" w:rsidRPr="00EE5187" w:rsidRDefault="000D1970" w:rsidP="000D1970">
            <w:pPr>
              <w:rPr>
                <w:noProof/>
                <w:lang w:val="lt-LT"/>
              </w:rPr>
            </w:pPr>
          </w:p>
        </w:tc>
        <w:tc>
          <w:tcPr>
            <w:tcW w:w="710" w:type="dxa"/>
          </w:tcPr>
          <w:p w14:paraId="0F92E544" w14:textId="77777777" w:rsidR="000D1970" w:rsidRPr="00EE5187" w:rsidRDefault="000D1970" w:rsidP="000D1970">
            <w:pPr>
              <w:rPr>
                <w:noProof/>
                <w:lang w:val="lt-LT"/>
              </w:rPr>
            </w:pPr>
          </w:p>
        </w:tc>
        <w:tc>
          <w:tcPr>
            <w:tcW w:w="4780" w:type="dxa"/>
            <w:gridSpan w:val="5"/>
            <w:tcMar>
              <w:top w:w="28" w:type="dxa"/>
              <w:bottom w:w="28" w:type="dxa"/>
            </w:tcMar>
          </w:tcPr>
          <w:p w14:paraId="51F51622" w14:textId="37CEB217" w:rsidR="000D1970" w:rsidRPr="00EE5187" w:rsidRDefault="000D1970" w:rsidP="00063190">
            <w:pPr>
              <w:rPr>
                <w:noProof/>
                <w:lang w:val="lt-LT"/>
              </w:rPr>
            </w:pPr>
          </w:p>
        </w:tc>
        <w:tc>
          <w:tcPr>
            <w:tcW w:w="283" w:type="dxa"/>
          </w:tcPr>
          <w:p w14:paraId="03E09ED1" w14:textId="77777777" w:rsidR="000D1970" w:rsidRPr="00EE5187" w:rsidRDefault="000D1970" w:rsidP="000D1970">
            <w:pPr>
              <w:ind w:left="360"/>
              <w:rPr>
                <w:noProof/>
                <w:lang w:val="lt-LT"/>
              </w:rPr>
            </w:pPr>
          </w:p>
        </w:tc>
        <w:tc>
          <w:tcPr>
            <w:tcW w:w="1742" w:type="dxa"/>
          </w:tcPr>
          <w:p w14:paraId="65A6561C" w14:textId="77777777" w:rsidR="000D1970" w:rsidRPr="00EE5187" w:rsidRDefault="000D1970" w:rsidP="000D1970">
            <w:pPr>
              <w:ind w:left="360"/>
              <w:rPr>
                <w:noProof/>
                <w:lang w:val="lt-LT"/>
              </w:rPr>
            </w:pPr>
          </w:p>
        </w:tc>
        <w:tc>
          <w:tcPr>
            <w:tcW w:w="708" w:type="dxa"/>
          </w:tcPr>
          <w:p w14:paraId="36C44D0B" w14:textId="77777777" w:rsidR="000D1970" w:rsidRPr="00EE5187" w:rsidRDefault="000D1970" w:rsidP="000D1970">
            <w:pPr>
              <w:ind w:left="360"/>
              <w:rPr>
                <w:noProof/>
                <w:lang w:val="lt-LT"/>
              </w:rPr>
            </w:pPr>
          </w:p>
        </w:tc>
        <w:tc>
          <w:tcPr>
            <w:tcW w:w="5181" w:type="dxa"/>
            <w:gridSpan w:val="5"/>
          </w:tcPr>
          <w:p w14:paraId="5C9C72D4" w14:textId="59233565" w:rsidR="000D1970" w:rsidRPr="00EE5187" w:rsidRDefault="000D1970" w:rsidP="00063190">
            <w:pPr>
              <w:ind w:left="360"/>
              <w:rPr>
                <w:noProof/>
                <w:lang w:val="lt-LT"/>
              </w:rPr>
            </w:pPr>
          </w:p>
        </w:tc>
      </w:tr>
      <w:tr w:rsidR="00F46887" w:rsidRPr="00EE5187" w14:paraId="214E55C2" w14:textId="498C588D" w:rsidTr="003E151D">
        <w:tc>
          <w:tcPr>
            <w:tcW w:w="1699" w:type="dxa"/>
            <w:vMerge w:val="restart"/>
            <w:tcMar>
              <w:top w:w="28" w:type="dxa"/>
              <w:bottom w:w="28" w:type="dxa"/>
            </w:tcMar>
          </w:tcPr>
          <w:p w14:paraId="4E5F82EA" w14:textId="6F429208" w:rsidR="00F46887" w:rsidRPr="00EE5187" w:rsidRDefault="00F46887" w:rsidP="00F46887">
            <w:pPr>
              <w:pStyle w:val="ListParagraph"/>
              <w:numPr>
                <w:ilvl w:val="0"/>
                <w:numId w:val="1"/>
              </w:numPr>
              <w:ind w:left="316" w:right="38" w:hanging="284"/>
              <w:rPr>
                <w:noProof/>
                <w:lang w:val="lt-LT"/>
              </w:rPr>
            </w:pPr>
            <w:r w:rsidRPr="00EE5187">
              <w:rPr>
                <w:b/>
                <w:bCs/>
                <w:noProof/>
                <w:lang w:val="lt-LT"/>
              </w:rPr>
              <w:t>Teisė ginčyti veiksmus ar sprendimus</w:t>
            </w:r>
          </w:p>
        </w:tc>
        <w:tc>
          <w:tcPr>
            <w:tcW w:w="710" w:type="dxa"/>
          </w:tcPr>
          <w:p w14:paraId="2D9F4A20" w14:textId="77777777" w:rsidR="00F46887" w:rsidRPr="00EE5187" w:rsidRDefault="00F46887" w:rsidP="00F4688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412E1E54" w14:textId="01FA17E8" w:rsidR="00F46887" w:rsidRPr="00EE5187" w:rsidRDefault="00F46887" w:rsidP="00F46887">
            <w:pPr>
              <w:spacing w:after="60"/>
              <w:ind w:left="34"/>
              <w:jc w:val="both"/>
              <w:rPr>
                <w:noProof/>
                <w:lang w:val="lt-LT"/>
              </w:rPr>
            </w:pPr>
            <w:r w:rsidRPr="00EE5187">
              <w:rPr>
                <w:noProof/>
                <w:color w:val="000000"/>
                <w:lang w:val="lt-LT"/>
              </w:rPr>
              <w:t xml:space="preserve">Tiekėjas, nesutikęs su KC sprendimu arba jei KC per nustatytą terminą neišnagrinėjo jo pretenzijos, gali </w:t>
            </w:r>
            <w:r w:rsidRPr="00EE5187">
              <w:rPr>
                <w:noProof/>
                <w:color w:val="000000"/>
                <w:lang w:val="lt-LT"/>
              </w:rPr>
              <w:lastRenderedPageBreak/>
              <w:t xml:space="preserve">pateikti prašymą ar pareikšti ieškinį teismui VPĮ VII skyriuje arba PĮ VII skyriuje nustatyta tvarka. </w:t>
            </w:r>
          </w:p>
        </w:tc>
        <w:tc>
          <w:tcPr>
            <w:tcW w:w="283" w:type="dxa"/>
          </w:tcPr>
          <w:p w14:paraId="16E4CAB4" w14:textId="77777777" w:rsidR="00F46887" w:rsidRPr="00EE5187" w:rsidRDefault="00F46887" w:rsidP="00F46887">
            <w:pPr>
              <w:spacing w:after="60"/>
              <w:ind w:left="1080"/>
              <w:jc w:val="both"/>
              <w:rPr>
                <w:noProof/>
                <w:lang w:val="lt-LT"/>
              </w:rPr>
            </w:pPr>
          </w:p>
        </w:tc>
        <w:tc>
          <w:tcPr>
            <w:tcW w:w="1742" w:type="dxa"/>
            <w:vMerge w:val="restart"/>
          </w:tcPr>
          <w:p w14:paraId="6D1DF582" w14:textId="43344103" w:rsidR="00F46887" w:rsidRPr="00EE5187" w:rsidRDefault="00F46887" w:rsidP="00F46887">
            <w:pPr>
              <w:pStyle w:val="ListParagraph"/>
              <w:numPr>
                <w:ilvl w:val="0"/>
                <w:numId w:val="4"/>
              </w:numPr>
              <w:spacing w:line="240" w:lineRule="auto"/>
              <w:ind w:right="174"/>
              <w:contextualSpacing w:val="0"/>
              <w:rPr>
                <w:b/>
                <w:bCs/>
                <w:noProof/>
                <w:lang w:val="lt-LT"/>
              </w:rPr>
            </w:pPr>
            <w:r w:rsidRPr="00EE5187">
              <w:rPr>
                <w:b/>
                <w:bCs/>
                <w:noProof/>
                <w:lang w:val="lt-LT"/>
              </w:rPr>
              <w:t>Right to challenge actions or decisions</w:t>
            </w:r>
          </w:p>
        </w:tc>
        <w:tc>
          <w:tcPr>
            <w:tcW w:w="708" w:type="dxa"/>
          </w:tcPr>
          <w:p w14:paraId="5C5A682F" w14:textId="77777777" w:rsidR="00F46887" w:rsidRPr="00EE5187" w:rsidRDefault="00F46887"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282DED98" w14:textId="56BA07A8" w:rsidR="00F46887" w:rsidRPr="00EE5187" w:rsidRDefault="00F46887" w:rsidP="00F46887">
            <w:pPr>
              <w:widowControl w:val="0"/>
              <w:spacing w:after="60" w:line="240" w:lineRule="auto"/>
              <w:ind w:left="31"/>
              <w:jc w:val="both"/>
              <w:rPr>
                <w:noProof/>
                <w:lang w:val="lt-LT"/>
              </w:rPr>
            </w:pPr>
            <w:r w:rsidRPr="00EE5187">
              <w:rPr>
                <w:noProof/>
                <w:color w:val="000000"/>
                <w:lang w:val="lt-LT"/>
              </w:rPr>
              <w:t xml:space="preserve">If the Supplier disagrees with the decision of the KC, or if the KC has not examined its claim within the established time limit, it may apply to the court or bring an action in accordance with the procedure laid down in Chapter VII of the PPL or Chapter </w:t>
            </w:r>
            <w:r w:rsidRPr="00EE5187">
              <w:rPr>
                <w:noProof/>
                <w:color w:val="000000"/>
                <w:lang w:val="lt-LT"/>
              </w:rPr>
              <w:lastRenderedPageBreak/>
              <w:t xml:space="preserve">VII of the PL. </w:t>
            </w:r>
          </w:p>
        </w:tc>
      </w:tr>
      <w:tr w:rsidR="00F46887" w:rsidRPr="00EE5187" w14:paraId="79AAD339" w14:textId="2A649C1D" w:rsidTr="003E151D">
        <w:tc>
          <w:tcPr>
            <w:tcW w:w="1699" w:type="dxa"/>
            <w:vMerge/>
            <w:tcMar>
              <w:top w:w="28" w:type="dxa"/>
              <w:bottom w:w="28" w:type="dxa"/>
            </w:tcMar>
          </w:tcPr>
          <w:p w14:paraId="757F38FC" w14:textId="77777777" w:rsidR="00F46887" w:rsidRPr="00EE5187" w:rsidRDefault="00F46887" w:rsidP="00F46887">
            <w:pPr>
              <w:rPr>
                <w:b/>
                <w:bCs/>
                <w:noProof/>
                <w:lang w:val="lt-LT"/>
              </w:rPr>
            </w:pPr>
          </w:p>
        </w:tc>
        <w:tc>
          <w:tcPr>
            <w:tcW w:w="710" w:type="dxa"/>
          </w:tcPr>
          <w:p w14:paraId="5C90EB8F" w14:textId="77777777" w:rsidR="00F46887" w:rsidRPr="00EE5187" w:rsidRDefault="00F46887" w:rsidP="00F4688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2CBA1455" w14:textId="7273C365" w:rsidR="00F46887" w:rsidRPr="00EE5187" w:rsidRDefault="00F46887" w:rsidP="00F46887">
            <w:pPr>
              <w:spacing w:after="60"/>
              <w:ind w:left="34"/>
              <w:jc w:val="both"/>
              <w:rPr>
                <w:noProof/>
                <w:lang w:val="lt-LT"/>
              </w:rPr>
            </w:pPr>
            <w:r w:rsidRPr="00EE5187">
              <w:rPr>
                <w:noProof/>
                <w:color w:val="000000"/>
                <w:lang w:val="lt-LT"/>
              </w:rPr>
              <w:t>Tiekėjas, pateikęs ieškinį teismui, privalo ne vėliau kaip per 3 (tris) darbo dienas pateikti KC ieškinio kopiją su gavimo teisme įrodymais.</w:t>
            </w:r>
          </w:p>
        </w:tc>
        <w:tc>
          <w:tcPr>
            <w:tcW w:w="283" w:type="dxa"/>
          </w:tcPr>
          <w:p w14:paraId="5D6E36E5" w14:textId="77777777" w:rsidR="00F46887" w:rsidRPr="00EE5187" w:rsidRDefault="00F46887" w:rsidP="00F46887">
            <w:pPr>
              <w:spacing w:after="60"/>
              <w:ind w:left="1080"/>
              <w:jc w:val="both"/>
              <w:rPr>
                <w:noProof/>
                <w:lang w:val="lt-LT"/>
              </w:rPr>
            </w:pPr>
          </w:p>
        </w:tc>
        <w:tc>
          <w:tcPr>
            <w:tcW w:w="1742" w:type="dxa"/>
            <w:vMerge/>
          </w:tcPr>
          <w:p w14:paraId="1E710066" w14:textId="77777777" w:rsidR="00F46887" w:rsidRPr="00EE5187" w:rsidRDefault="00F46887" w:rsidP="00F46887">
            <w:pPr>
              <w:spacing w:after="60"/>
              <w:ind w:left="1080"/>
              <w:jc w:val="both"/>
              <w:rPr>
                <w:noProof/>
                <w:lang w:val="lt-LT"/>
              </w:rPr>
            </w:pPr>
          </w:p>
        </w:tc>
        <w:tc>
          <w:tcPr>
            <w:tcW w:w="708" w:type="dxa"/>
          </w:tcPr>
          <w:p w14:paraId="0CB32EAE" w14:textId="77777777" w:rsidR="00F46887" w:rsidRPr="00EE5187" w:rsidRDefault="00F46887"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70C5C4D2" w14:textId="39C49CE3" w:rsidR="00F46887" w:rsidRPr="00EE5187" w:rsidRDefault="00F46887" w:rsidP="00F46887">
            <w:pPr>
              <w:widowControl w:val="0"/>
              <w:spacing w:after="60" w:line="240" w:lineRule="auto"/>
              <w:ind w:left="31"/>
              <w:jc w:val="both"/>
              <w:rPr>
                <w:noProof/>
                <w:lang w:val="lt-LT"/>
              </w:rPr>
            </w:pPr>
            <w:r w:rsidRPr="00EE5187">
              <w:rPr>
                <w:noProof/>
                <w:color w:val="000000"/>
                <w:lang w:val="lt-LT"/>
              </w:rPr>
              <w:t>The Supplier who brings an action before the court must provide the KC with a copy of the action, together with proof of receipt by the court, no later than within 3 (three) working days after the action has been brought.</w:t>
            </w:r>
          </w:p>
        </w:tc>
      </w:tr>
      <w:tr w:rsidR="00F46887" w:rsidRPr="00EE5187" w14:paraId="68323600" w14:textId="04419E48" w:rsidTr="003E151D">
        <w:tc>
          <w:tcPr>
            <w:tcW w:w="1699" w:type="dxa"/>
            <w:vMerge/>
            <w:tcMar>
              <w:top w:w="28" w:type="dxa"/>
              <w:bottom w:w="28" w:type="dxa"/>
            </w:tcMar>
          </w:tcPr>
          <w:p w14:paraId="407BC425" w14:textId="77777777" w:rsidR="00F46887" w:rsidRPr="00EE5187" w:rsidRDefault="00F46887" w:rsidP="00F46887">
            <w:pPr>
              <w:rPr>
                <w:noProof/>
                <w:lang w:val="lt-LT"/>
              </w:rPr>
            </w:pPr>
          </w:p>
        </w:tc>
        <w:tc>
          <w:tcPr>
            <w:tcW w:w="710" w:type="dxa"/>
          </w:tcPr>
          <w:p w14:paraId="705BCB2A" w14:textId="77777777" w:rsidR="00F46887" w:rsidRPr="00EE5187" w:rsidRDefault="00F46887" w:rsidP="00F46887">
            <w:pPr>
              <w:pStyle w:val="ListParagraph"/>
              <w:numPr>
                <w:ilvl w:val="1"/>
                <w:numId w:val="1"/>
              </w:numPr>
              <w:spacing w:after="60"/>
              <w:ind w:left="794" w:hanging="760"/>
              <w:contextualSpacing w:val="0"/>
              <w:jc w:val="both"/>
              <w:rPr>
                <w:noProof/>
                <w:lang w:val="lt-LT"/>
              </w:rPr>
            </w:pPr>
          </w:p>
        </w:tc>
        <w:tc>
          <w:tcPr>
            <w:tcW w:w="4780" w:type="dxa"/>
            <w:gridSpan w:val="5"/>
            <w:tcMar>
              <w:top w:w="28" w:type="dxa"/>
              <w:bottom w:w="28" w:type="dxa"/>
            </w:tcMar>
          </w:tcPr>
          <w:p w14:paraId="67209648" w14:textId="5E1BE8A9" w:rsidR="00F46887" w:rsidRPr="00EE5187" w:rsidRDefault="00F46887" w:rsidP="00F46887">
            <w:pPr>
              <w:spacing w:after="60"/>
              <w:ind w:left="34"/>
              <w:jc w:val="both"/>
              <w:rPr>
                <w:noProof/>
                <w:lang w:val="lt-LT"/>
              </w:rPr>
            </w:pPr>
            <w:r w:rsidRPr="00EE5187">
              <w:rPr>
                <w:noProof/>
                <w:color w:val="000000"/>
                <w:lang w:val="lt-LT"/>
              </w:rPr>
              <w:t>Jeigu dėl tiekėjo nepagrįstų veiksmų stabdomos pirkimo procedūros,  KC (Įgaliotojas/-jai) turi teisę reikalauti, kad tiekėjas atlygintų nuostolius, kuriuos KC (Įgaliotojas/-jai) patyrė dėl tiekėjo prašymo taikyti laikinąsias apsaugos priemones. Minimaliais KC (Įgaliotojo /-jų) patirtais nuostoliais bus laikoma suma, apimanti KC (Įgaliotojo/-jų) kaštus, susijusius su pirkimo stabdymu ir atnaujinimu, naujo pirkimo / naujos sutarties sudarymu, taip pat kainų skirtumas tarp pirminės ir paskesnės darbų / paslaugų / prekių kainos, finansavimo praradimo atveju visa prarasta finansavimo suma. Taip pat tiekėjas atlygina ir kitas KC (Įgaliotojo / -jų) išlaidas, kurias KC (Įgaliotasis / -ieji) patyrė dėl nepagrįsto pirkimo stabdymo ir gali jas pagrįsti.</w:t>
            </w:r>
          </w:p>
        </w:tc>
        <w:tc>
          <w:tcPr>
            <w:tcW w:w="283" w:type="dxa"/>
          </w:tcPr>
          <w:p w14:paraId="5415E661" w14:textId="77777777" w:rsidR="00F46887" w:rsidRPr="00EE5187" w:rsidRDefault="00F46887" w:rsidP="00F46887">
            <w:pPr>
              <w:spacing w:after="60"/>
              <w:ind w:left="1080"/>
              <w:jc w:val="both"/>
              <w:rPr>
                <w:noProof/>
                <w:lang w:val="lt-LT"/>
              </w:rPr>
            </w:pPr>
          </w:p>
        </w:tc>
        <w:tc>
          <w:tcPr>
            <w:tcW w:w="1742" w:type="dxa"/>
            <w:vMerge/>
          </w:tcPr>
          <w:p w14:paraId="4FA69617" w14:textId="77777777" w:rsidR="00F46887" w:rsidRPr="00EE5187" w:rsidRDefault="00F46887" w:rsidP="00F46887">
            <w:pPr>
              <w:spacing w:after="60"/>
              <w:ind w:left="1080"/>
              <w:jc w:val="both"/>
              <w:rPr>
                <w:noProof/>
                <w:lang w:val="lt-LT"/>
              </w:rPr>
            </w:pPr>
          </w:p>
        </w:tc>
        <w:tc>
          <w:tcPr>
            <w:tcW w:w="708" w:type="dxa"/>
          </w:tcPr>
          <w:p w14:paraId="55E72161" w14:textId="77777777" w:rsidR="00F46887" w:rsidRPr="00EE5187" w:rsidRDefault="00F46887" w:rsidP="00F46887">
            <w:pPr>
              <w:pStyle w:val="ListParagraph"/>
              <w:widowControl w:val="0"/>
              <w:numPr>
                <w:ilvl w:val="1"/>
                <w:numId w:val="4"/>
              </w:numPr>
              <w:spacing w:after="60" w:line="240" w:lineRule="auto"/>
              <w:ind w:hanging="761"/>
              <w:contextualSpacing w:val="0"/>
              <w:jc w:val="both"/>
              <w:rPr>
                <w:noProof/>
                <w:lang w:val="lt-LT"/>
              </w:rPr>
            </w:pPr>
          </w:p>
        </w:tc>
        <w:tc>
          <w:tcPr>
            <w:tcW w:w="5181" w:type="dxa"/>
            <w:gridSpan w:val="5"/>
          </w:tcPr>
          <w:p w14:paraId="6461E401" w14:textId="46C376AC" w:rsidR="00F46887" w:rsidRPr="00EE5187" w:rsidRDefault="00F46887" w:rsidP="00F46887">
            <w:pPr>
              <w:widowControl w:val="0"/>
              <w:spacing w:after="60" w:line="240" w:lineRule="auto"/>
              <w:ind w:left="31"/>
              <w:jc w:val="both"/>
              <w:rPr>
                <w:noProof/>
                <w:lang w:val="lt-LT"/>
              </w:rPr>
            </w:pPr>
            <w:r w:rsidRPr="00EE5187">
              <w:rPr>
                <w:noProof/>
                <w:color w:val="000000"/>
                <w:lang w:val="lt-LT"/>
              </w:rPr>
              <w:t>If the Supplier's unjustified actions result in the suspension of the procurement procedures, the KC (Principal/s) shall be entitled to claim compensation from the Supplier for any loss suffered by the KC (Principal/s) as a result of the Supplier's request for interim measures. The minimum loss incurred by the KC (Principal/s) will be considered to be the amount covering the costs incurred by the KC (Principal/s) in stopping and restarting the procurement, the award of a new procurement/new contract as well as the difference in price between the original and the subsequent cost of the works/services/goods, and, in the event of a loss of funding, the total amount of the funding lost. The Supplier shall also reimburse the other costs incurred by the KC (Principal/s) as a result of the unjustified suspension of the procurement and can justify them.</w:t>
            </w:r>
          </w:p>
        </w:tc>
      </w:tr>
    </w:tbl>
    <w:p w14:paraId="31294CCF" w14:textId="77777777" w:rsidR="006D0F1B" w:rsidRPr="00EE5187" w:rsidRDefault="006D0F1B" w:rsidP="006D0F1B">
      <w:pPr>
        <w:rPr>
          <w:noProof/>
          <w:lang w:val="lt-LT"/>
        </w:rPr>
      </w:pPr>
    </w:p>
    <w:p w14:paraId="6C500798" w14:textId="55403187" w:rsidR="00502CD8" w:rsidRPr="00EE5187" w:rsidRDefault="00502CD8" w:rsidP="00502CD8">
      <w:pPr>
        <w:jc w:val="center"/>
        <w:rPr>
          <w:noProof/>
          <w:lang w:val="lt-LT"/>
        </w:rPr>
      </w:pPr>
      <w:r w:rsidRPr="00EE5187">
        <w:rPr>
          <w:noProof/>
          <w:sz w:val="24"/>
          <w:lang w:val="lt-LT"/>
        </w:rPr>
        <w:t>___________________________________________</w:t>
      </w:r>
    </w:p>
    <w:sectPr w:rsidR="00502CD8" w:rsidRPr="00EE5187" w:rsidSect="00DD10B1">
      <w:headerReference w:type="default" r:id="rId30"/>
      <w:pgSz w:w="15840" w:h="12240" w:orient="landscape"/>
      <w:pgMar w:top="851" w:right="567" w:bottom="567" w:left="56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 w:author="Paulė Strakšaitė" w:date="2025-12-15T17:06:00Z" w:initials="PS">
    <w:p w14:paraId="02DF65C3" w14:textId="77777777" w:rsidR="00975642" w:rsidRDefault="00975642" w:rsidP="00975642">
      <w:pPr>
        <w:pStyle w:val="CommentText"/>
      </w:pPr>
      <w:r>
        <w:rPr>
          <w:rStyle w:val="CommentReference"/>
        </w:rPr>
        <w:annotationRef/>
      </w:r>
      <w:r>
        <w:rPr>
          <w:lang w:val="lt-LT"/>
        </w:rPr>
        <w:t>Prie 14.4. punkto šis sakinys pateikta tik angliškame vertime, jo nėra lietuvių kalba. Turėtų būti pašalintas (atrodo labiau susijęs su 14.3) arba, jei jis reikalingas 14.4. punkte, tuomet jis turi būti atspindėtas ir lietuviškoje teksto versijoje</w:t>
      </w:r>
    </w:p>
  </w:comment>
  <w:comment w:id="14" w:author="Paulė Strakšaitė" w:date="2025-12-15T17:53:00Z" w:initials="PS">
    <w:p w14:paraId="2EFBA73C" w14:textId="77777777" w:rsidR="00A763BF" w:rsidRDefault="00A763BF" w:rsidP="00A763BF">
      <w:pPr>
        <w:pStyle w:val="CommentText"/>
      </w:pPr>
      <w:r>
        <w:rPr>
          <w:rStyle w:val="CommentReference"/>
        </w:rPr>
        <w:annotationRef/>
      </w:r>
      <w:r>
        <w:rPr>
          <w:lang w:val="lt-LT"/>
        </w:rPr>
        <w:t>Panašu kad pateikta žodžių tvarka šiek tiek sumaišė sakinio reikšmę, vertinant lietuvišką versiją, manau kad turėtų būti taip: "&lt;...&gt; Tender to provide the other (one or more) documents referred to in A</w:t>
      </w:r>
      <w:r>
        <w:t>rticle 39(3) of the PPL / Article 52(3) of the PP</w:t>
      </w:r>
      <w:r>
        <w:rPr>
          <w:lang w:val="lt-LT"/>
        </w:rPr>
        <w:t xml:space="preserve"> or other documents acceptable to the KC &lt;...&gt;"</w:t>
      </w:r>
    </w:p>
  </w:comment>
  <w:comment w:id="15" w:author="Paulė Strakšaitė" w:date="2025-12-15T17:59:00Z" w:initials="PS">
    <w:p w14:paraId="4C310ECB" w14:textId="77777777" w:rsidR="00142287" w:rsidRDefault="00142287" w:rsidP="00142287">
      <w:pPr>
        <w:pStyle w:val="CommentText"/>
      </w:pPr>
      <w:r>
        <w:rPr>
          <w:rStyle w:val="CommentReference"/>
        </w:rPr>
        <w:annotationRef/>
      </w:r>
      <w:r>
        <w:rPr>
          <w:lang w:val="lt-LT"/>
        </w:rPr>
        <w:t>Reikia suvienodinti teksto šriftus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2DF65C3" w15:done="0"/>
  <w15:commentEx w15:paraId="2EFBA73C" w15:done="0"/>
  <w15:commentEx w15:paraId="4C310E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A1FD77" w16cex:dateUtc="2025-12-15T15:06:00Z"/>
  <w16cex:commentExtensible w16cex:durableId="5612479B" w16cex:dateUtc="2025-12-15T15:53:00Z"/>
  <w16cex:commentExtensible w16cex:durableId="1036CB46" w16cex:dateUtc="2025-12-15T15: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2DF65C3" w16cid:durableId="45A1FD77"/>
  <w16cid:commentId w16cid:paraId="2EFBA73C" w16cid:durableId="5612479B"/>
  <w16cid:commentId w16cid:paraId="4C310ECB" w16cid:durableId="1036CB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53180" w14:textId="77777777" w:rsidR="00C71B38" w:rsidRDefault="00C71B38" w:rsidP="006D0F1B">
      <w:pPr>
        <w:spacing w:after="0" w:line="240" w:lineRule="auto"/>
      </w:pPr>
      <w:r>
        <w:separator/>
      </w:r>
    </w:p>
  </w:endnote>
  <w:endnote w:type="continuationSeparator" w:id="0">
    <w:p w14:paraId="0066CA40" w14:textId="77777777" w:rsidR="00C71B38" w:rsidRDefault="00C71B38" w:rsidP="006D0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C45F2" w14:textId="77777777" w:rsidR="00C71B38" w:rsidRDefault="00C71B38" w:rsidP="006D0F1B">
      <w:pPr>
        <w:spacing w:after="0" w:line="240" w:lineRule="auto"/>
      </w:pPr>
      <w:r>
        <w:separator/>
      </w:r>
    </w:p>
  </w:footnote>
  <w:footnote w:type="continuationSeparator" w:id="0">
    <w:p w14:paraId="22B84855" w14:textId="77777777" w:rsidR="00C71B38" w:rsidRDefault="00C71B38" w:rsidP="006D0F1B">
      <w:pPr>
        <w:spacing w:after="0" w:line="240" w:lineRule="auto"/>
      </w:pPr>
      <w:r>
        <w:continuationSeparator/>
      </w:r>
    </w:p>
  </w:footnote>
  <w:footnote w:id="1">
    <w:p w14:paraId="0A300B18" w14:textId="77777777" w:rsidR="00957259" w:rsidRPr="00E77237" w:rsidRDefault="00957259" w:rsidP="00384044">
      <w:pPr>
        <w:pStyle w:val="FootnoteText"/>
        <w:rPr>
          <w:sz w:val="18"/>
          <w:szCs w:val="18"/>
        </w:rPr>
      </w:pPr>
      <w:r w:rsidRPr="00536509">
        <w:rPr>
          <w:rStyle w:val="FootnoteReference"/>
          <w:sz w:val="16"/>
          <w:szCs w:val="16"/>
        </w:rPr>
        <w:footnoteRef/>
      </w:r>
      <w:r w:rsidRPr="00536509">
        <w:rPr>
          <w:sz w:val="16"/>
          <w:szCs w:val="16"/>
        </w:rPr>
        <w:t xml:space="preserve"> Pagal </w:t>
      </w:r>
      <w:r w:rsidRPr="00536509">
        <w:rPr>
          <w:color w:val="000000"/>
          <w:sz w:val="16"/>
          <w:szCs w:val="16"/>
        </w:rPr>
        <w:t>NSUSOAĮ 2 priedą – antros kategorijos nacionaliniam saugumui užtikrinti svarbios įmonės.</w:t>
      </w:r>
    </w:p>
  </w:footnote>
  <w:footnote w:id="2">
    <w:p w14:paraId="01E66AD8" w14:textId="77777777" w:rsidR="00957259" w:rsidRPr="00E77237" w:rsidRDefault="00957259" w:rsidP="00384044">
      <w:pPr>
        <w:pStyle w:val="FootnoteText"/>
        <w:rPr>
          <w:sz w:val="18"/>
          <w:szCs w:val="18"/>
        </w:rPr>
      </w:pPr>
      <w:r>
        <w:rPr>
          <w:rStyle w:val="FootnoteReference"/>
          <w:sz w:val="16"/>
          <w:szCs w:val="16"/>
          <w:lang w:val="en"/>
        </w:rPr>
        <w:footnoteRef/>
      </w:r>
      <w:r>
        <w:rPr>
          <w:sz w:val="16"/>
          <w:szCs w:val="16"/>
          <w:lang w:val="en"/>
        </w:rPr>
        <w:t xml:space="preserve"> According to </w:t>
      </w:r>
      <w:r>
        <w:rPr>
          <w:color w:val="000000"/>
          <w:sz w:val="16"/>
          <w:szCs w:val="16"/>
          <w:lang w:val="en"/>
        </w:rPr>
        <w:t>Annex 2 to the NSUSOAĮ, Category 2 enterprises of importance to ensuring national security.</w:t>
      </w:r>
    </w:p>
  </w:footnote>
  <w:footnote w:id="3">
    <w:p w14:paraId="03234C17" w14:textId="77777777" w:rsidR="00957259" w:rsidRPr="00CE220E" w:rsidRDefault="00957259" w:rsidP="00C15EDB">
      <w:pPr>
        <w:pStyle w:val="FootnoteText"/>
        <w:rPr>
          <w:lang w:val="fr-FR"/>
        </w:rPr>
      </w:pPr>
      <w:r>
        <w:rPr>
          <w:rStyle w:val="FootnoteReference"/>
        </w:rPr>
        <w:footnoteRef/>
      </w:r>
      <w:r w:rsidRPr="00CE220E">
        <w:rPr>
          <w:lang w:val="fr-FR"/>
        </w:rPr>
        <w:t xml:space="preserve"> </w:t>
      </w:r>
      <w:r w:rsidRPr="00CE220E">
        <w:rPr>
          <w:sz w:val="16"/>
          <w:szCs w:val="16"/>
          <w:lang w:val="fr-FR"/>
        </w:rPr>
        <w:t xml:space="preserve">Tarptautinis </w:t>
      </w:r>
      <w:r w:rsidRPr="00CE220E">
        <w:rPr>
          <w:rFonts w:eastAsia="Times New Roman"/>
          <w:color w:val="000000"/>
          <w:sz w:val="16"/>
          <w:szCs w:val="16"/>
          <w:lang w:val="fr-FR"/>
        </w:rPr>
        <w:t>apskaitos</w:t>
      </w:r>
      <w:r w:rsidRPr="00CE220E">
        <w:rPr>
          <w:sz w:val="16"/>
          <w:szCs w:val="16"/>
          <w:lang w:val="fr-FR"/>
        </w:rPr>
        <w:t xml:space="preserve"> standartas (toliau – TAS)</w:t>
      </w:r>
    </w:p>
  </w:footnote>
  <w:footnote w:id="4">
    <w:p w14:paraId="0182528C" w14:textId="77777777" w:rsidR="00957259" w:rsidRDefault="00957259" w:rsidP="007C1572">
      <w:pPr>
        <w:pStyle w:val="FootnoteText"/>
      </w:pPr>
      <w:r>
        <w:rPr>
          <w:rStyle w:val="FootnoteReference"/>
          <w:lang w:val="en"/>
        </w:rPr>
        <w:footnoteRef/>
      </w:r>
      <w:r>
        <w:rPr>
          <w:lang w:val="en"/>
        </w:rPr>
        <w:t xml:space="preserve"> </w:t>
      </w:r>
      <w:r>
        <w:rPr>
          <w:sz w:val="16"/>
          <w:szCs w:val="16"/>
          <w:lang w:val="en"/>
        </w:rPr>
        <w:t xml:space="preserve">International </w:t>
      </w:r>
      <w:r>
        <w:rPr>
          <w:color w:val="000000"/>
          <w:sz w:val="16"/>
          <w:szCs w:val="16"/>
          <w:lang w:val="en"/>
        </w:rPr>
        <w:t>Accounting</w:t>
      </w:r>
      <w:r>
        <w:rPr>
          <w:sz w:val="16"/>
          <w:szCs w:val="16"/>
          <w:lang w:val="en"/>
        </w:rPr>
        <w:t xml:space="preserve"> Standard (IAS)</w:t>
      </w:r>
    </w:p>
  </w:footnote>
  <w:footnote w:id="5">
    <w:p w14:paraId="2E0EE2E1" w14:textId="77777777" w:rsidR="00957259" w:rsidRPr="00563596" w:rsidRDefault="00957259" w:rsidP="00F94371">
      <w:pPr>
        <w:pStyle w:val="FootnoteText"/>
        <w:rPr>
          <w:sz w:val="16"/>
          <w:szCs w:val="16"/>
        </w:rPr>
      </w:pPr>
      <w:r w:rsidRPr="00563596">
        <w:rPr>
          <w:rStyle w:val="FootnoteReference"/>
          <w:sz w:val="16"/>
          <w:szCs w:val="16"/>
        </w:rPr>
        <w:footnoteRef/>
      </w:r>
      <w:r w:rsidRPr="00563596">
        <w:rPr>
          <w:sz w:val="16"/>
          <w:szCs w:val="16"/>
        </w:rPr>
        <w:t xml:space="preserve"> </w:t>
      </w:r>
      <w:r>
        <w:rPr>
          <w:color w:val="000000"/>
          <w:sz w:val="16"/>
          <w:szCs w:val="16"/>
        </w:rPr>
        <w:t>Jei</w:t>
      </w:r>
      <w:r w:rsidRPr="00563596">
        <w:rPr>
          <w:color w:val="000000"/>
          <w:sz w:val="16"/>
          <w:szCs w:val="16"/>
        </w:rPr>
        <w:t xml:space="preserve"> taikomi trumpesni terminai</w:t>
      </w:r>
      <w:r>
        <w:rPr>
          <w:color w:val="000000"/>
          <w:sz w:val="16"/>
          <w:szCs w:val="16"/>
        </w:rPr>
        <w:t>,</w:t>
      </w:r>
      <w:r w:rsidRPr="00563596">
        <w:rPr>
          <w:color w:val="000000"/>
          <w:sz w:val="16"/>
          <w:szCs w:val="16"/>
        </w:rPr>
        <w:t xml:space="preserve"> nurodoma </w:t>
      </w:r>
      <w:r>
        <w:rPr>
          <w:color w:val="000000"/>
          <w:sz w:val="16"/>
          <w:szCs w:val="16"/>
        </w:rPr>
        <w:t>SPS.</w:t>
      </w:r>
    </w:p>
  </w:footnote>
  <w:footnote w:id="6">
    <w:p w14:paraId="60F032A8" w14:textId="77777777" w:rsidR="00957259" w:rsidRPr="00563596" w:rsidRDefault="00957259" w:rsidP="00F46E10">
      <w:pPr>
        <w:pStyle w:val="FootnoteText"/>
        <w:rPr>
          <w:sz w:val="16"/>
          <w:szCs w:val="16"/>
        </w:rPr>
      </w:pPr>
      <w:r>
        <w:rPr>
          <w:rStyle w:val="FootnoteReference"/>
          <w:sz w:val="16"/>
          <w:szCs w:val="16"/>
          <w:lang w:val="en"/>
        </w:rPr>
        <w:footnoteRef/>
      </w:r>
      <w:r>
        <w:rPr>
          <w:sz w:val="16"/>
          <w:szCs w:val="16"/>
          <w:lang w:val="en"/>
        </w:rPr>
        <w:t xml:space="preserve"> </w:t>
      </w:r>
      <w:r>
        <w:rPr>
          <w:color w:val="000000"/>
          <w:sz w:val="16"/>
          <w:szCs w:val="16"/>
          <w:lang w:val="en"/>
        </w:rPr>
        <w:t>If shorter time limits apply, the SPC shall be indicated.</w:t>
      </w:r>
    </w:p>
  </w:footnote>
  <w:footnote w:id="7">
    <w:p w14:paraId="18BCA883" w14:textId="77777777" w:rsidR="00FC05F2" w:rsidRDefault="00FC05F2" w:rsidP="00587105">
      <w:pPr>
        <w:pStyle w:val="FootnoteText"/>
        <w:jc w:val="both"/>
      </w:pPr>
      <w:r>
        <w:rPr>
          <w:rStyle w:val="FootnoteReference"/>
        </w:rPr>
        <w:footnoteRef/>
      </w:r>
      <w:r>
        <w:t xml:space="preserve"> </w:t>
      </w:r>
      <w:r w:rsidRPr="00F93B3C">
        <w:rPr>
          <w:sz w:val="16"/>
          <w:szCs w:val="16"/>
        </w:rPr>
        <w:t>30 proc. ir daugiau mažesnė už visų tiekėjų, kurių pasiūlymai neatmesti dėl kitų priežasčių ir kurių pasiūlyta kaina neviršija pirkimui skirtų lėšų, nustatytų ir užfiksuotų KC rengiamuose dokumentuose prieš pradedant pirkimo procedūrą, pasiūlytų kainų arba sąnaudų aritmetinį vidurkį</w:t>
      </w:r>
      <w:r>
        <w:rPr>
          <w:sz w:val="16"/>
          <w:szCs w:val="16"/>
        </w:rPr>
        <w:t>.</w:t>
      </w:r>
    </w:p>
  </w:footnote>
  <w:footnote w:id="8">
    <w:p w14:paraId="42406E23" w14:textId="77777777" w:rsidR="00FC05F2" w:rsidRDefault="00FC05F2" w:rsidP="000F22FD">
      <w:pPr>
        <w:pStyle w:val="FootnoteText"/>
        <w:jc w:val="both"/>
      </w:pPr>
      <w:r>
        <w:rPr>
          <w:rStyle w:val="FootnoteReference"/>
          <w:lang w:val="en"/>
        </w:rPr>
        <w:footnoteRef/>
      </w:r>
      <w:r>
        <w:rPr>
          <w:lang w:val="en"/>
        </w:rPr>
        <w:t xml:space="preserve"> </w:t>
      </w:r>
      <w:r>
        <w:rPr>
          <w:sz w:val="16"/>
          <w:szCs w:val="16"/>
          <w:lang w:val="en"/>
        </w:rPr>
        <w:t>30% or more less than the arithmetic mean of the prices or costs offered by all suppliers whose tenders are not rejected on other grounds and whose proposed price does not exceed the funds available for the procurement, as determined and recorded in the documents drawn up by the KC prior to the start of the procurement procedure.</w:t>
      </w:r>
    </w:p>
  </w:footnote>
  <w:footnote w:id="9">
    <w:p w14:paraId="67455E30" w14:textId="77777777" w:rsidR="00FC05F2" w:rsidRDefault="00FC05F2" w:rsidP="00152347">
      <w:pPr>
        <w:pStyle w:val="FootnoteText"/>
        <w:jc w:val="both"/>
      </w:pPr>
      <w:r>
        <w:rPr>
          <w:rStyle w:val="FootnoteReference"/>
        </w:rPr>
        <w:footnoteRef/>
      </w:r>
      <w:r>
        <w:t xml:space="preserve"> </w:t>
      </w:r>
      <w:r w:rsidRPr="00F06879">
        <w:rPr>
          <w:sz w:val="16"/>
          <w:szCs w:val="16"/>
        </w:rPr>
        <w:t xml:space="preserve">KC vertins, ar Pasiūlymo kaina arba sąnaudos nėra per didelės, atsižvelgiant </w:t>
      </w:r>
      <w:proofErr w:type="gramStart"/>
      <w:r w:rsidRPr="00F06879">
        <w:rPr>
          <w:sz w:val="16"/>
          <w:szCs w:val="16"/>
        </w:rPr>
        <w:t>į  KC</w:t>
      </w:r>
      <w:proofErr w:type="gramEnd"/>
      <w:r w:rsidRPr="00F06879">
        <w:rPr>
          <w:sz w:val="16"/>
          <w:szCs w:val="16"/>
        </w:rPr>
        <w:t xml:space="preserve"> iki Pirkimo pradžios CVP IS priemonėmis skiltyje „Vidiniai </w:t>
      </w:r>
      <w:proofErr w:type="gramStart"/>
      <w:r w:rsidRPr="00F06879">
        <w:rPr>
          <w:sz w:val="16"/>
          <w:szCs w:val="16"/>
        </w:rPr>
        <w:t>dokumentai“ (</w:t>
      </w:r>
      <w:proofErr w:type="gramEnd"/>
      <w:r w:rsidRPr="00F06879">
        <w:rPr>
          <w:sz w:val="16"/>
          <w:szCs w:val="16"/>
        </w:rPr>
        <w:t xml:space="preserve">joje pateikiama informacija nėra viešai prieinama) užfiksuotą informaciją, kaip tai </w:t>
      </w:r>
      <w:proofErr w:type="gramStart"/>
      <w:r w:rsidRPr="00F06879">
        <w:rPr>
          <w:sz w:val="16"/>
          <w:szCs w:val="16"/>
        </w:rPr>
        <w:t>numatyta  Viešųjų</w:t>
      </w:r>
      <w:proofErr w:type="gramEnd"/>
      <w:r w:rsidRPr="00F06879">
        <w:rPr>
          <w:sz w:val="16"/>
          <w:szCs w:val="16"/>
        </w:rPr>
        <w:t xml:space="preserve"> pirkimų tarnybos direktoriaus 2024 m. lapkričio 29 d. įsakymo Nr. 1S-190 „Dėl Skelbimų rengimo ir išsiuntimo skelbti Centrinės viešųjų pirkimų informacinės sistemos priemonėmis tvarkos aprašo </w:t>
      </w:r>
      <w:proofErr w:type="gramStart"/>
      <w:r w:rsidRPr="00F06879">
        <w:rPr>
          <w:sz w:val="16"/>
          <w:szCs w:val="16"/>
        </w:rPr>
        <w:t>patvirtinimo“ 13</w:t>
      </w:r>
      <w:proofErr w:type="gramEnd"/>
      <w:r w:rsidRPr="00F06879">
        <w:rPr>
          <w:sz w:val="16"/>
          <w:szCs w:val="16"/>
        </w:rPr>
        <w:t xml:space="preserve"> punkte.</w:t>
      </w:r>
    </w:p>
  </w:footnote>
  <w:footnote w:id="10">
    <w:p w14:paraId="7CDE69DA" w14:textId="77777777" w:rsidR="00FC05F2" w:rsidRDefault="00FC05F2" w:rsidP="00853DDE">
      <w:pPr>
        <w:pStyle w:val="FootnoteText"/>
        <w:jc w:val="both"/>
      </w:pPr>
      <w:r>
        <w:rPr>
          <w:rStyle w:val="FootnoteReference"/>
          <w:lang w:val="en"/>
        </w:rPr>
        <w:footnoteRef/>
      </w:r>
      <w:r>
        <w:rPr>
          <w:lang w:val="en"/>
        </w:rPr>
        <w:t xml:space="preserve"> </w:t>
      </w:r>
      <w:r>
        <w:rPr>
          <w:sz w:val="16"/>
          <w:szCs w:val="16"/>
          <w:lang w:val="en"/>
        </w:rPr>
        <w:t>The KC will evaluate whether the price or cost of the Tender is not excessive, taking into account the information recorded by the KC prior to the commencement of the Procurement by means of the CVP IS in the section "Internal Documents" (the information contained therein is not publicly available), in accordance with the provisions of Order No 1S-190 of the Director of the Public Procurement Office of 29 November 2024 "On the Approval of the Description of the procedure for the drafting of notices and sending them for publication by means of the Central Public Procurement Information System", point 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52353" w14:textId="695F287F" w:rsidR="006D0F1B" w:rsidRDefault="006D0F1B">
    <w:pPr>
      <w:pStyle w:val="Header"/>
    </w:pPr>
    <w:r>
      <w:rPr>
        <w:noProof/>
      </w:rPr>
      <w:drawing>
        <wp:anchor distT="0" distB="0" distL="114300" distR="114300" simplePos="0" relativeHeight="251658240" behindDoc="1" locked="0" layoutInCell="1" allowOverlap="1" wp14:anchorId="02A18B8C" wp14:editId="20AF678B">
          <wp:simplePos x="0" y="0"/>
          <wp:positionH relativeFrom="column">
            <wp:posOffset>0</wp:posOffset>
          </wp:positionH>
          <wp:positionV relativeFrom="paragraph">
            <wp:posOffset>-178435</wp:posOffset>
          </wp:positionV>
          <wp:extent cx="619200" cy="291600"/>
          <wp:effectExtent l="0" t="0" r="0" b="0"/>
          <wp:wrapNone/>
          <wp:docPr id="629918218"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2A11"/>
    <w:multiLevelType w:val="hybridMultilevel"/>
    <w:tmpl w:val="03A08070"/>
    <w:lvl w:ilvl="0" w:tplc="04090011">
      <w:start w:val="1"/>
      <w:numFmt w:val="decimal"/>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1" w15:restartNumberingAfterBreak="0">
    <w:nsid w:val="0598361D"/>
    <w:multiLevelType w:val="hybridMultilevel"/>
    <w:tmpl w:val="4698A8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6A74FA"/>
    <w:multiLevelType w:val="hybridMultilevel"/>
    <w:tmpl w:val="CCEE4CF6"/>
    <w:lvl w:ilvl="0" w:tplc="04090011">
      <w:start w:val="1"/>
      <w:numFmt w:val="decimal"/>
      <w:lvlText w:val="%1)"/>
      <w:lvlJc w:val="left"/>
      <w:pPr>
        <w:ind w:left="1356" w:hanging="360"/>
      </w:pPr>
    </w:lvl>
    <w:lvl w:ilvl="1" w:tplc="04090019" w:tentative="1">
      <w:start w:val="1"/>
      <w:numFmt w:val="lowerLetter"/>
      <w:lvlText w:val="%2."/>
      <w:lvlJc w:val="left"/>
      <w:pPr>
        <w:ind w:left="2076" w:hanging="360"/>
      </w:pPr>
    </w:lvl>
    <w:lvl w:ilvl="2" w:tplc="0409001B" w:tentative="1">
      <w:start w:val="1"/>
      <w:numFmt w:val="lowerRoman"/>
      <w:lvlText w:val="%3."/>
      <w:lvlJc w:val="right"/>
      <w:pPr>
        <w:ind w:left="2796" w:hanging="180"/>
      </w:pPr>
    </w:lvl>
    <w:lvl w:ilvl="3" w:tplc="0409000F" w:tentative="1">
      <w:start w:val="1"/>
      <w:numFmt w:val="decimal"/>
      <w:lvlText w:val="%4."/>
      <w:lvlJc w:val="left"/>
      <w:pPr>
        <w:ind w:left="3516" w:hanging="360"/>
      </w:pPr>
    </w:lvl>
    <w:lvl w:ilvl="4" w:tplc="04090019" w:tentative="1">
      <w:start w:val="1"/>
      <w:numFmt w:val="lowerLetter"/>
      <w:lvlText w:val="%5."/>
      <w:lvlJc w:val="left"/>
      <w:pPr>
        <w:ind w:left="4236" w:hanging="360"/>
      </w:pPr>
    </w:lvl>
    <w:lvl w:ilvl="5" w:tplc="0409001B" w:tentative="1">
      <w:start w:val="1"/>
      <w:numFmt w:val="lowerRoman"/>
      <w:lvlText w:val="%6."/>
      <w:lvlJc w:val="right"/>
      <w:pPr>
        <w:ind w:left="4956" w:hanging="180"/>
      </w:pPr>
    </w:lvl>
    <w:lvl w:ilvl="6" w:tplc="0409000F" w:tentative="1">
      <w:start w:val="1"/>
      <w:numFmt w:val="decimal"/>
      <w:lvlText w:val="%7."/>
      <w:lvlJc w:val="left"/>
      <w:pPr>
        <w:ind w:left="5676" w:hanging="360"/>
      </w:pPr>
    </w:lvl>
    <w:lvl w:ilvl="7" w:tplc="04090019" w:tentative="1">
      <w:start w:val="1"/>
      <w:numFmt w:val="lowerLetter"/>
      <w:lvlText w:val="%8."/>
      <w:lvlJc w:val="left"/>
      <w:pPr>
        <w:ind w:left="6396" w:hanging="360"/>
      </w:pPr>
    </w:lvl>
    <w:lvl w:ilvl="8" w:tplc="0409001B" w:tentative="1">
      <w:start w:val="1"/>
      <w:numFmt w:val="lowerRoman"/>
      <w:lvlText w:val="%9."/>
      <w:lvlJc w:val="right"/>
      <w:pPr>
        <w:ind w:left="7116" w:hanging="180"/>
      </w:pPr>
    </w:lvl>
  </w:abstractNum>
  <w:abstractNum w:abstractNumId="3" w15:restartNumberingAfterBreak="0">
    <w:nsid w:val="09066C60"/>
    <w:multiLevelType w:val="hybridMultilevel"/>
    <w:tmpl w:val="C478C222"/>
    <w:lvl w:ilvl="0" w:tplc="04090011">
      <w:start w:val="1"/>
      <w:numFmt w:val="decimal"/>
      <w:lvlText w:val="%1)"/>
      <w:lvlJc w:val="left"/>
      <w:pPr>
        <w:ind w:left="1524" w:hanging="360"/>
      </w:pPr>
    </w:lvl>
    <w:lvl w:ilvl="1" w:tplc="04090019" w:tentative="1">
      <w:start w:val="1"/>
      <w:numFmt w:val="lowerLetter"/>
      <w:lvlText w:val="%2."/>
      <w:lvlJc w:val="left"/>
      <w:pPr>
        <w:ind w:left="2244" w:hanging="360"/>
      </w:pPr>
    </w:lvl>
    <w:lvl w:ilvl="2" w:tplc="0409001B" w:tentative="1">
      <w:start w:val="1"/>
      <w:numFmt w:val="lowerRoman"/>
      <w:lvlText w:val="%3."/>
      <w:lvlJc w:val="right"/>
      <w:pPr>
        <w:ind w:left="2964" w:hanging="180"/>
      </w:pPr>
    </w:lvl>
    <w:lvl w:ilvl="3" w:tplc="0409000F" w:tentative="1">
      <w:start w:val="1"/>
      <w:numFmt w:val="decimal"/>
      <w:lvlText w:val="%4."/>
      <w:lvlJc w:val="left"/>
      <w:pPr>
        <w:ind w:left="3684" w:hanging="360"/>
      </w:pPr>
    </w:lvl>
    <w:lvl w:ilvl="4" w:tplc="04090019" w:tentative="1">
      <w:start w:val="1"/>
      <w:numFmt w:val="lowerLetter"/>
      <w:lvlText w:val="%5."/>
      <w:lvlJc w:val="left"/>
      <w:pPr>
        <w:ind w:left="4404" w:hanging="360"/>
      </w:pPr>
    </w:lvl>
    <w:lvl w:ilvl="5" w:tplc="0409001B" w:tentative="1">
      <w:start w:val="1"/>
      <w:numFmt w:val="lowerRoman"/>
      <w:lvlText w:val="%6."/>
      <w:lvlJc w:val="right"/>
      <w:pPr>
        <w:ind w:left="5124" w:hanging="180"/>
      </w:pPr>
    </w:lvl>
    <w:lvl w:ilvl="6" w:tplc="0409000F" w:tentative="1">
      <w:start w:val="1"/>
      <w:numFmt w:val="decimal"/>
      <w:lvlText w:val="%7."/>
      <w:lvlJc w:val="left"/>
      <w:pPr>
        <w:ind w:left="5844" w:hanging="360"/>
      </w:pPr>
    </w:lvl>
    <w:lvl w:ilvl="7" w:tplc="04090019" w:tentative="1">
      <w:start w:val="1"/>
      <w:numFmt w:val="lowerLetter"/>
      <w:lvlText w:val="%8."/>
      <w:lvlJc w:val="left"/>
      <w:pPr>
        <w:ind w:left="6564" w:hanging="360"/>
      </w:pPr>
    </w:lvl>
    <w:lvl w:ilvl="8" w:tplc="0409001B" w:tentative="1">
      <w:start w:val="1"/>
      <w:numFmt w:val="lowerRoman"/>
      <w:lvlText w:val="%9."/>
      <w:lvlJc w:val="right"/>
      <w:pPr>
        <w:ind w:left="7284" w:hanging="180"/>
      </w:pPr>
    </w:lvl>
  </w:abstractNum>
  <w:abstractNum w:abstractNumId="4" w15:restartNumberingAfterBreak="0">
    <w:nsid w:val="096B0E02"/>
    <w:multiLevelType w:val="hybridMultilevel"/>
    <w:tmpl w:val="24041FB8"/>
    <w:lvl w:ilvl="0" w:tplc="04090017">
      <w:start w:val="1"/>
      <w:numFmt w:val="lowerLetter"/>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5" w15:restartNumberingAfterBreak="0">
    <w:nsid w:val="09926207"/>
    <w:multiLevelType w:val="hybridMultilevel"/>
    <w:tmpl w:val="F4089B74"/>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 w15:restartNumberingAfterBreak="0">
    <w:nsid w:val="0A1506B3"/>
    <w:multiLevelType w:val="hybridMultilevel"/>
    <w:tmpl w:val="3C0022D8"/>
    <w:lvl w:ilvl="0" w:tplc="04090011">
      <w:start w:val="1"/>
      <w:numFmt w:val="decimal"/>
      <w:lvlText w:val="%1)"/>
      <w:lvlJc w:val="left"/>
      <w:pPr>
        <w:ind w:left="754" w:hanging="360"/>
      </w:pPr>
    </w:lvl>
    <w:lvl w:ilvl="1" w:tplc="FFFFFFFF" w:tentative="1">
      <w:start w:val="1"/>
      <w:numFmt w:val="lowerLetter"/>
      <w:lvlText w:val="%2."/>
      <w:lvlJc w:val="left"/>
      <w:pPr>
        <w:ind w:left="1474" w:hanging="360"/>
      </w:pPr>
    </w:lvl>
    <w:lvl w:ilvl="2" w:tplc="FFFFFFFF" w:tentative="1">
      <w:start w:val="1"/>
      <w:numFmt w:val="lowerRoman"/>
      <w:lvlText w:val="%3."/>
      <w:lvlJc w:val="right"/>
      <w:pPr>
        <w:ind w:left="2194" w:hanging="180"/>
      </w:pPr>
    </w:lvl>
    <w:lvl w:ilvl="3" w:tplc="FFFFFFFF" w:tentative="1">
      <w:start w:val="1"/>
      <w:numFmt w:val="decimal"/>
      <w:lvlText w:val="%4."/>
      <w:lvlJc w:val="left"/>
      <w:pPr>
        <w:ind w:left="2914" w:hanging="360"/>
      </w:pPr>
    </w:lvl>
    <w:lvl w:ilvl="4" w:tplc="FFFFFFFF" w:tentative="1">
      <w:start w:val="1"/>
      <w:numFmt w:val="lowerLetter"/>
      <w:lvlText w:val="%5."/>
      <w:lvlJc w:val="left"/>
      <w:pPr>
        <w:ind w:left="3634" w:hanging="360"/>
      </w:pPr>
    </w:lvl>
    <w:lvl w:ilvl="5" w:tplc="FFFFFFFF" w:tentative="1">
      <w:start w:val="1"/>
      <w:numFmt w:val="lowerRoman"/>
      <w:lvlText w:val="%6."/>
      <w:lvlJc w:val="right"/>
      <w:pPr>
        <w:ind w:left="4354" w:hanging="180"/>
      </w:pPr>
    </w:lvl>
    <w:lvl w:ilvl="6" w:tplc="FFFFFFFF" w:tentative="1">
      <w:start w:val="1"/>
      <w:numFmt w:val="decimal"/>
      <w:lvlText w:val="%7."/>
      <w:lvlJc w:val="left"/>
      <w:pPr>
        <w:ind w:left="5074" w:hanging="360"/>
      </w:pPr>
    </w:lvl>
    <w:lvl w:ilvl="7" w:tplc="FFFFFFFF" w:tentative="1">
      <w:start w:val="1"/>
      <w:numFmt w:val="lowerLetter"/>
      <w:lvlText w:val="%8."/>
      <w:lvlJc w:val="left"/>
      <w:pPr>
        <w:ind w:left="5794" w:hanging="360"/>
      </w:pPr>
    </w:lvl>
    <w:lvl w:ilvl="8" w:tplc="FFFFFFFF" w:tentative="1">
      <w:start w:val="1"/>
      <w:numFmt w:val="lowerRoman"/>
      <w:lvlText w:val="%9."/>
      <w:lvlJc w:val="right"/>
      <w:pPr>
        <w:ind w:left="6514" w:hanging="180"/>
      </w:pPr>
    </w:lvl>
  </w:abstractNum>
  <w:abstractNum w:abstractNumId="7" w15:restartNumberingAfterBreak="0">
    <w:nsid w:val="0A156639"/>
    <w:multiLevelType w:val="hybridMultilevel"/>
    <w:tmpl w:val="E99478D0"/>
    <w:lvl w:ilvl="0" w:tplc="04090017">
      <w:start w:val="1"/>
      <w:numFmt w:val="lowerLetter"/>
      <w:lvlText w:val="%1)"/>
      <w:lvlJc w:val="left"/>
      <w:pPr>
        <w:ind w:left="1460" w:hanging="360"/>
      </w:p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8" w15:restartNumberingAfterBreak="0">
    <w:nsid w:val="0A3F47EC"/>
    <w:multiLevelType w:val="hybridMultilevel"/>
    <w:tmpl w:val="BD3C4CE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E3521B"/>
    <w:multiLevelType w:val="hybridMultilevel"/>
    <w:tmpl w:val="47F0291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0B556FC7"/>
    <w:multiLevelType w:val="hybridMultilevel"/>
    <w:tmpl w:val="E9643D2C"/>
    <w:lvl w:ilvl="0" w:tplc="04090017">
      <w:start w:val="1"/>
      <w:numFmt w:val="lowerLetter"/>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11" w15:restartNumberingAfterBreak="0">
    <w:nsid w:val="0C7819EB"/>
    <w:multiLevelType w:val="hybridMultilevel"/>
    <w:tmpl w:val="0152EBE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D827804"/>
    <w:multiLevelType w:val="hybridMultilevel"/>
    <w:tmpl w:val="6C4E8F78"/>
    <w:lvl w:ilvl="0" w:tplc="FFFFFFFF">
      <w:start w:val="1"/>
      <w:numFmt w:val="lowerLetter"/>
      <w:lvlText w:val="%1)"/>
      <w:lvlJc w:val="left"/>
      <w:pPr>
        <w:ind w:left="1462"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902" w:hanging="180"/>
      </w:pPr>
    </w:lvl>
    <w:lvl w:ilvl="3" w:tplc="FFFFFFFF" w:tentative="1">
      <w:start w:val="1"/>
      <w:numFmt w:val="decimal"/>
      <w:lvlText w:val="%4."/>
      <w:lvlJc w:val="left"/>
      <w:pPr>
        <w:ind w:left="3622" w:hanging="360"/>
      </w:pPr>
    </w:lvl>
    <w:lvl w:ilvl="4" w:tplc="FFFFFFFF" w:tentative="1">
      <w:start w:val="1"/>
      <w:numFmt w:val="lowerLetter"/>
      <w:lvlText w:val="%5."/>
      <w:lvlJc w:val="left"/>
      <w:pPr>
        <w:ind w:left="4342" w:hanging="360"/>
      </w:pPr>
    </w:lvl>
    <w:lvl w:ilvl="5" w:tplc="FFFFFFFF" w:tentative="1">
      <w:start w:val="1"/>
      <w:numFmt w:val="lowerRoman"/>
      <w:lvlText w:val="%6."/>
      <w:lvlJc w:val="right"/>
      <w:pPr>
        <w:ind w:left="5062" w:hanging="180"/>
      </w:pPr>
    </w:lvl>
    <w:lvl w:ilvl="6" w:tplc="FFFFFFFF" w:tentative="1">
      <w:start w:val="1"/>
      <w:numFmt w:val="decimal"/>
      <w:lvlText w:val="%7."/>
      <w:lvlJc w:val="left"/>
      <w:pPr>
        <w:ind w:left="5782" w:hanging="360"/>
      </w:pPr>
    </w:lvl>
    <w:lvl w:ilvl="7" w:tplc="FFFFFFFF" w:tentative="1">
      <w:start w:val="1"/>
      <w:numFmt w:val="lowerLetter"/>
      <w:lvlText w:val="%8."/>
      <w:lvlJc w:val="left"/>
      <w:pPr>
        <w:ind w:left="6502" w:hanging="360"/>
      </w:pPr>
    </w:lvl>
    <w:lvl w:ilvl="8" w:tplc="FFFFFFFF" w:tentative="1">
      <w:start w:val="1"/>
      <w:numFmt w:val="lowerRoman"/>
      <w:lvlText w:val="%9."/>
      <w:lvlJc w:val="right"/>
      <w:pPr>
        <w:ind w:left="7222" w:hanging="180"/>
      </w:pPr>
    </w:lvl>
  </w:abstractNum>
  <w:abstractNum w:abstractNumId="13" w15:restartNumberingAfterBreak="0">
    <w:nsid w:val="0FC07758"/>
    <w:multiLevelType w:val="hybridMultilevel"/>
    <w:tmpl w:val="79727F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0D159EF"/>
    <w:multiLevelType w:val="hybridMultilevel"/>
    <w:tmpl w:val="D01ECED2"/>
    <w:lvl w:ilvl="0" w:tplc="04090017">
      <w:start w:val="1"/>
      <w:numFmt w:val="lowerLetter"/>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15" w15:restartNumberingAfterBreak="0">
    <w:nsid w:val="10E428A3"/>
    <w:multiLevelType w:val="hybridMultilevel"/>
    <w:tmpl w:val="7F0A2F9A"/>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6" w15:restartNumberingAfterBreak="0">
    <w:nsid w:val="128C45BA"/>
    <w:multiLevelType w:val="hybridMultilevel"/>
    <w:tmpl w:val="4356A112"/>
    <w:lvl w:ilvl="0" w:tplc="04090017">
      <w:start w:val="1"/>
      <w:numFmt w:val="lowerLetter"/>
      <w:lvlText w:val="%1)"/>
      <w:lvlJc w:val="left"/>
      <w:pPr>
        <w:ind w:left="1465" w:hanging="360"/>
      </w:pPr>
    </w:lvl>
    <w:lvl w:ilvl="1" w:tplc="04090019" w:tentative="1">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17" w15:restartNumberingAfterBreak="0">
    <w:nsid w:val="129B7EC8"/>
    <w:multiLevelType w:val="hybridMultilevel"/>
    <w:tmpl w:val="3E5CC542"/>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8" w15:restartNumberingAfterBreak="0">
    <w:nsid w:val="13502AC3"/>
    <w:multiLevelType w:val="hybridMultilevel"/>
    <w:tmpl w:val="4EBAA9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7653F4"/>
    <w:multiLevelType w:val="hybridMultilevel"/>
    <w:tmpl w:val="E3C822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5226C99"/>
    <w:multiLevelType w:val="hybridMultilevel"/>
    <w:tmpl w:val="FB9C23CC"/>
    <w:lvl w:ilvl="0" w:tplc="A1DC16FA">
      <w:start w:val="1"/>
      <w:numFmt w:val="bullet"/>
      <w:lvlText w:val="-"/>
      <w:lvlJc w:val="left"/>
      <w:pPr>
        <w:ind w:left="1514" w:hanging="360"/>
      </w:pPr>
      <w:rPr>
        <w:rFonts w:ascii="Aptos" w:hAnsi="Aptos"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1" w15:restartNumberingAfterBreak="0">
    <w:nsid w:val="15A74DAD"/>
    <w:multiLevelType w:val="hybridMultilevel"/>
    <w:tmpl w:val="6DB07D34"/>
    <w:lvl w:ilvl="0" w:tplc="A1DC16FA">
      <w:start w:val="1"/>
      <w:numFmt w:val="bullet"/>
      <w:lvlText w:val="-"/>
      <w:lvlJc w:val="left"/>
      <w:pPr>
        <w:ind w:left="1514" w:hanging="360"/>
      </w:pPr>
      <w:rPr>
        <w:rFonts w:ascii="Aptos" w:hAnsi="Aptos" w:hint="default"/>
      </w:rPr>
    </w:lvl>
    <w:lvl w:ilvl="1" w:tplc="04090003" w:tentative="1">
      <w:start w:val="1"/>
      <w:numFmt w:val="bullet"/>
      <w:lvlText w:val="o"/>
      <w:lvlJc w:val="left"/>
      <w:pPr>
        <w:ind w:left="2234" w:hanging="360"/>
      </w:pPr>
      <w:rPr>
        <w:rFonts w:ascii="Courier New" w:hAnsi="Courier New" w:cs="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cs="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cs="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2" w15:restartNumberingAfterBreak="0">
    <w:nsid w:val="1C0E7AFE"/>
    <w:multiLevelType w:val="hybridMultilevel"/>
    <w:tmpl w:val="27F07BF4"/>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23" w15:restartNumberingAfterBreak="0">
    <w:nsid w:val="1CCA27C3"/>
    <w:multiLevelType w:val="hybridMultilevel"/>
    <w:tmpl w:val="26866FB4"/>
    <w:lvl w:ilvl="0" w:tplc="04090011">
      <w:start w:val="1"/>
      <w:numFmt w:val="decimal"/>
      <w:lvlText w:val="%1)"/>
      <w:lvlJc w:val="left"/>
      <w:pPr>
        <w:ind w:left="1602" w:hanging="360"/>
      </w:p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24" w15:restartNumberingAfterBreak="0">
    <w:nsid w:val="1D0A4AE7"/>
    <w:multiLevelType w:val="multilevel"/>
    <w:tmpl w:val="8416DBE6"/>
    <w:lvl w:ilvl="0">
      <w:start w:val="1"/>
      <w:numFmt w:val="decimal"/>
      <w:lvlText w:val="%1."/>
      <w:lvlJc w:val="left"/>
      <w:pPr>
        <w:ind w:left="360" w:hanging="360"/>
      </w:pPr>
      <w:rPr>
        <w:b/>
        <w:bCs/>
      </w:rPr>
    </w:lvl>
    <w:lvl w:ilvl="1">
      <w:start w:val="1"/>
      <w:numFmt w:val="decimal"/>
      <w:lvlText w:val="%1.%2."/>
      <w:lvlJc w:val="left"/>
      <w:pPr>
        <w:ind w:left="792" w:hanging="432"/>
      </w:pPr>
      <w:rPr>
        <w:b w:val="0"/>
        <w:bCs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D4E6D93"/>
    <w:multiLevelType w:val="hybridMultilevel"/>
    <w:tmpl w:val="F4B43396"/>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6" w15:restartNumberingAfterBreak="0">
    <w:nsid w:val="1DC53DFA"/>
    <w:multiLevelType w:val="hybridMultilevel"/>
    <w:tmpl w:val="DC66C498"/>
    <w:lvl w:ilvl="0" w:tplc="04090011">
      <w:start w:val="1"/>
      <w:numFmt w:val="decimal"/>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27" w15:restartNumberingAfterBreak="0">
    <w:nsid w:val="1F750968"/>
    <w:multiLevelType w:val="hybridMultilevel"/>
    <w:tmpl w:val="13FACD82"/>
    <w:lvl w:ilvl="0" w:tplc="04090017">
      <w:start w:val="1"/>
      <w:numFmt w:val="lowerLetter"/>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28" w15:restartNumberingAfterBreak="0">
    <w:nsid w:val="1F900E22"/>
    <w:multiLevelType w:val="hybridMultilevel"/>
    <w:tmpl w:val="CCEE4CF6"/>
    <w:lvl w:ilvl="0" w:tplc="FFFFFFFF">
      <w:start w:val="1"/>
      <w:numFmt w:val="decimal"/>
      <w:lvlText w:val="%1)"/>
      <w:lvlJc w:val="left"/>
      <w:pPr>
        <w:ind w:left="1356" w:hanging="360"/>
      </w:pPr>
    </w:lvl>
    <w:lvl w:ilvl="1" w:tplc="FFFFFFFF" w:tentative="1">
      <w:start w:val="1"/>
      <w:numFmt w:val="lowerLetter"/>
      <w:lvlText w:val="%2."/>
      <w:lvlJc w:val="left"/>
      <w:pPr>
        <w:ind w:left="2076" w:hanging="360"/>
      </w:pPr>
    </w:lvl>
    <w:lvl w:ilvl="2" w:tplc="FFFFFFFF" w:tentative="1">
      <w:start w:val="1"/>
      <w:numFmt w:val="lowerRoman"/>
      <w:lvlText w:val="%3."/>
      <w:lvlJc w:val="right"/>
      <w:pPr>
        <w:ind w:left="2796" w:hanging="180"/>
      </w:pPr>
    </w:lvl>
    <w:lvl w:ilvl="3" w:tplc="FFFFFFFF" w:tentative="1">
      <w:start w:val="1"/>
      <w:numFmt w:val="decimal"/>
      <w:lvlText w:val="%4."/>
      <w:lvlJc w:val="left"/>
      <w:pPr>
        <w:ind w:left="3516" w:hanging="360"/>
      </w:pPr>
    </w:lvl>
    <w:lvl w:ilvl="4" w:tplc="FFFFFFFF" w:tentative="1">
      <w:start w:val="1"/>
      <w:numFmt w:val="lowerLetter"/>
      <w:lvlText w:val="%5."/>
      <w:lvlJc w:val="left"/>
      <w:pPr>
        <w:ind w:left="4236" w:hanging="360"/>
      </w:pPr>
    </w:lvl>
    <w:lvl w:ilvl="5" w:tplc="FFFFFFFF" w:tentative="1">
      <w:start w:val="1"/>
      <w:numFmt w:val="lowerRoman"/>
      <w:lvlText w:val="%6."/>
      <w:lvlJc w:val="right"/>
      <w:pPr>
        <w:ind w:left="4956" w:hanging="180"/>
      </w:pPr>
    </w:lvl>
    <w:lvl w:ilvl="6" w:tplc="FFFFFFFF" w:tentative="1">
      <w:start w:val="1"/>
      <w:numFmt w:val="decimal"/>
      <w:lvlText w:val="%7."/>
      <w:lvlJc w:val="left"/>
      <w:pPr>
        <w:ind w:left="5676" w:hanging="360"/>
      </w:pPr>
    </w:lvl>
    <w:lvl w:ilvl="7" w:tplc="FFFFFFFF" w:tentative="1">
      <w:start w:val="1"/>
      <w:numFmt w:val="lowerLetter"/>
      <w:lvlText w:val="%8."/>
      <w:lvlJc w:val="left"/>
      <w:pPr>
        <w:ind w:left="6396" w:hanging="360"/>
      </w:pPr>
    </w:lvl>
    <w:lvl w:ilvl="8" w:tplc="FFFFFFFF" w:tentative="1">
      <w:start w:val="1"/>
      <w:numFmt w:val="lowerRoman"/>
      <w:lvlText w:val="%9."/>
      <w:lvlJc w:val="right"/>
      <w:pPr>
        <w:ind w:left="7116" w:hanging="180"/>
      </w:pPr>
    </w:lvl>
  </w:abstractNum>
  <w:abstractNum w:abstractNumId="29" w15:restartNumberingAfterBreak="0">
    <w:nsid w:val="218345F7"/>
    <w:multiLevelType w:val="hybridMultilevel"/>
    <w:tmpl w:val="D138F40E"/>
    <w:lvl w:ilvl="0" w:tplc="04090011">
      <w:start w:val="1"/>
      <w:numFmt w:val="decimal"/>
      <w:lvlText w:val="%1)"/>
      <w:lvlJc w:val="left"/>
      <w:pPr>
        <w:ind w:left="752" w:hanging="360"/>
      </w:pPr>
    </w:lvl>
    <w:lvl w:ilvl="1" w:tplc="04090019" w:tentative="1">
      <w:start w:val="1"/>
      <w:numFmt w:val="lowerLetter"/>
      <w:lvlText w:val="%2."/>
      <w:lvlJc w:val="left"/>
      <w:pPr>
        <w:ind w:left="1472" w:hanging="360"/>
      </w:pPr>
    </w:lvl>
    <w:lvl w:ilvl="2" w:tplc="0409001B" w:tentative="1">
      <w:start w:val="1"/>
      <w:numFmt w:val="lowerRoman"/>
      <w:lvlText w:val="%3."/>
      <w:lvlJc w:val="right"/>
      <w:pPr>
        <w:ind w:left="2192" w:hanging="180"/>
      </w:pPr>
    </w:lvl>
    <w:lvl w:ilvl="3" w:tplc="0409000F" w:tentative="1">
      <w:start w:val="1"/>
      <w:numFmt w:val="decimal"/>
      <w:lvlText w:val="%4."/>
      <w:lvlJc w:val="left"/>
      <w:pPr>
        <w:ind w:left="2912" w:hanging="360"/>
      </w:pPr>
    </w:lvl>
    <w:lvl w:ilvl="4" w:tplc="04090019" w:tentative="1">
      <w:start w:val="1"/>
      <w:numFmt w:val="lowerLetter"/>
      <w:lvlText w:val="%5."/>
      <w:lvlJc w:val="left"/>
      <w:pPr>
        <w:ind w:left="3632" w:hanging="360"/>
      </w:pPr>
    </w:lvl>
    <w:lvl w:ilvl="5" w:tplc="0409001B" w:tentative="1">
      <w:start w:val="1"/>
      <w:numFmt w:val="lowerRoman"/>
      <w:lvlText w:val="%6."/>
      <w:lvlJc w:val="right"/>
      <w:pPr>
        <w:ind w:left="4352" w:hanging="180"/>
      </w:pPr>
    </w:lvl>
    <w:lvl w:ilvl="6" w:tplc="0409000F" w:tentative="1">
      <w:start w:val="1"/>
      <w:numFmt w:val="decimal"/>
      <w:lvlText w:val="%7."/>
      <w:lvlJc w:val="left"/>
      <w:pPr>
        <w:ind w:left="5072" w:hanging="360"/>
      </w:pPr>
    </w:lvl>
    <w:lvl w:ilvl="7" w:tplc="04090019" w:tentative="1">
      <w:start w:val="1"/>
      <w:numFmt w:val="lowerLetter"/>
      <w:lvlText w:val="%8."/>
      <w:lvlJc w:val="left"/>
      <w:pPr>
        <w:ind w:left="5792" w:hanging="360"/>
      </w:pPr>
    </w:lvl>
    <w:lvl w:ilvl="8" w:tplc="0409001B" w:tentative="1">
      <w:start w:val="1"/>
      <w:numFmt w:val="lowerRoman"/>
      <w:lvlText w:val="%9."/>
      <w:lvlJc w:val="right"/>
      <w:pPr>
        <w:ind w:left="6512" w:hanging="180"/>
      </w:pPr>
    </w:lvl>
  </w:abstractNum>
  <w:abstractNum w:abstractNumId="30" w15:restartNumberingAfterBreak="0">
    <w:nsid w:val="236231AE"/>
    <w:multiLevelType w:val="hybridMultilevel"/>
    <w:tmpl w:val="207A52B6"/>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31" w15:restartNumberingAfterBreak="0">
    <w:nsid w:val="243B1B99"/>
    <w:multiLevelType w:val="hybridMultilevel"/>
    <w:tmpl w:val="FE6E843E"/>
    <w:lvl w:ilvl="0" w:tplc="04090011">
      <w:start w:val="1"/>
      <w:numFmt w:val="decimal"/>
      <w:lvlText w:val="%1)"/>
      <w:lvlJc w:val="left"/>
      <w:pPr>
        <w:ind w:left="1165" w:hanging="360"/>
      </w:pPr>
    </w:lvl>
    <w:lvl w:ilvl="1" w:tplc="04090019" w:tentative="1">
      <w:start w:val="1"/>
      <w:numFmt w:val="lowerLetter"/>
      <w:lvlText w:val="%2."/>
      <w:lvlJc w:val="left"/>
      <w:pPr>
        <w:ind w:left="1885" w:hanging="360"/>
      </w:pPr>
    </w:lvl>
    <w:lvl w:ilvl="2" w:tplc="0409001B" w:tentative="1">
      <w:start w:val="1"/>
      <w:numFmt w:val="lowerRoman"/>
      <w:lvlText w:val="%3."/>
      <w:lvlJc w:val="right"/>
      <w:pPr>
        <w:ind w:left="2605" w:hanging="180"/>
      </w:pPr>
    </w:lvl>
    <w:lvl w:ilvl="3" w:tplc="0409000F" w:tentative="1">
      <w:start w:val="1"/>
      <w:numFmt w:val="decimal"/>
      <w:lvlText w:val="%4."/>
      <w:lvlJc w:val="left"/>
      <w:pPr>
        <w:ind w:left="3325" w:hanging="360"/>
      </w:pPr>
    </w:lvl>
    <w:lvl w:ilvl="4" w:tplc="04090019" w:tentative="1">
      <w:start w:val="1"/>
      <w:numFmt w:val="lowerLetter"/>
      <w:lvlText w:val="%5."/>
      <w:lvlJc w:val="left"/>
      <w:pPr>
        <w:ind w:left="4045" w:hanging="360"/>
      </w:pPr>
    </w:lvl>
    <w:lvl w:ilvl="5" w:tplc="0409001B" w:tentative="1">
      <w:start w:val="1"/>
      <w:numFmt w:val="lowerRoman"/>
      <w:lvlText w:val="%6."/>
      <w:lvlJc w:val="right"/>
      <w:pPr>
        <w:ind w:left="4765" w:hanging="180"/>
      </w:pPr>
    </w:lvl>
    <w:lvl w:ilvl="6" w:tplc="0409000F" w:tentative="1">
      <w:start w:val="1"/>
      <w:numFmt w:val="decimal"/>
      <w:lvlText w:val="%7."/>
      <w:lvlJc w:val="left"/>
      <w:pPr>
        <w:ind w:left="5485" w:hanging="360"/>
      </w:pPr>
    </w:lvl>
    <w:lvl w:ilvl="7" w:tplc="04090019" w:tentative="1">
      <w:start w:val="1"/>
      <w:numFmt w:val="lowerLetter"/>
      <w:lvlText w:val="%8."/>
      <w:lvlJc w:val="left"/>
      <w:pPr>
        <w:ind w:left="6205" w:hanging="360"/>
      </w:pPr>
    </w:lvl>
    <w:lvl w:ilvl="8" w:tplc="0409001B" w:tentative="1">
      <w:start w:val="1"/>
      <w:numFmt w:val="lowerRoman"/>
      <w:lvlText w:val="%9."/>
      <w:lvlJc w:val="right"/>
      <w:pPr>
        <w:ind w:left="6925" w:hanging="180"/>
      </w:pPr>
    </w:lvl>
  </w:abstractNum>
  <w:abstractNum w:abstractNumId="32" w15:restartNumberingAfterBreak="0">
    <w:nsid w:val="24AF127D"/>
    <w:multiLevelType w:val="multilevel"/>
    <w:tmpl w:val="7628376C"/>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color w:val="auto"/>
        <w:sz w:val="18"/>
        <w:szCs w:val="18"/>
      </w:rPr>
    </w:lvl>
    <w:lvl w:ilvl="2">
      <w:start w:val="1"/>
      <w:numFmt w:val="decimal"/>
      <w:lvlText w:val="%1.%2.%3."/>
      <w:lvlJc w:val="left"/>
      <w:pPr>
        <w:ind w:left="1224" w:hanging="504"/>
      </w:pPr>
      <w:rPr>
        <w:b w:val="0"/>
        <w:bCs w:val="0"/>
        <w:color w:val="auto"/>
        <w:sz w:val="18"/>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4B15830"/>
    <w:multiLevelType w:val="hybridMultilevel"/>
    <w:tmpl w:val="D146FB72"/>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34" w15:restartNumberingAfterBreak="0">
    <w:nsid w:val="29F84440"/>
    <w:multiLevelType w:val="hybridMultilevel"/>
    <w:tmpl w:val="3E4665C2"/>
    <w:lvl w:ilvl="0" w:tplc="04090011">
      <w:start w:val="1"/>
      <w:numFmt w:val="decimal"/>
      <w:lvlText w:val="%1)"/>
      <w:lvlJc w:val="left"/>
      <w:pPr>
        <w:ind w:left="1459" w:hanging="360"/>
      </w:p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35" w15:restartNumberingAfterBreak="0">
    <w:nsid w:val="2AF071EE"/>
    <w:multiLevelType w:val="hybridMultilevel"/>
    <w:tmpl w:val="EDDA5522"/>
    <w:lvl w:ilvl="0" w:tplc="A1DC16FA">
      <w:start w:val="1"/>
      <w:numFmt w:val="bullet"/>
      <w:lvlText w:val="-"/>
      <w:lvlJc w:val="left"/>
      <w:pPr>
        <w:ind w:left="1356" w:hanging="360"/>
      </w:pPr>
      <w:rPr>
        <w:rFonts w:ascii="Aptos" w:hAnsi="Apto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36" w15:restartNumberingAfterBreak="0">
    <w:nsid w:val="2E344B1A"/>
    <w:multiLevelType w:val="hybridMultilevel"/>
    <w:tmpl w:val="9B5C86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00D15C1"/>
    <w:multiLevelType w:val="multilevel"/>
    <w:tmpl w:val="724EA55E"/>
    <w:lvl w:ilvl="0">
      <w:start w:val="1"/>
      <w:numFmt w:val="decimal"/>
      <w:lvlText w:val="%1."/>
      <w:lvlJc w:val="left"/>
      <w:pPr>
        <w:ind w:left="360" w:hanging="360"/>
      </w:pPr>
      <w:rPr>
        <w:b/>
        <w:bCs/>
      </w:rPr>
    </w:lvl>
    <w:lvl w:ilvl="1">
      <w:start w:val="1"/>
      <w:numFmt w:val="decimal"/>
      <w:lvlText w:val="%1.%2."/>
      <w:lvlJc w:val="left"/>
      <w:pPr>
        <w:ind w:left="792" w:hanging="432"/>
      </w:pPr>
      <w:rPr>
        <w:b w:val="0"/>
        <w:bCs w:val="0"/>
        <w:i w:val="0"/>
        <w:iCs w:val="0"/>
        <w:color w:val="auto"/>
        <w:sz w:val="18"/>
        <w:szCs w:val="18"/>
      </w:r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0A9094B"/>
    <w:multiLevelType w:val="hybridMultilevel"/>
    <w:tmpl w:val="68A86EF2"/>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39" w15:restartNumberingAfterBreak="0">
    <w:nsid w:val="3125096F"/>
    <w:multiLevelType w:val="hybridMultilevel"/>
    <w:tmpl w:val="2C82C48C"/>
    <w:lvl w:ilvl="0" w:tplc="04090017">
      <w:start w:val="1"/>
      <w:numFmt w:val="lowerLetter"/>
      <w:lvlText w:val="%1)"/>
      <w:lvlJc w:val="left"/>
      <w:pPr>
        <w:ind w:left="1307" w:hanging="360"/>
      </w:pPr>
    </w:lvl>
    <w:lvl w:ilvl="1" w:tplc="04090019" w:tentative="1">
      <w:start w:val="1"/>
      <w:numFmt w:val="lowerLetter"/>
      <w:lvlText w:val="%2."/>
      <w:lvlJc w:val="left"/>
      <w:pPr>
        <w:ind w:left="2027" w:hanging="360"/>
      </w:pPr>
    </w:lvl>
    <w:lvl w:ilvl="2" w:tplc="0409001B" w:tentative="1">
      <w:start w:val="1"/>
      <w:numFmt w:val="lowerRoman"/>
      <w:lvlText w:val="%3."/>
      <w:lvlJc w:val="right"/>
      <w:pPr>
        <w:ind w:left="2747" w:hanging="180"/>
      </w:pPr>
    </w:lvl>
    <w:lvl w:ilvl="3" w:tplc="0409000F" w:tentative="1">
      <w:start w:val="1"/>
      <w:numFmt w:val="decimal"/>
      <w:lvlText w:val="%4."/>
      <w:lvlJc w:val="left"/>
      <w:pPr>
        <w:ind w:left="3467" w:hanging="360"/>
      </w:pPr>
    </w:lvl>
    <w:lvl w:ilvl="4" w:tplc="04090019" w:tentative="1">
      <w:start w:val="1"/>
      <w:numFmt w:val="lowerLetter"/>
      <w:lvlText w:val="%5."/>
      <w:lvlJc w:val="left"/>
      <w:pPr>
        <w:ind w:left="4187" w:hanging="360"/>
      </w:pPr>
    </w:lvl>
    <w:lvl w:ilvl="5" w:tplc="0409001B" w:tentative="1">
      <w:start w:val="1"/>
      <w:numFmt w:val="lowerRoman"/>
      <w:lvlText w:val="%6."/>
      <w:lvlJc w:val="right"/>
      <w:pPr>
        <w:ind w:left="4907" w:hanging="180"/>
      </w:pPr>
    </w:lvl>
    <w:lvl w:ilvl="6" w:tplc="0409000F" w:tentative="1">
      <w:start w:val="1"/>
      <w:numFmt w:val="decimal"/>
      <w:lvlText w:val="%7."/>
      <w:lvlJc w:val="left"/>
      <w:pPr>
        <w:ind w:left="5627" w:hanging="360"/>
      </w:pPr>
    </w:lvl>
    <w:lvl w:ilvl="7" w:tplc="04090019" w:tentative="1">
      <w:start w:val="1"/>
      <w:numFmt w:val="lowerLetter"/>
      <w:lvlText w:val="%8."/>
      <w:lvlJc w:val="left"/>
      <w:pPr>
        <w:ind w:left="6347" w:hanging="360"/>
      </w:pPr>
    </w:lvl>
    <w:lvl w:ilvl="8" w:tplc="0409001B" w:tentative="1">
      <w:start w:val="1"/>
      <w:numFmt w:val="lowerRoman"/>
      <w:lvlText w:val="%9."/>
      <w:lvlJc w:val="right"/>
      <w:pPr>
        <w:ind w:left="7067" w:hanging="180"/>
      </w:pPr>
    </w:lvl>
  </w:abstractNum>
  <w:abstractNum w:abstractNumId="40" w15:restartNumberingAfterBreak="0">
    <w:nsid w:val="318E4624"/>
    <w:multiLevelType w:val="hybridMultilevel"/>
    <w:tmpl w:val="49084A98"/>
    <w:lvl w:ilvl="0" w:tplc="04090011">
      <w:start w:val="1"/>
      <w:numFmt w:val="decimal"/>
      <w:lvlText w:val="%1)"/>
      <w:lvlJc w:val="left"/>
      <w:pPr>
        <w:ind w:left="1306" w:hanging="360"/>
      </w:pPr>
    </w:lvl>
    <w:lvl w:ilvl="1" w:tplc="04090019" w:tentative="1">
      <w:start w:val="1"/>
      <w:numFmt w:val="lowerLetter"/>
      <w:lvlText w:val="%2."/>
      <w:lvlJc w:val="left"/>
      <w:pPr>
        <w:ind w:left="2026" w:hanging="360"/>
      </w:pPr>
    </w:lvl>
    <w:lvl w:ilvl="2" w:tplc="0409001B" w:tentative="1">
      <w:start w:val="1"/>
      <w:numFmt w:val="lowerRoman"/>
      <w:lvlText w:val="%3."/>
      <w:lvlJc w:val="right"/>
      <w:pPr>
        <w:ind w:left="2746" w:hanging="180"/>
      </w:pPr>
    </w:lvl>
    <w:lvl w:ilvl="3" w:tplc="0409000F" w:tentative="1">
      <w:start w:val="1"/>
      <w:numFmt w:val="decimal"/>
      <w:lvlText w:val="%4."/>
      <w:lvlJc w:val="left"/>
      <w:pPr>
        <w:ind w:left="3466" w:hanging="360"/>
      </w:pPr>
    </w:lvl>
    <w:lvl w:ilvl="4" w:tplc="04090019" w:tentative="1">
      <w:start w:val="1"/>
      <w:numFmt w:val="lowerLetter"/>
      <w:lvlText w:val="%5."/>
      <w:lvlJc w:val="left"/>
      <w:pPr>
        <w:ind w:left="4186" w:hanging="360"/>
      </w:pPr>
    </w:lvl>
    <w:lvl w:ilvl="5" w:tplc="0409001B" w:tentative="1">
      <w:start w:val="1"/>
      <w:numFmt w:val="lowerRoman"/>
      <w:lvlText w:val="%6."/>
      <w:lvlJc w:val="right"/>
      <w:pPr>
        <w:ind w:left="4906" w:hanging="180"/>
      </w:pPr>
    </w:lvl>
    <w:lvl w:ilvl="6" w:tplc="0409000F" w:tentative="1">
      <w:start w:val="1"/>
      <w:numFmt w:val="decimal"/>
      <w:lvlText w:val="%7."/>
      <w:lvlJc w:val="left"/>
      <w:pPr>
        <w:ind w:left="5626" w:hanging="360"/>
      </w:pPr>
    </w:lvl>
    <w:lvl w:ilvl="7" w:tplc="04090019" w:tentative="1">
      <w:start w:val="1"/>
      <w:numFmt w:val="lowerLetter"/>
      <w:lvlText w:val="%8."/>
      <w:lvlJc w:val="left"/>
      <w:pPr>
        <w:ind w:left="6346" w:hanging="360"/>
      </w:pPr>
    </w:lvl>
    <w:lvl w:ilvl="8" w:tplc="0409001B" w:tentative="1">
      <w:start w:val="1"/>
      <w:numFmt w:val="lowerRoman"/>
      <w:lvlText w:val="%9."/>
      <w:lvlJc w:val="right"/>
      <w:pPr>
        <w:ind w:left="7066" w:hanging="180"/>
      </w:pPr>
    </w:lvl>
  </w:abstractNum>
  <w:abstractNum w:abstractNumId="41" w15:restartNumberingAfterBreak="0">
    <w:nsid w:val="32F05955"/>
    <w:multiLevelType w:val="hybridMultilevel"/>
    <w:tmpl w:val="DB74991E"/>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42" w15:restartNumberingAfterBreak="0">
    <w:nsid w:val="330C07B8"/>
    <w:multiLevelType w:val="hybridMultilevel"/>
    <w:tmpl w:val="3F9A72D2"/>
    <w:lvl w:ilvl="0" w:tplc="FFFFFFFF">
      <w:start w:val="1"/>
      <w:numFmt w:val="lowerLetter"/>
      <w:lvlText w:val="%1)"/>
      <w:lvlJc w:val="left"/>
      <w:pPr>
        <w:ind w:left="720" w:hanging="360"/>
      </w:pPr>
    </w:lvl>
    <w:lvl w:ilvl="1" w:tplc="04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3405ED6"/>
    <w:multiLevelType w:val="hybridMultilevel"/>
    <w:tmpl w:val="E5CC85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5245E43"/>
    <w:multiLevelType w:val="hybridMultilevel"/>
    <w:tmpl w:val="F706652E"/>
    <w:lvl w:ilvl="0" w:tplc="04090017">
      <w:start w:val="1"/>
      <w:numFmt w:val="lowerLetter"/>
      <w:lvlText w:val="%1)"/>
      <w:lvlJc w:val="left"/>
      <w:pPr>
        <w:ind w:left="1460" w:hanging="360"/>
      </w:pPr>
    </w:lvl>
    <w:lvl w:ilvl="1" w:tplc="04090019" w:tentative="1">
      <w:start w:val="1"/>
      <w:numFmt w:val="lowerLetter"/>
      <w:lvlText w:val="%2."/>
      <w:lvlJc w:val="left"/>
      <w:pPr>
        <w:ind w:left="2180" w:hanging="360"/>
      </w:pPr>
    </w:lvl>
    <w:lvl w:ilvl="2" w:tplc="0409001B" w:tentative="1">
      <w:start w:val="1"/>
      <w:numFmt w:val="lowerRoman"/>
      <w:lvlText w:val="%3."/>
      <w:lvlJc w:val="right"/>
      <w:pPr>
        <w:ind w:left="2900" w:hanging="180"/>
      </w:pPr>
    </w:lvl>
    <w:lvl w:ilvl="3" w:tplc="0409000F" w:tentative="1">
      <w:start w:val="1"/>
      <w:numFmt w:val="decimal"/>
      <w:lvlText w:val="%4."/>
      <w:lvlJc w:val="left"/>
      <w:pPr>
        <w:ind w:left="3620" w:hanging="360"/>
      </w:pPr>
    </w:lvl>
    <w:lvl w:ilvl="4" w:tplc="04090019" w:tentative="1">
      <w:start w:val="1"/>
      <w:numFmt w:val="lowerLetter"/>
      <w:lvlText w:val="%5."/>
      <w:lvlJc w:val="left"/>
      <w:pPr>
        <w:ind w:left="4340" w:hanging="360"/>
      </w:pPr>
    </w:lvl>
    <w:lvl w:ilvl="5" w:tplc="0409001B" w:tentative="1">
      <w:start w:val="1"/>
      <w:numFmt w:val="lowerRoman"/>
      <w:lvlText w:val="%6."/>
      <w:lvlJc w:val="right"/>
      <w:pPr>
        <w:ind w:left="5060" w:hanging="180"/>
      </w:pPr>
    </w:lvl>
    <w:lvl w:ilvl="6" w:tplc="0409000F" w:tentative="1">
      <w:start w:val="1"/>
      <w:numFmt w:val="decimal"/>
      <w:lvlText w:val="%7."/>
      <w:lvlJc w:val="left"/>
      <w:pPr>
        <w:ind w:left="5780" w:hanging="360"/>
      </w:pPr>
    </w:lvl>
    <w:lvl w:ilvl="7" w:tplc="04090019" w:tentative="1">
      <w:start w:val="1"/>
      <w:numFmt w:val="lowerLetter"/>
      <w:lvlText w:val="%8."/>
      <w:lvlJc w:val="left"/>
      <w:pPr>
        <w:ind w:left="6500" w:hanging="360"/>
      </w:pPr>
    </w:lvl>
    <w:lvl w:ilvl="8" w:tplc="0409001B" w:tentative="1">
      <w:start w:val="1"/>
      <w:numFmt w:val="lowerRoman"/>
      <w:lvlText w:val="%9."/>
      <w:lvlJc w:val="right"/>
      <w:pPr>
        <w:ind w:left="7220" w:hanging="180"/>
      </w:pPr>
    </w:lvl>
  </w:abstractNum>
  <w:abstractNum w:abstractNumId="45" w15:restartNumberingAfterBreak="0">
    <w:nsid w:val="38321A3F"/>
    <w:multiLevelType w:val="hybridMultilevel"/>
    <w:tmpl w:val="51C2F4F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87C3EEA"/>
    <w:multiLevelType w:val="hybridMultilevel"/>
    <w:tmpl w:val="0EEE19FC"/>
    <w:lvl w:ilvl="0" w:tplc="FFFFFFFF">
      <w:start w:val="1"/>
      <w:numFmt w:val="decimal"/>
      <w:lvlText w:val="%1)"/>
      <w:lvlJc w:val="left"/>
      <w:pPr>
        <w:ind w:left="1448" w:hanging="360"/>
      </w:pPr>
    </w:lvl>
    <w:lvl w:ilvl="1" w:tplc="FFFFFFFF" w:tentative="1">
      <w:start w:val="1"/>
      <w:numFmt w:val="lowerLetter"/>
      <w:lvlText w:val="%2."/>
      <w:lvlJc w:val="left"/>
      <w:pPr>
        <w:ind w:left="2168" w:hanging="360"/>
      </w:pPr>
    </w:lvl>
    <w:lvl w:ilvl="2" w:tplc="FFFFFFFF" w:tentative="1">
      <w:start w:val="1"/>
      <w:numFmt w:val="lowerRoman"/>
      <w:lvlText w:val="%3."/>
      <w:lvlJc w:val="right"/>
      <w:pPr>
        <w:ind w:left="2888" w:hanging="180"/>
      </w:pPr>
    </w:lvl>
    <w:lvl w:ilvl="3" w:tplc="FFFFFFFF" w:tentative="1">
      <w:start w:val="1"/>
      <w:numFmt w:val="decimal"/>
      <w:lvlText w:val="%4."/>
      <w:lvlJc w:val="left"/>
      <w:pPr>
        <w:ind w:left="3608" w:hanging="360"/>
      </w:pPr>
    </w:lvl>
    <w:lvl w:ilvl="4" w:tplc="FFFFFFFF" w:tentative="1">
      <w:start w:val="1"/>
      <w:numFmt w:val="lowerLetter"/>
      <w:lvlText w:val="%5."/>
      <w:lvlJc w:val="left"/>
      <w:pPr>
        <w:ind w:left="4328" w:hanging="360"/>
      </w:pPr>
    </w:lvl>
    <w:lvl w:ilvl="5" w:tplc="FFFFFFFF" w:tentative="1">
      <w:start w:val="1"/>
      <w:numFmt w:val="lowerRoman"/>
      <w:lvlText w:val="%6."/>
      <w:lvlJc w:val="right"/>
      <w:pPr>
        <w:ind w:left="5048" w:hanging="180"/>
      </w:pPr>
    </w:lvl>
    <w:lvl w:ilvl="6" w:tplc="FFFFFFFF" w:tentative="1">
      <w:start w:val="1"/>
      <w:numFmt w:val="decimal"/>
      <w:lvlText w:val="%7."/>
      <w:lvlJc w:val="left"/>
      <w:pPr>
        <w:ind w:left="5768" w:hanging="360"/>
      </w:pPr>
    </w:lvl>
    <w:lvl w:ilvl="7" w:tplc="FFFFFFFF" w:tentative="1">
      <w:start w:val="1"/>
      <w:numFmt w:val="lowerLetter"/>
      <w:lvlText w:val="%8."/>
      <w:lvlJc w:val="left"/>
      <w:pPr>
        <w:ind w:left="6488" w:hanging="360"/>
      </w:pPr>
    </w:lvl>
    <w:lvl w:ilvl="8" w:tplc="FFFFFFFF" w:tentative="1">
      <w:start w:val="1"/>
      <w:numFmt w:val="lowerRoman"/>
      <w:lvlText w:val="%9."/>
      <w:lvlJc w:val="right"/>
      <w:pPr>
        <w:ind w:left="7208" w:hanging="180"/>
      </w:pPr>
    </w:lvl>
  </w:abstractNum>
  <w:abstractNum w:abstractNumId="47" w15:restartNumberingAfterBreak="0">
    <w:nsid w:val="390E1826"/>
    <w:multiLevelType w:val="hybridMultilevel"/>
    <w:tmpl w:val="39DE46D6"/>
    <w:lvl w:ilvl="0" w:tplc="04090011">
      <w:start w:val="1"/>
      <w:numFmt w:val="decimal"/>
      <w:lvlText w:val="%1)"/>
      <w:lvlJc w:val="left"/>
      <w:pPr>
        <w:ind w:left="1525" w:hanging="360"/>
      </w:pPr>
    </w:lvl>
    <w:lvl w:ilvl="1" w:tplc="04090019" w:tentative="1">
      <w:start w:val="1"/>
      <w:numFmt w:val="lowerLetter"/>
      <w:lvlText w:val="%2."/>
      <w:lvlJc w:val="left"/>
      <w:pPr>
        <w:ind w:left="2245" w:hanging="360"/>
      </w:pPr>
    </w:lvl>
    <w:lvl w:ilvl="2" w:tplc="0409001B" w:tentative="1">
      <w:start w:val="1"/>
      <w:numFmt w:val="lowerRoman"/>
      <w:lvlText w:val="%3."/>
      <w:lvlJc w:val="right"/>
      <w:pPr>
        <w:ind w:left="2965" w:hanging="180"/>
      </w:pPr>
    </w:lvl>
    <w:lvl w:ilvl="3" w:tplc="0409000F" w:tentative="1">
      <w:start w:val="1"/>
      <w:numFmt w:val="decimal"/>
      <w:lvlText w:val="%4."/>
      <w:lvlJc w:val="left"/>
      <w:pPr>
        <w:ind w:left="3685" w:hanging="360"/>
      </w:pPr>
    </w:lvl>
    <w:lvl w:ilvl="4" w:tplc="04090019" w:tentative="1">
      <w:start w:val="1"/>
      <w:numFmt w:val="lowerLetter"/>
      <w:lvlText w:val="%5."/>
      <w:lvlJc w:val="left"/>
      <w:pPr>
        <w:ind w:left="4405" w:hanging="360"/>
      </w:pPr>
    </w:lvl>
    <w:lvl w:ilvl="5" w:tplc="0409001B" w:tentative="1">
      <w:start w:val="1"/>
      <w:numFmt w:val="lowerRoman"/>
      <w:lvlText w:val="%6."/>
      <w:lvlJc w:val="right"/>
      <w:pPr>
        <w:ind w:left="5125" w:hanging="180"/>
      </w:pPr>
    </w:lvl>
    <w:lvl w:ilvl="6" w:tplc="0409000F" w:tentative="1">
      <w:start w:val="1"/>
      <w:numFmt w:val="decimal"/>
      <w:lvlText w:val="%7."/>
      <w:lvlJc w:val="left"/>
      <w:pPr>
        <w:ind w:left="5845" w:hanging="360"/>
      </w:pPr>
    </w:lvl>
    <w:lvl w:ilvl="7" w:tplc="04090019" w:tentative="1">
      <w:start w:val="1"/>
      <w:numFmt w:val="lowerLetter"/>
      <w:lvlText w:val="%8."/>
      <w:lvlJc w:val="left"/>
      <w:pPr>
        <w:ind w:left="6565" w:hanging="360"/>
      </w:pPr>
    </w:lvl>
    <w:lvl w:ilvl="8" w:tplc="0409001B" w:tentative="1">
      <w:start w:val="1"/>
      <w:numFmt w:val="lowerRoman"/>
      <w:lvlText w:val="%9."/>
      <w:lvlJc w:val="right"/>
      <w:pPr>
        <w:ind w:left="7285" w:hanging="180"/>
      </w:pPr>
    </w:lvl>
  </w:abstractNum>
  <w:abstractNum w:abstractNumId="48" w15:restartNumberingAfterBreak="0">
    <w:nsid w:val="3C13648B"/>
    <w:multiLevelType w:val="hybridMultilevel"/>
    <w:tmpl w:val="CFFC88B4"/>
    <w:lvl w:ilvl="0" w:tplc="A1DC16FA">
      <w:start w:val="1"/>
      <w:numFmt w:val="bullet"/>
      <w:lvlText w:val="-"/>
      <w:lvlJc w:val="left"/>
      <w:pPr>
        <w:ind w:left="1800" w:hanging="360"/>
      </w:pPr>
      <w:rPr>
        <w:rFonts w:ascii="Aptos" w:hAnsi="Apto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3D4E14F2"/>
    <w:multiLevelType w:val="hybridMultilevel"/>
    <w:tmpl w:val="76FC2B24"/>
    <w:lvl w:ilvl="0" w:tplc="04090017">
      <w:start w:val="1"/>
      <w:numFmt w:val="lowerLetter"/>
      <w:lvlText w:val="%1)"/>
      <w:lvlJc w:val="left"/>
      <w:pPr>
        <w:ind w:left="1361" w:hanging="360"/>
      </w:pPr>
    </w:lvl>
    <w:lvl w:ilvl="1" w:tplc="04090019" w:tentative="1">
      <w:start w:val="1"/>
      <w:numFmt w:val="lowerLetter"/>
      <w:lvlText w:val="%2."/>
      <w:lvlJc w:val="left"/>
      <w:pPr>
        <w:ind w:left="2081" w:hanging="360"/>
      </w:pPr>
    </w:lvl>
    <w:lvl w:ilvl="2" w:tplc="0409001B" w:tentative="1">
      <w:start w:val="1"/>
      <w:numFmt w:val="lowerRoman"/>
      <w:lvlText w:val="%3."/>
      <w:lvlJc w:val="right"/>
      <w:pPr>
        <w:ind w:left="2801" w:hanging="180"/>
      </w:pPr>
    </w:lvl>
    <w:lvl w:ilvl="3" w:tplc="0409000F" w:tentative="1">
      <w:start w:val="1"/>
      <w:numFmt w:val="decimal"/>
      <w:lvlText w:val="%4."/>
      <w:lvlJc w:val="left"/>
      <w:pPr>
        <w:ind w:left="3521" w:hanging="360"/>
      </w:pPr>
    </w:lvl>
    <w:lvl w:ilvl="4" w:tplc="04090019" w:tentative="1">
      <w:start w:val="1"/>
      <w:numFmt w:val="lowerLetter"/>
      <w:lvlText w:val="%5."/>
      <w:lvlJc w:val="left"/>
      <w:pPr>
        <w:ind w:left="4241" w:hanging="360"/>
      </w:pPr>
    </w:lvl>
    <w:lvl w:ilvl="5" w:tplc="0409001B" w:tentative="1">
      <w:start w:val="1"/>
      <w:numFmt w:val="lowerRoman"/>
      <w:lvlText w:val="%6."/>
      <w:lvlJc w:val="right"/>
      <w:pPr>
        <w:ind w:left="4961" w:hanging="180"/>
      </w:pPr>
    </w:lvl>
    <w:lvl w:ilvl="6" w:tplc="0409000F" w:tentative="1">
      <w:start w:val="1"/>
      <w:numFmt w:val="decimal"/>
      <w:lvlText w:val="%7."/>
      <w:lvlJc w:val="left"/>
      <w:pPr>
        <w:ind w:left="5681" w:hanging="360"/>
      </w:pPr>
    </w:lvl>
    <w:lvl w:ilvl="7" w:tplc="04090019" w:tentative="1">
      <w:start w:val="1"/>
      <w:numFmt w:val="lowerLetter"/>
      <w:lvlText w:val="%8."/>
      <w:lvlJc w:val="left"/>
      <w:pPr>
        <w:ind w:left="6401" w:hanging="360"/>
      </w:pPr>
    </w:lvl>
    <w:lvl w:ilvl="8" w:tplc="0409001B" w:tentative="1">
      <w:start w:val="1"/>
      <w:numFmt w:val="lowerRoman"/>
      <w:lvlText w:val="%9."/>
      <w:lvlJc w:val="right"/>
      <w:pPr>
        <w:ind w:left="7121" w:hanging="180"/>
      </w:pPr>
    </w:lvl>
  </w:abstractNum>
  <w:abstractNum w:abstractNumId="50" w15:restartNumberingAfterBreak="0">
    <w:nsid w:val="3F1249B5"/>
    <w:multiLevelType w:val="hybridMultilevel"/>
    <w:tmpl w:val="EB7ED988"/>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51" w15:restartNumberingAfterBreak="0">
    <w:nsid w:val="3F770573"/>
    <w:multiLevelType w:val="hybridMultilevel"/>
    <w:tmpl w:val="9D3EFF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09D0868"/>
    <w:multiLevelType w:val="hybridMultilevel"/>
    <w:tmpl w:val="6E345F7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20340F2"/>
    <w:multiLevelType w:val="hybridMultilevel"/>
    <w:tmpl w:val="6AE69858"/>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54" w15:restartNumberingAfterBreak="0">
    <w:nsid w:val="420B6D5A"/>
    <w:multiLevelType w:val="hybridMultilevel"/>
    <w:tmpl w:val="03A08070"/>
    <w:lvl w:ilvl="0" w:tplc="FFFFFFFF">
      <w:start w:val="1"/>
      <w:numFmt w:val="decimal"/>
      <w:lvlText w:val="%1)"/>
      <w:lvlJc w:val="left"/>
      <w:pPr>
        <w:ind w:left="1514" w:hanging="360"/>
      </w:pPr>
    </w:lvl>
    <w:lvl w:ilvl="1" w:tplc="FFFFFFFF" w:tentative="1">
      <w:start w:val="1"/>
      <w:numFmt w:val="lowerLetter"/>
      <w:lvlText w:val="%2."/>
      <w:lvlJc w:val="left"/>
      <w:pPr>
        <w:ind w:left="2234" w:hanging="360"/>
      </w:pPr>
    </w:lvl>
    <w:lvl w:ilvl="2" w:tplc="FFFFFFFF" w:tentative="1">
      <w:start w:val="1"/>
      <w:numFmt w:val="lowerRoman"/>
      <w:lvlText w:val="%3."/>
      <w:lvlJc w:val="right"/>
      <w:pPr>
        <w:ind w:left="2954" w:hanging="180"/>
      </w:pPr>
    </w:lvl>
    <w:lvl w:ilvl="3" w:tplc="FFFFFFFF" w:tentative="1">
      <w:start w:val="1"/>
      <w:numFmt w:val="decimal"/>
      <w:lvlText w:val="%4."/>
      <w:lvlJc w:val="left"/>
      <w:pPr>
        <w:ind w:left="3674" w:hanging="360"/>
      </w:pPr>
    </w:lvl>
    <w:lvl w:ilvl="4" w:tplc="FFFFFFFF" w:tentative="1">
      <w:start w:val="1"/>
      <w:numFmt w:val="lowerLetter"/>
      <w:lvlText w:val="%5."/>
      <w:lvlJc w:val="left"/>
      <w:pPr>
        <w:ind w:left="4394" w:hanging="360"/>
      </w:pPr>
    </w:lvl>
    <w:lvl w:ilvl="5" w:tplc="FFFFFFFF" w:tentative="1">
      <w:start w:val="1"/>
      <w:numFmt w:val="lowerRoman"/>
      <w:lvlText w:val="%6."/>
      <w:lvlJc w:val="right"/>
      <w:pPr>
        <w:ind w:left="5114" w:hanging="180"/>
      </w:pPr>
    </w:lvl>
    <w:lvl w:ilvl="6" w:tplc="FFFFFFFF" w:tentative="1">
      <w:start w:val="1"/>
      <w:numFmt w:val="decimal"/>
      <w:lvlText w:val="%7."/>
      <w:lvlJc w:val="left"/>
      <w:pPr>
        <w:ind w:left="5834" w:hanging="360"/>
      </w:pPr>
    </w:lvl>
    <w:lvl w:ilvl="7" w:tplc="FFFFFFFF" w:tentative="1">
      <w:start w:val="1"/>
      <w:numFmt w:val="lowerLetter"/>
      <w:lvlText w:val="%8."/>
      <w:lvlJc w:val="left"/>
      <w:pPr>
        <w:ind w:left="6554" w:hanging="360"/>
      </w:pPr>
    </w:lvl>
    <w:lvl w:ilvl="8" w:tplc="FFFFFFFF" w:tentative="1">
      <w:start w:val="1"/>
      <w:numFmt w:val="lowerRoman"/>
      <w:lvlText w:val="%9."/>
      <w:lvlJc w:val="right"/>
      <w:pPr>
        <w:ind w:left="7274" w:hanging="180"/>
      </w:pPr>
    </w:lvl>
  </w:abstractNum>
  <w:abstractNum w:abstractNumId="55" w15:restartNumberingAfterBreak="0">
    <w:nsid w:val="423D628D"/>
    <w:multiLevelType w:val="hybridMultilevel"/>
    <w:tmpl w:val="9B5C86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30C62BD"/>
    <w:multiLevelType w:val="hybridMultilevel"/>
    <w:tmpl w:val="973EB5D6"/>
    <w:lvl w:ilvl="0" w:tplc="04090011">
      <w:start w:val="1"/>
      <w:numFmt w:val="decimal"/>
      <w:lvlText w:val="%1)"/>
      <w:lvlJc w:val="left"/>
      <w:pPr>
        <w:ind w:left="1874" w:hanging="360"/>
      </w:pPr>
    </w:lvl>
    <w:lvl w:ilvl="1" w:tplc="04090019" w:tentative="1">
      <w:start w:val="1"/>
      <w:numFmt w:val="lowerLetter"/>
      <w:lvlText w:val="%2."/>
      <w:lvlJc w:val="left"/>
      <w:pPr>
        <w:ind w:left="2594" w:hanging="360"/>
      </w:pPr>
    </w:lvl>
    <w:lvl w:ilvl="2" w:tplc="0409001B" w:tentative="1">
      <w:start w:val="1"/>
      <w:numFmt w:val="lowerRoman"/>
      <w:lvlText w:val="%3."/>
      <w:lvlJc w:val="right"/>
      <w:pPr>
        <w:ind w:left="3314" w:hanging="180"/>
      </w:pPr>
    </w:lvl>
    <w:lvl w:ilvl="3" w:tplc="0409000F" w:tentative="1">
      <w:start w:val="1"/>
      <w:numFmt w:val="decimal"/>
      <w:lvlText w:val="%4."/>
      <w:lvlJc w:val="left"/>
      <w:pPr>
        <w:ind w:left="4034" w:hanging="360"/>
      </w:pPr>
    </w:lvl>
    <w:lvl w:ilvl="4" w:tplc="04090019" w:tentative="1">
      <w:start w:val="1"/>
      <w:numFmt w:val="lowerLetter"/>
      <w:lvlText w:val="%5."/>
      <w:lvlJc w:val="left"/>
      <w:pPr>
        <w:ind w:left="4754" w:hanging="360"/>
      </w:pPr>
    </w:lvl>
    <w:lvl w:ilvl="5" w:tplc="0409001B" w:tentative="1">
      <w:start w:val="1"/>
      <w:numFmt w:val="lowerRoman"/>
      <w:lvlText w:val="%6."/>
      <w:lvlJc w:val="right"/>
      <w:pPr>
        <w:ind w:left="5474" w:hanging="180"/>
      </w:pPr>
    </w:lvl>
    <w:lvl w:ilvl="6" w:tplc="0409000F" w:tentative="1">
      <w:start w:val="1"/>
      <w:numFmt w:val="decimal"/>
      <w:lvlText w:val="%7."/>
      <w:lvlJc w:val="left"/>
      <w:pPr>
        <w:ind w:left="6194" w:hanging="360"/>
      </w:pPr>
    </w:lvl>
    <w:lvl w:ilvl="7" w:tplc="04090019" w:tentative="1">
      <w:start w:val="1"/>
      <w:numFmt w:val="lowerLetter"/>
      <w:lvlText w:val="%8."/>
      <w:lvlJc w:val="left"/>
      <w:pPr>
        <w:ind w:left="6914" w:hanging="360"/>
      </w:pPr>
    </w:lvl>
    <w:lvl w:ilvl="8" w:tplc="0409001B" w:tentative="1">
      <w:start w:val="1"/>
      <w:numFmt w:val="lowerRoman"/>
      <w:lvlText w:val="%9."/>
      <w:lvlJc w:val="right"/>
      <w:pPr>
        <w:ind w:left="7634" w:hanging="180"/>
      </w:pPr>
    </w:lvl>
  </w:abstractNum>
  <w:abstractNum w:abstractNumId="57" w15:restartNumberingAfterBreak="0">
    <w:nsid w:val="45A04170"/>
    <w:multiLevelType w:val="hybridMultilevel"/>
    <w:tmpl w:val="2D64DA56"/>
    <w:lvl w:ilvl="0" w:tplc="04090017">
      <w:start w:val="1"/>
      <w:numFmt w:val="lowerLetter"/>
      <w:lvlText w:val="%1)"/>
      <w:lvlJc w:val="left"/>
      <w:pPr>
        <w:ind w:left="1601" w:hanging="360"/>
      </w:pPr>
    </w:lvl>
    <w:lvl w:ilvl="1" w:tplc="04090019" w:tentative="1">
      <w:start w:val="1"/>
      <w:numFmt w:val="lowerLetter"/>
      <w:lvlText w:val="%2."/>
      <w:lvlJc w:val="left"/>
      <w:pPr>
        <w:ind w:left="2321" w:hanging="360"/>
      </w:pPr>
    </w:lvl>
    <w:lvl w:ilvl="2" w:tplc="0409001B" w:tentative="1">
      <w:start w:val="1"/>
      <w:numFmt w:val="lowerRoman"/>
      <w:lvlText w:val="%3."/>
      <w:lvlJc w:val="right"/>
      <w:pPr>
        <w:ind w:left="3041" w:hanging="180"/>
      </w:pPr>
    </w:lvl>
    <w:lvl w:ilvl="3" w:tplc="0409000F" w:tentative="1">
      <w:start w:val="1"/>
      <w:numFmt w:val="decimal"/>
      <w:lvlText w:val="%4."/>
      <w:lvlJc w:val="left"/>
      <w:pPr>
        <w:ind w:left="3761" w:hanging="360"/>
      </w:pPr>
    </w:lvl>
    <w:lvl w:ilvl="4" w:tplc="04090019" w:tentative="1">
      <w:start w:val="1"/>
      <w:numFmt w:val="lowerLetter"/>
      <w:lvlText w:val="%5."/>
      <w:lvlJc w:val="left"/>
      <w:pPr>
        <w:ind w:left="4481" w:hanging="360"/>
      </w:pPr>
    </w:lvl>
    <w:lvl w:ilvl="5" w:tplc="0409001B" w:tentative="1">
      <w:start w:val="1"/>
      <w:numFmt w:val="lowerRoman"/>
      <w:lvlText w:val="%6."/>
      <w:lvlJc w:val="right"/>
      <w:pPr>
        <w:ind w:left="5201" w:hanging="180"/>
      </w:pPr>
    </w:lvl>
    <w:lvl w:ilvl="6" w:tplc="0409000F" w:tentative="1">
      <w:start w:val="1"/>
      <w:numFmt w:val="decimal"/>
      <w:lvlText w:val="%7."/>
      <w:lvlJc w:val="left"/>
      <w:pPr>
        <w:ind w:left="5921" w:hanging="360"/>
      </w:pPr>
    </w:lvl>
    <w:lvl w:ilvl="7" w:tplc="04090019" w:tentative="1">
      <w:start w:val="1"/>
      <w:numFmt w:val="lowerLetter"/>
      <w:lvlText w:val="%8."/>
      <w:lvlJc w:val="left"/>
      <w:pPr>
        <w:ind w:left="6641" w:hanging="360"/>
      </w:pPr>
    </w:lvl>
    <w:lvl w:ilvl="8" w:tplc="0409001B" w:tentative="1">
      <w:start w:val="1"/>
      <w:numFmt w:val="lowerRoman"/>
      <w:lvlText w:val="%9."/>
      <w:lvlJc w:val="right"/>
      <w:pPr>
        <w:ind w:left="7361" w:hanging="180"/>
      </w:pPr>
    </w:lvl>
  </w:abstractNum>
  <w:abstractNum w:abstractNumId="58" w15:restartNumberingAfterBreak="0">
    <w:nsid w:val="474144B9"/>
    <w:multiLevelType w:val="hybridMultilevel"/>
    <w:tmpl w:val="DE0AAF66"/>
    <w:lvl w:ilvl="0" w:tplc="04090011">
      <w:start w:val="1"/>
      <w:numFmt w:val="decimal"/>
      <w:lvlText w:val="%1)"/>
      <w:lvlJc w:val="left"/>
      <w:pPr>
        <w:ind w:left="751" w:hanging="360"/>
      </w:pPr>
    </w:lvl>
    <w:lvl w:ilvl="1" w:tplc="FFFFFFFF" w:tentative="1">
      <w:start w:val="1"/>
      <w:numFmt w:val="lowerLetter"/>
      <w:lvlText w:val="%2."/>
      <w:lvlJc w:val="left"/>
      <w:pPr>
        <w:ind w:left="1471" w:hanging="360"/>
      </w:pPr>
    </w:lvl>
    <w:lvl w:ilvl="2" w:tplc="FFFFFFFF" w:tentative="1">
      <w:start w:val="1"/>
      <w:numFmt w:val="lowerRoman"/>
      <w:lvlText w:val="%3."/>
      <w:lvlJc w:val="right"/>
      <w:pPr>
        <w:ind w:left="2191" w:hanging="180"/>
      </w:pPr>
    </w:lvl>
    <w:lvl w:ilvl="3" w:tplc="FFFFFFFF" w:tentative="1">
      <w:start w:val="1"/>
      <w:numFmt w:val="decimal"/>
      <w:lvlText w:val="%4."/>
      <w:lvlJc w:val="left"/>
      <w:pPr>
        <w:ind w:left="2911" w:hanging="360"/>
      </w:pPr>
    </w:lvl>
    <w:lvl w:ilvl="4" w:tplc="FFFFFFFF" w:tentative="1">
      <w:start w:val="1"/>
      <w:numFmt w:val="lowerLetter"/>
      <w:lvlText w:val="%5."/>
      <w:lvlJc w:val="left"/>
      <w:pPr>
        <w:ind w:left="3631" w:hanging="360"/>
      </w:pPr>
    </w:lvl>
    <w:lvl w:ilvl="5" w:tplc="FFFFFFFF" w:tentative="1">
      <w:start w:val="1"/>
      <w:numFmt w:val="lowerRoman"/>
      <w:lvlText w:val="%6."/>
      <w:lvlJc w:val="right"/>
      <w:pPr>
        <w:ind w:left="4351" w:hanging="180"/>
      </w:pPr>
    </w:lvl>
    <w:lvl w:ilvl="6" w:tplc="FFFFFFFF" w:tentative="1">
      <w:start w:val="1"/>
      <w:numFmt w:val="decimal"/>
      <w:lvlText w:val="%7."/>
      <w:lvlJc w:val="left"/>
      <w:pPr>
        <w:ind w:left="5071" w:hanging="360"/>
      </w:pPr>
    </w:lvl>
    <w:lvl w:ilvl="7" w:tplc="FFFFFFFF" w:tentative="1">
      <w:start w:val="1"/>
      <w:numFmt w:val="lowerLetter"/>
      <w:lvlText w:val="%8."/>
      <w:lvlJc w:val="left"/>
      <w:pPr>
        <w:ind w:left="5791" w:hanging="360"/>
      </w:pPr>
    </w:lvl>
    <w:lvl w:ilvl="8" w:tplc="FFFFFFFF" w:tentative="1">
      <w:start w:val="1"/>
      <w:numFmt w:val="lowerRoman"/>
      <w:lvlText w:val="%9."/>
      <w:lvlJc w:val="right"/>
      <w:pPr>
        <w:ind w:left="6511" w:hanging="180"/>
      </w:pPr>
    </w:lvl>
  </w:abstractNum>
  <w:abstractNum w:abstractNumId="59" w15:restartNumberingAfterBreak="0">
    <w:nsid w:val="48AA7073"/>
    <w:multiLevelType w:val="hybridMultilevel"/>
    <w:tmpl w:val="8D5EF628"/>
    <w:lvl w:ilvl="0" w:tplc="E5129078">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92A1109"/>
    <w:multiLevelType w:val="hybridMultilevel"/>
    <w:tmpl w:val="5A225A54"/>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1" w15:restartNumberingAfterBreak="0">
    <w:nsid w:val="4DB96766"/>
    <w:multiLevelType w:val="hybridMultilevel"/>
    <w:tmpl w:val="16784678"/>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2" w15:restartNumberingAfterBreak="0">
    <w:nsid w:val="4FEC4EFF"/>
    <w:multiLevelType w:val="hybridMultilevel"/>
    <w:tmpl w:val="B2C482D4"/>
    <w:lvl w:ilvl="0" w:tplc="04090011">
      <w:start w:val="1"/>
      <w:numFmt w:val="decimal"/>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3" w15:restartNumberingAfterBreak="0">
    <w:nsid w:val="5264012B"/>
    <w:multiLevelType w:val="hybridMultilevel"/>
    <w:tmpl w:val="D8CA6D7E"/>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64" w15:restartNumberingAfterBreak="0">
    <w:nsid w:val="53E82BAA"/>
    <w:multiLevelType w:val="hybridMultilevel"/>
    <w:tmpl w:val="858CD684"/>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5" w15:restartNumberingAfterBreak="0">
    <w:nsid w:val="55DA45C8"/>
    <w:multiLevelType w:val="hybridMultilevel"/>
    <w:tmpl w:val="862CAD3A"/>
    <w:lvl w:ilvl="0" w:tplc="04090017">
      <w:start w:val="1"/>
      <w:numFmt w:val="lowerLetter"/>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66" w15:restartNumberingAfterBreak="0">
    <w:nsid w:val="56106E90"/>
    <w:multiLevelType w:val="hybridMultilevel"/>
    <w:tmpl w:val="B12A15A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68F7C30"/>
    <w:multiLevelType w:val="hybridMultilevel"/>
    <w:tmpl w:val="0C5C70FE"/>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68" w15:restartNumberingAfterBreak="0">
    <w:nsid w:val="598A5894"/>
    <w:multiLevelType w:val="hybridMultilevel"/>
    <w:tmpl w:val="D36A1576"/>
    <w:lvl w:ilvl="0" w:tplc="A1DC16FA">
      <w:start w:val="1"/>
      <w:numFmt w:val="bullet"/>
      <w:lvlText w:val="-"/>
      <w:lvlJc w:val="left"/>
      <w:pPr>
        <w:ind w:left="1356" w:hanging="360"/>
      </w:pPr>
      <w:rPr>
        <w:rFonts w:ascii="Aptos" w:hAnsi="Aptos" w:hint="default"/>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69" w15:restartNumberingAfterBreak="0">
    <w:nsid w:val="59E9199E"/>
    <w:multiLevelType w:val="hybridMultilevel"/>
    <w:tmpl w:val="E8803CC8"/>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70" w15:restartNumberingAfterBreak="0">
    <w:nsid w:val="5B186B15"/>
    <w:multiLevelType w:val="hybridMultilevel"/>
    <w:tmpl w:val="B610F6F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1" w15:restartNumberingAfterBreak="0">
    <w:nsid w:val="5C1027A3"/>
    <w:multiLevelType w:val="hybridMultilevel"/>
    <w:tmpl w:val="8B6044BC"/>
    <w:lvl w:ilvl="0" w:tplc="04090011">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72" w15:restartNumberingAfterBreak="0">
    <w:nsid w:val="5C3F243B"/>
    <w:multiLevelType w:val="hybridMultilevel"/>
    <w:tmpl w:val="45DC5BDA"/>
    <w:lvl w:ilvl="0" w:tplc="04090017">
      <w:start w:val="1"/>
      <w:numFmt w:val="lowerLetter"/>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73" w15:restartNumberingAfterBreak="0">
    <w:nsid w:val="5FA3291A"/>
    <w:multiLevelType w:val="hybridMultilevel"/>
    <w:tmpl w:val="045E06D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60014F57"/>
    <w:multiLevelType w:val="hybridMultilevel"/>
    <w:tmpl w:val="0862E72E"/>
    <w:lvl w:ilvl="0" w:tplc="04090017">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75" w15:restartNumberingAfterBreak="0">
    <w:nsid w:val="600D1284"/>
    <w:multiLevelType w:val="hybridMultilevel"/>
    <w:tmpl w:val="A74ECEDE"/>
    <w:lvl w:ilvl="0" w:tplc="040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0892CDD"/>
    <w:multiLevelType w:val="hybridMultilevel"/>
    <w:tmpl w:val="B1FECC96"/>
    <w:lvl w:ilvl="0" w:tplc="04090011">
      <w:start w:val="1"/>
      <w:numFmt w:val="decimal"/>
      <w:lvlText w:val="%1)"/>
      <w:lvlJc w:val="left"/>
      <w:pPr>
        <w:ind w:left="1601" w:hanging="360"/>
      </w:pPr>
    </w:lvl>
    <w:lvl w:ilvl="1" w:tplc="04090019" w:tentative="1">
      <w:start w:val="1"/>
      <w:numFmt w:val="lowerLetter"/>
      <w:lvlText w:val="%2."/>
      <w:lvlJc w:val="left"/>
      <w:pPr>
        <w:ind w:left="2321" w:hanging="360"/>
      </w:pPr>
    </w:lvl>
    <w:lvl w:ilvl="2" w:tplc="0409001B" w:tentative="1">
      <w:start w:val="1"/>
      <w:numFmt w:val="lowerRoman"/>
      <w:lvlText w:val="%3."/>
      <w:lvlJc w:val="right"/>
      <w:pPr>
        <w:ind w:left="3041" w:hanging="180"/>
      </w:pPr>
    </w:lvl>
    <w:lvl w:ilvl="3" w:tplc="0409000F" w:tentative="1">
      <w:start w:val="1"/>
      <w:numFmt w:val="decimal"/>
      <w:lvlText w:val="%4."/>
      <w:lvlJc w:val="left"/>
      <w:pPr>
        <w:ind w:left="3761" w:hanging="360"/>
      </w:pPr>
    </w:lvl>
    <w:lvl w:ilvl="4" w:tplc="04090019" w:tentative="1">
      <w:start w:val="1"/>
      <w:numFmt w:val="lowerLetter"/>
      <w:lvlText w:val="%5."/>
      <w:lvlJc w:val="left"/>
      <w:pPr>
        <w:ind w:left="4481" w:hanging="360"/>
      </w:pPr>
    </w:lvl>
    <w:lvl w:ilvl="5" w:tplc="0409001B" w:tentative="1">
      <w:start w:val="1"/>
      <w:numFmt w:val="lowerRoman"/>
      <w:lvlText w:val="%6."/>
      <w:lvlJc w:val="right"/>
      <w:pPr>
        <w:ind w:left="5201" w:hanging="180"/>
      </w:pPr>
    </w:lvl>
    <w:lvl w:ilvl="6" w:tplc="0409000F" w:tentative="1">
      <w:start w:val="1"/>
      <w:numFmt w:val="decimal"/>
      <w:lvlText w:val="%7."/>
      <w:lvlJc w:val="left"/>
      <w:pPr>
        <w:ind w:left="5921" w:hanging="360"/>
      </w:pPr>
    </w:lvl>
    <w:lvl w:ilvl="7" w:tplc="04090019" w:tentative="1">
      <w:start w:val="1"/>
      <w:numFmt w:val="lowerLetter"/>
      <w:lvlText w:val="%8."/>
      <w:lvlJc w:val="left"/>
      <w:pPr>
        <w:ind w:left="6641" w:hanging="360"/>
      </w:pPr>
    </w:lvl>
    <w:lvl w:ilvl="8" w:tplc="0409001B" w:tentative="1">
      <w:start w:val="1"/>
      <w:numFmt w:val="lowerRoman"/>
      <w:lvlText w:val="%9."/>
      <w:lvlJc w:val="right"/>
      <w:pPr>
        <w:ind w:left="7361" w:hanging="180"/>
      </w:pPr>
    </w:lvl>
  </w:abstractNum>
  <w:abstractNum w:abstractNumId="77" w15:restartNumberingAfterBreak="0">
    <w:nsid w:val="63D3589D"/>
    <w:multiLevelType w:val="hybridMultilevel"/>
    <w:tmpl w:val="C25A8CB8"/>
    <w:lvl w:ilvl="0" w:tplc="FFFFFFFF">
      <w:start w:val="1"/>
      <w:numFmt w:val="decimal"/>
      <w:lvlText w:val="%1)"/>
      <w:lvlJc w:val="left"/>
      <w:pPr>
        <w:ind w:left="720" w:hanging="360"/>
      </w:pPr>
    </w:lvl>
    <w:lvl w:ilvl="1" w:tplc="04090011">
      <w:start w:val="1"/>
      <w:numFmt w:val="decimal"/>
      <w:lvlText w:val="%2)"/>
      <w:lvlJc w:val="left"/>
      <w:pPr>
        <w:ind w:left="145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42B1D16"/>
    <w:multiLevelType w:val="multilevel"/>
    <w:tmpl w:val="EF6242B6"/>
    <w:lvl w:ilvl="0">
      <w:start w:val="1"/>
      <w:numFmt w:val="decimal"/>
      <w:lvlText w:val="%1."/>
      <w:lvlJc w:val="left"/>
      <w:pPr>
        <w:ind w:left="360" w:hanging="360"/>
      </w:pPr>
      <w:rPr>
        <w:b/>
        <w:bCs/>
      </w:rPr>
    </w:lvl>
    <w:lvl w:ilvl="1">
      <w:start w:val="1"/>
      <w:numFmt w:val="decimal"/>
      <w:lvlText w:val="%1.%2."/>
      <w:lvlJc w:val="left"/>
      <w:pPr>
        <w:ind w:left="432" w:hanging="432"/>
      </w:pPr>
      <w:rPr>
        <w:b w:val="0"/>
        <w:bCs w:val="0"/>
        <w:i w:val="0"/>
        <w:iCs/>
        <w:color w:val="auto"/>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49F7EB3"/>
    <w:multiLevelType w:val="hybridMultilevel"/>
    <w:tmpl w:val="45DC5BDA"/>
    <w:lvl w:ilvl="0" w:tplc="FFFFFFFF">
      <w:start w:val="1"/>
      <w:numFmt w:val="lowerLetter"/>
      <w:lvlText w:val="%1)"/>
      <w:lvlJc w:val="left"/>
      <w:pPr>
        <w:ind w:left="1512" w:hanging="360"/>
      </w:p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80" w15:restartNumberingAfterBreak="0">
    <w:nsid w:val="65257C2C"/>
    <w:multiLevelType w:val="hybridMultilevel"/>
    <w:tmpl w:val="C97628F0"/>
    <w:lvl w:ilvl="0" w:tplc="04090011">
      <w:start w:val="1"/>
      <w:numFmt w:val="decimal"/>
      <w:lvlText w:val="%1)"/>
      <w:lvlJc w:val="left"/>
      <w:pPr>
        <w:ind w:left="1889" w:hanging="360"/>
      </w:pPr>
    </w:lvl>
    <w:lvl w:ilvl="1" w:tplc="04090019" w:tentative="1">
      <w:start w:val="1"/>
      <w:numFmt w:val="lowerLetter"/>
      <w:lvlText w:val="%2."/>
      <w:lvlJc w:val="left"/>
      <w:pPr>
        <w:ind w:left="2609" w:hanging="360"/>
      </w:pPr>
    </w:lvl>
    <w:lvl w:ilvl="2" w:tplc="0409001B" w:tentative="1">
      <w:start w:val="1"/>
      <w:numFmt w:val="lowerRoman"/>
      <w:lvlText w:val="%3."/>
      <w:lvlJc w:val="right"/>
      <w:pPr>
        <w:ind w:left="3329" w:hanging="180"/>
      </w:pPr>
    </w:lvl>
    <w:lvl w:ilvl="3" w:tplc="0409000F" w:tentative="1">
      <w:start w:val="1"/>
      <w:numFmt w:val="decimal"/>
      <w:lvlText w:val="%4."/>
      <w:lvlJc w:val="left"/>
      <w:pPr>
        <w:ind w:left="4049" w:hanging="360"/>
      </w:pPr>
    </w:lvl>
    <w:lvl w:ilvl="4" w:tplc="04090019" w:tentative="1">
      <w:start w:val="1"/>
      <w:numFmt w:val="lowerLetter"/>
      <w:lvlText w:val="%5."/>
      <w:lvlJc w:val="left"/>
      <w:pPr>
        <w:ind w:left="4769" w:hanging="360"/>
      </w:pPr>
    </w:lvl>
    <w:lvl w:ilvl="5" w:tplc="0409001B" w:tentative="1">
      <w:start w:val="1"/>
      <w:numFmt w:val="lowerRoman"/>
      <w:lvlText w:val="%6."/>
      <w:lvlJc w:val="right"/>
      <w:pPr>
        <w:ind w:left="5489" w:hanging="180"/>
      </w:pPr>
    </w:lvl>
    <w:lvl w:ilvl="6" w:tplc="0409000F" w:tentative="1">
      <w:start w:val="1"/>
      <w:numFmt w:val="decimal"/>
      <w:lvlText w:val="%7."/>
      <w:lvlJc w:val="left"/>
      <w:pPr>
        <w:ind w:left="6209" w:hanging="360"/>
      </w:pPr>
    </w:lvl>
    <w:lvl w:ilvl="7" w:tplc="04090019" w:tentative="1">
      <w:start w:val="1"/>
      <w:numFmt w:val="lowerLetter"/>
      <w:lvlText w:val="%8."/>
      <w:lvlJc w:val="left"/>
      <w:pPr>
        <w:ind w:left="6929" w:hanging="360"/>
      </w:pPr>
    </w:lvl>
    <w:lvl w:ilvl="8" w:tplc="0409001B" w:tentative="1">
      <w:start w:val="1"/>
      <w:numFmt w:val="lowerRoman"/>
      <w:lvlText w:val="%9."/>
      <w:lvlJc w:val="right"/>
      <w:pPr>
        <w:ind w:left="7649" w:hanging="180"/>
      </w:pPr>
    </w:lvl>
  </w:abstractNum>
  <w:abstractNum w:abstractNumId="81" w15:restartNumberingAfterBreak="0">
    <w:nsid w:val="659D10A5"/>
    <w:multiLevelType w:val="hybridMultilevel"/>
    <w:tmpl w:val="70944674"/>
    <w:lvl w:ilvl="0" w:tplc="04090011">
      <w:start w:val="1"/>
      <w:numFmt w:val="decimal"/>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82" w15:restartNumberingAfterBreak="0">
    <w:nsid w:val="65A23CA7"/>
    <w:multiLevelType w:val="hybridMultilevel"/>
    <w:tmpl w:val="1C9CD2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7502FE7"/>
    <w:multiLevelType w:val="hybridMultilevel"/>
    <w:tmpl w:val="B7BA048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87929D7"/>
    <w:multiLevelType w:val="hybridMultilevel"/>
    <w:tmpl w:val="3E4665C2"/>
    <w:lvl w:ilvl="0" w:tplc="FFFFFFFF">
      <w:start w:val="1"/>
      <w:numFmt w:val="decimal"/>
      <w:lvlText w:val="%1)"/>
      <w:lvlJc w:val="left"/>
      <w:pPr>
        <w:ind w:left="1459" w:hanging="360"/>
      </w:pPr>
    </w:lvl>
    <w:lvl w:ilvl="1" w:tplc="FFFFFFFF" w:tentative="1">
      <w:start w:val="1"/>
      <w:numFmt w:val="lowerLetter"/>
      <w:lvlText w:val="%2."/>
      <w:lvlJc w:val="left"/>
      <w:pPr>
        <w:ind w:left="2179" w:hanging="360"/>
      </w:pPr>
    </w:lvl>
    <w:lvl w:ilvl="2" w:tplc="FFFFFFFF" w:tentative="1">
      <w:start w:val="1"/>
      <w:numFmt w:val="lowerRoman"/>
      <w:lvlText w:val="%3."/>
      <w:lvlJc w:val="right"/>
      <w:pPr>
        <w:ind w:left="2899" w:hanging="180"/>
      </w:pPr>
    </w:lvl>
    <w:lvl w:ilvl="3" w:tplc="FFFFFFFF" w:tentative="1">
      <w:start w:val="1"/>
      <w:numFmt w:val="decimal"/>
      <w:lvlText w:val="%4."/>
      <w:lvlJc w:val="left"/>
      <w:pPr>
        <w:ind w:left="3619" w:hanging="360"/>
      </w:pPr>
    </w:lvl>
    <w:lvl w:ilvl="4" w:tplc="FFFFFFFF" w:tentative="1">
      <w:start w:val="1"/>
      <w:numFmt w:val="lowerLetter"/>
      <w:lvlText w:val="%5."/>
      <w:lvlJc w:val="left"/>
      <w:pPr>
        <w:ind w:left="4339" w:hanging="360"/>
      </w:pPr>
    </w:lvl>
    <w:lvl w:ilvl="5" w:tplc="FFFFFFFF" w:tentative="1">
      <w:start w:val="1"/>
      <w:numFmt w:val="lowerRoman"/>
      <w:lvlText w:val="%6."/>
      <w:lvlJc w:val="right"/>
      <w:pPr>
        <w:ind w:left="5059" w:hanging="180"/>
      </w:pPr>
    </w:lvl>
    <w:lvl w:ilvl="6" w:tplc="FFFFFFFF" w:tentative="1">
      <w:start w:val="1"/>
      <w:numFmt w:val="decimal"/>
      <w:lvlText w:val="%7."/>
      <w:lvlJc w:val="left"/>
      <w:pPr>
        <w:ind w:left="5779" w:hanging="360"/>
      </w:pPr>
    </w:lvl>
    <w:lvl w:ilvl="7" w:tplc="FFFFFFFF" w:tentative="1">
      <w:start w:val="1"/>
      <w:numFmt w:val="lowerLetter"/>
      <w:lvlText w:val="%8."/>
      <w:lvlJc w:val="left"/>
      <w:pPr>
        <w:ind w:left="6499" w:hanging="360"/>
      </w:pPr>
    </w:lvl>
    <w:lvl w:ilvl="8" w:tplc="FFFFFFFF" w:tentative="1">
      <w:start w:val="1"/>
      <w:numFmt w:val="lowerRoman"/>
      <w:lvlText w:val="%9."/>
      <w:lvlJc w:val="right"/>
      <w:pPr>
        <w:ind w:left="7219" w:hanging="180"/>
      </w:pPr>
    </w:lvl>
  </w:abstractNum>
  <w:abstractNum w:abstractNumId="85" w15:restartNumberingAfterBreak="0">
    <w:nsid w:val="6AA74C0C"/>
    <w:multiLevelType w:val="hybridMultilevel"/>
    <w:tmpl w:val="5DA617B6"/>
    <w:lvl w:ilvl="0" w:tplc="04090017">
      <w:start w:val="1"/>
      <w:numFmt w:val="lowerLetter"/>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86" w15:restartNumberingAfterBreak="0">
    <w:nsid w:val="6C263EE1"/>
    <w:multiLevelType w:val="hybridMultilevel"/>
    <w:tmpl w:val="0FAA5A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ECC4826"/>
    <w:multiLevelType w:val="hybridMultilevel"/>
    <w:tmpl w:val="5C70A7F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6EF90663"/>
    <w:multiLevelType w:val="hybridMultilevel"/>
    <w:tmpl w:val="849A8362"/>
    <w:lvl w:ilvl="0" w:tplc="A1DC16FA">
      <w:start w:val="1"/>
      <w:numFmt w:val="bullet"/>
      <w:lvlText w:val="-"/>
      <w:lvlJc w:val="left"/>
      <w:pPr>
        <w:ind w:left="1512" w:hanging="360"/>
      </w:pPr>
      <w:rPr>
        <w:rFonts w:ascii="Aptos" w:hAnsi="Apto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89" w15:restartNumberingAfterBreak="0">
    <w:nsid w:val="6FA84583"/>
    <w:multiLevelType w:val="hybridMultilevel"/>
    <w:tmpl w:val="0772FB24"/>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0" w15:restartNumberingAfterBreak="0">
    <w:nsid w:val="6FF56305"/>
    <w:multiLevelType w:val="hybridMultilevel"/>
    <w:tmpl w:val="03BEEBB0"/>
    <w:lvl w:ilvl="0" w:tplc="04090011">
      <w:start w:val="1"/>
      <w:numFmt w:val="decimal"/>
      <w:lvlText w:val="%1)"/>
      <w:lvlJc w:val="left"/>
      <w:pPr>
        <w:ind w:left="1164" w:hanging="360"/>
      </w:pPr>
    </w:lvl>
    <w:lvl w:ilvl="1" w:tplc="04090019" w:tentative="1">
      <w:start w:val="1"/>
      <w:numFmt w:val="lowerLetter"/>
      <w:lvlText w:val="%2."/>
      <w:lvlJc w:val="left"/>
      <w:pPr>
        <w:ind w:left="1884" w:hanging="360"/>
      </w:pPr>
    </w:lvl>
    <w:lvl w:ilvl="2" w:tplc="0409001B" w:tentative="1">
      <w:start w:val="1"/>
      <w:numFmt w:val="lowerRoman"/>
      <w:lvlText w:val="%3."/>
      <w:lvlJc w:val="right"/>
      <w:pPr>
        <w:ind w:left="2604" w:hanging="180"/>
      </w:pPr>
    </w:lvl>
    <w:lvl w:ilvl="3" w:tplc="0409000F" w:tentative="1">
      <w:start w:val="1"/>
      <w:numFmt w:val="decimal"/>
      <w:lvlText w:val="%4."/>
      <w:lvlJc w:val="left"/>
      <w:pPr>
        <w:ind w:left="3324" w:hanging="360"/>
      </w:pPr>
    </w:lvl>
    <w:lvl w:ilvl="4" w:tplc="04090019" w:tentative="1">
      <w:start w:val="1"/>
      <w:numFmt w:val="lowerLetter"/>
      <w:lvlText w:val="%5."/>
      <w:lvlJc w:val="left"/>
      <w:pPr>
        <w:ind w:left="4044" w:hanging="360"/>
      </w:pPr>
    </w:lvl>
    <w:lvl w:ilvl="5" w:tplc="0409001B" w:tentative="1">
      <w:start w:val="1"/>
      <w:numFmt w:val="lowerRoman"/>
      <w:lvlText w:val="%6."/>
      <w:lvlJc w:val="right"/>
      <w:pPr>
        <w:ind w:left="4764" w:hanging="180"/>
      </w:pPr>
    </w:lvl>
    <w:lvl w:ilvl="6" w:tplc="0409000F" w:tentative="1">
      <w:start w:val="1"/>
      <w:numFmt w:val="decimal"/>
      <w:lvlText w:val="%7."/>
      <w:lvlJc w:val="left"/>
      <w:pPr>
        <w:ind w:left="5484" w:hanging="360"/>
      </w:pPr>
    </w:lvl>
    <w:lvl w:ilvl="7" w:tplc="04090019" w:tentative="1">
      <w:start w:val="1"/>
      <w:numFmt w:val="lowerLetter"/>
      <w:lvlText w:val="%8."/>
      <w:lvlJc w:val="left"/>
      <w:pPr>
        <w:ind w:left="6204" w:hanging="360"/>
      </w:pPr>
    </w:lvl>
    <w:lvl w:ilvl="8" w:tplc="0409001B" w:tentative="1">
      <w:start w:val="1"/>
      <w:numFmt w:val="lowerRoman"/>
      <w:lvlText w:val="%9."/>
      <w:lvlJc w:val="right"/>
      <w:pPr>
        <w:ind w:left="6924" w:hanging="180"/>
      </w:pPr>
    </w:lvl>
  </w:abstractNum>
  <w:abstractNum w:abstractNumId="91" w15:restartNumberingAfterBreak="0">
    <w:nsid w:val="75853CB5"/>
    <w:multiLevelType w:val="hybridMultilevel"/>
    <w:tmpl w:val="09927934"/>
    <w:lvl w:ilvl="0" w:tplc="4D204D34">
      <w:start w:val="1"/>
      <w:numFmt w:val="upperLetter"/>
      <w:lvlText w:val="%1."/>
      <w:lvlJc w:val="left"/>
      <w:pPr>
        <w:ind w:left="720" w:hanging="360"/>
      </w:pPr>
      <w:rPr>
        <w:b/>
        <w:bCs/>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7B66074"/>
    <w:multiLevelType w:val="hybridMultilevel"/>
    <w:tmpl w:val="0EEE19FC"/>
    <w:lvl w:ilvl="0" w:tplc="04090011">
      <w:start w:val="1"/>
      <w:numFmt w:val="decimal"/>
      <w:lvlText w:val="%1)"/>
      <w:lvlJc w:val="left"/>
      <w:pPr>
        <w:ind w:left="1448" w:hanging="360"/>
      </w:pPr>
    </w:lvl>
    <w:lvl w:ilvl="1" w:tplc="04090019" w:tentative="1">
      <w:start w:val="1"/>
      <w:numFmt w:val="lowerLetter"/>
      <w:lvlText w:val="%2."/>
      <w:lvlJc w:val="left"/>
      <w:pPr>
        <w:ind w:left="2168" w:hanging="360"/>
      </w:pPr>
    </w:lvl>
    <w:lvl w:ilvl="2" w:tplc="0409001B" w:tentative="1">
      <w:start w:val="1"/>
      <w:numFmt w:val="lowerRoman"/>
      <w:lvlText w:val="%3."/>
      <w:lvlJc w:val="right"/>
      <w:pPr>
        <w:ind w:left="2888" w:hanging="180"/>
      </w:pPr>
    </w:lvl>
    <w:lvl w:ilvl="3" w:tplc="0409000F" w:tentative="1">
      <w:start w:val="1"/>
      <w:numFmt w:val="decimal"/>
      <w:lvlText w:val="%4."/>
      <w:lvlJc w:val="left"/>
      <w:pPr>
        <w:ind w:left="3608" w:hanging="360"/>
      </w:pPr>
    </w:lvl>
    <w:lvl w:ilvl="4" w:tplc="04090019" w:tentative="1">
      <w:start w:val="1"/>
      <w:numFmt w:val="lowerLetter"/>
      <w:lvlText w:val="%5."/>
      <w:lvlJc w:val="left"/>
      <w:pPr>
        <w:ind w:left="4328" w:hanging="360"/>
      </w:pPr>
    </w:lvl>
    <w:lvl w:ilvl="5" w:tplc="0409001B" w:tentative="1">
      <w:start w:val="1"/>
      <w:numFmt w:val="lowerRoman"/>
      <w:lvlText w:val="%6."/>
      <w:lvlJc w:val="right"/>
      <w:pPr>
        <w:ind w:left="5048" w:hanging="180"/>
      </w:pPr>
    </w:lvl>
    <w:lvl w:ilvl="6" w:tplc="0409000F" w:tentative="1">
      <w:start w:val="1"/>
      <w:numFmt w:val="decimal"/>
      <w:lvlText w:val="%7."/>
      <w:lvlJc w:val="left"/>
      <w:pPr>
        <w:ind w:left="5768" w:hanging="360"/>
      </w:pPr>
    </w:lvl>
    <w:lvl w:ilvl="7" w:tplc="04090019" w:tentative="1">
      <w:start w:val="1"/>
      <w:numFmt w:val="lowerLetter"/>
      <w:lvlText w:val="%8."/>
      <w:lvlJc w:val="left"/>
      <w:pPr>
        <w:ind w:left="6488" w:hanging="360"/>
      </w:pPr>
    </w:lvl>
    <w:lvl w:ilvl="8" w:tplc="0409001B" w:tentative="1">
      <w:start w:val="1"/>
      <w:numFmt w:val="lowerRoman"/>
      <w:lvlText w:val="%9."/>
      <w:lvlJc w:val="right"/>
      <w:pPr>
        <w:ind w:left="7208" w:hanging="180"/>
      </w:pPr>
    </w:lvl>
  </w:abstractNum>
  <w:abstractNum w:abstractNumId="93" w15:restartNumberingAfterBreak="0">
    <w:nsid w:val="78860365"/>
    <w:multiLevelType w:val="hybridMultilevel"/>
    <w:tmpl w:val="D44C146E"/>
    <w:lvl w:ilvl="0" w:tplc="04090011">
      <w:start w:val="1"/>
      <w:numFmt w:val="decimal"/>
      <w:lvlText w:val="%1)"/>
      <w:lvlJc w:val="lef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4" w15:restartNumberingAfterBreak="0">
    <w:nsid w:val="7CEA62B4"/>
    <w:multiLevelType w:val="hybridMultilevel"/>
    <w:tmpl w:val="850C8C40"/>
    <w:lvl w:ilvl="0" w:tplc="04090017">
      <w:start w:val="1"/>
      <w:numFmt w:val="lowerLetter"/>
      <w:lvlText w:val="%1)"/>
      <w:lvlJc w:val="left"/>
      <w:pPr>
        <w:ind w:left="751" w:hanging="360"/>
      </w:pPr>
    </w:lvl>
    <w:lvl w:ilvl="1" w:tplc="04090019" w:tentative="1">
      <w:start w:val="1"/>
      <w:numFmt w:val="lowerLetter"/>
      <w:lvlText w:val="%2."/>
      <w:lvlJc w:val="left"/>
      <w:pPr>
        <w:ind w:left="1471" w:hanging="360"/>
      </w:pPr>
    </w:lvl>
    <w:lvl w:ilvl="2" w:tplc="0409001B" w:tentative="1">
      <w:start w:val="1"/>
      <w:numFmt w:val="lowerRoman"/>
      <w:lvlText w:val="%3."/>
      <w:lvlJc w:val="right"/>
      <w:pPr>
        <w:ind w:left="2191" w:hanging="180"/>
      </w:pPr>
    </w:lvl>
    <w:lvl w:ilvl="3" w:tplc="0409000F" w:tentative="1">
      <w:start w:val="1"/>
      <w:numFmt w:val="decimal"/>
      <w:lvlText w:val="%4."/>
      <w:lvlJc w:val="left"/>
      <w:pPr>
        <w:ind w:left="2911" w:hanging="360"/>
      </w:pPr>
    </w:lvl>
    <w:lvl w:ilvl="4" w:tplc="04090019" w:tentative="1">
      <w:start w:val="1"/>
      <w:numFmt w:val="lowerLetter"/>
      <w:lvlText w:val="%5."/>
      <w:lvlJc w:val="left"/>
      <w:pPr>
        <w:ind w:left="3631" w:hanging="360"/>
      </w:pPr>
    </w:lvl>
    <w:lvl w:ilvl="5" w:tplc="0409001B" w:tentative="1">
      <w:start w:val="1"/>
      <w:numFmt w:val="lowerRoman"/>
      <w:lvlText w:val="%6."/>
      <w:lvlJc w:val="right"/>
      <w:pPr>
        <w:ind w:left="4351" w:hanging="180"/>
      </w:pPr>
    </w:lvl>
    <w:lvl w:ilvl="6" w:tplc="0409000F" w:tentative="1">
      <w:start w:val="1"/>
      <w:numFmt w:val="decimal"/>
      <w:lvlText w:val="%7."/>
      <w:lvlJc w:val="left"/>
      <w:pPr>
        <w:ind w:left="5071" w:hanging="360"/>
      </w:pPr>
    </w:lvl>
    <w:lvl w:ilvl="7" w:tplc="04090019" w:tentative="1">
      <w:start w:val="1"/>
      <w:numFmt w:val="lowerLetter"/>
      <w:lvlText w:val="%8."/>
      <w:lvlJc w:val="left"/>
      <w:pPr>
        <w:ind w:left="5791" w:hanging="360"/>
      </w:pPr>
    </w:lvl>
    <w:lvl w:ilvl="8" w:tplc="0409001B" w:tentative="1">
      <w:start w:val="1"/>
      <w:numFmt w:val="lowerRoman"/>
      <w:lvlText w:val="%9."/>
      <w:lvlJc w:val="right"/>
      <w:pPr>
        <w:ind w:left="6511" w:hanging="180"/>
      </w:pPr>
    </w:lvl>
  </w:abstractNum>
  <w:abstractNum w:abstractNumId="95" w15:restartNumberingAfterBreak="0">
    <w:nsid w:val="7D6E4BCC"/>
    <w:multiLevelType w:val="hybridMultilevel"/>
    <w:tmpl w:val="12D86298"/>
    <w:lvl w:ilvl="0" w:tplc="04090011">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96" w15:restartNumberingAfterBreak="0">
    <w:nsid w:val="7DAE533F"/>
    <w:multiLevelType w:val="hybridMultilevel"/>
    <w:tmpl w:val="DD2C8406"/>
    <w:lvl w:ilvl="0" w:tplc="04090011">
      <w:start w:val="1"/>
      <w:numFmt w:val="decimal"/>
      <w:lvlText w:val="%1)"/>
      <w:lvlJc w:val="left"/>
      <w:pPr>
        <w:ind w:left="754" w:hanging="360"/>
      </w:p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97" w15:restartNumberingAfterBreak="0">
    <w:nsid w:val="7E8F029C"/>
    <w:multiLevelType w:val="hybridMultilevel"/>
    <w:tmpl w:val="7D04A1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EAD16E1"/>
    <w:multiLevelType w:val="hybridMultilevel"/>
    <w:tmpl w:val="B04A80FC"/>
    <w:lvl w:ilvl="0" w:tplc="04090017">
      <w:start w:val="1"/>
      <w:numFmt w:val="lowerLetter"/>
      <w:lvlText w:val="%1)"/>
      <w:lvlJc w:val="left"/>
      <w:pPr>
        <w:ind w:left="1514" w:hanging="360"/>
      </w:pPr>
    </w:lvl>
    <w:lvl w:ilvl="1" w:tplc="04090019" w:tentative="1">
      <w:start w:val="1"/>
      <w:numFmt w:val="lowerLetter"/>
      <w:lvlText w:val="%2."/>
      <w:lvlJc w:val="left"/>
      <w:pPr>
        <w:ind w:left="2234" w:hanging="360"/>
      </w:pPr>
    </w:lvl>
    <w:lvl w:ilvl="2" w:tplc="0409001B" w:tentative="1">
      <w:start w:val="1"/>
      <w:numFmt w:val="lowerRoman"/>
      <w:lvlText w:val="%3."/>
      <w:lvlJc w:val="right"/>
      <w:pPr>
        <w:ind w:left="2954" w:hanging="180"/>
      </w:pPr>
    </w:lvl>
    <w:lvl w:ilvl="3" w:tplc="0409000F" w:tentative="1">
      <w:start w:val="1"/>
      <w:numFmt w:val="decimal"/>
      <w:lvlText w:val="%4."/>
      <w:lvlJc w:val="left"/>
      <w:pPr>
        <w:ind w:left="3674" w:hanging="360"/>
      </w:pPr>
    </w:lvl>
    <w:lvl w:ilvl="4" w:tplc="04090019" w:tentative="1">
      <w:start w:val="1"/>
      <w:numFmt w:val="lowerLetter"/>
      <w:lvlText w:val="%5."/>
      <w:lvlJc w:val="left"/>
      <w:pPr>
        <w:ind w:left="4394" w:hanging="360"/>
      </w:pPr>
    </w:lvl>
    <w:lvl w:ilvl="5" w:tplc="0409001B" w:tentative="1">
      <w:start w:val="1"/>
      <w:numFmt w:val="lowerRoman"/>
      <w:lvlText w:val="%6."/>
      <w:lvlJc w:val="right"/>
      <w:pPr>
        <w:ind w:left="5114" w:hanging="180"/>
      </w:pPr>
    </w:lvl>
    <w:lvl w:ilvl="6" w:tplc="0409000F" w:tentative="1">
      <w:start w:val="1"/>
      <w:numFmt w:val="decimal"/>
      <w:lvlText w:val="%7."/>
      <w:lvlJc w:val="left"/>
      <w:pPr>
        <w:ind w:left="5834" w:hanging="360"/>
      </w:pPr>
    </w:lvl>
    <w:lvl w:ilvl="7" w:tplc="04090019" w:tentative="1">
      <w:start w:val="1"/>
      <w:numFmt w:val="lowerLetter"/>
      <w:lvlText w:val="%8."/>
      <w:lvlJc w:val="left"/>
      <w:pPr>
        <w:ind w:left="6554" w:hanging="360"/>
      </w:pPr>
    </w:lvl>
    <w:lvl w:ilvl="8" w:tplc="0409001B" w:tentative="1">
      <w:start w:val="1"/>
      <w:numFmt w:val="lowerRoman"/>
      <w:lvlText w:val="%9."/>
      <w:lvlJc w:val="right"/>
      <w:pPr>
        <w:ind w:left="7274" w:hanging="180"/>
      </w:pPr>
    </w:lvl>
  </w:abstractNum>
  <w:abstractNum w:abstractNumId="99"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abstractNum w:abstractNumId="100" w15:restartNumberingAfterBreak="0">
    <w:nsid w:val="7F8A1625"/>
    <w:multiLevelType w:val="hybridMultilevel"/>
    <w:tmpl w:val="7980A6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455220">
    <w:abstractNumId w:val="78"/>
  </w:num>
  <w:num w:numId="2" w16cid:durableId="1011224337">
    <w:abstractNumId w:val="32"/>
  </w:num>
  <w:num w:numId="3" w16cid:durableId="1115632621">
    <w:abstractNumId w:val="99"/>
  </w:num>
  <w:num w:numId="4" w16cid:durableId="1184325765">
    <w:abstractNumId w:val="24"/>
  </w:num>
  <w:num w:numId="5" w16cid:durableId="803274972">
    <w:abstractNumId w:val="34"/>
  </w:num>
  <w:num w:numId="6" w16cid:durableId="1507211504">
    <w:abstractNumId w:val="84"/>
  </w:num>
  <w:num w:numId="7" w16cid:durableId="2138142564">
    <w:abstractNumId w:val="20"/>
  </w:num>
  <w:num w:numId="8" w16cid:durableId="1323973429">
    <w:abstractNumId w:val="21"/>
  </w:num>
  <w:num w:numId="9" w16cid:durableId="1884829305">
    <w:abstractNumId w:val="0"/>
  </w:num>
  <w:num w:numId="10" w16cid:durableId="16859331">
    <w:abstractNumId w:val="35"/>
  </w:num>
  <w:num w:numId="11" w16cid:durableId="750345945">
    <w:abstractNumId w:val="2"/>
  </w:num>
  <w:num w:numId="12" w16cid:durableId="811099755">
    <w:abstractNumId w:val="68"/>
  </w:num>
  <w:num w:numId="13" w16cid:durableId="537276734">
    <w:abstractNumId w:val="64"/>
  </w:num>
  <w:num w:numId="14" w16cid:durableId="1404841020">
    <w:abstractNumId w:val="49"/>
  </w:num>
  <w:num w:numId="15" w16cid:durableId="1667779923">
    <w:abstractNumId w:val="27"/>
  </w:num>
  <w:num w:numId="16" w16cid:durableId="858784657">
    <w:abstractNumId w:val="16"/>
  </w:num>
  <w:num w:numId="17" w16cid:durableId="1851872292">
    <w:abstractNumId w:val="36"/>
  </w:num>
  <w:num w:numId="18" w16cid:durableId="1231772739">
    <w:abstractNumId w:val="62"/>
  </w:num>
  <w:num w:numId="19" w16cid:durableId="72288897">
    <w:abstractNumId w:val="55"/>
  </w:num>
  <w:num w:numId="20" w16cid:durableId="572930111">
    <w:abstractNumId w:val="93"/>
  </w:num>
  <w:num w:numId="21" w16cid:durableId="2108453347">
    <w:abstractNumId w:val="75"/>
  </w:num>
  <w:num w:numId="22" w16cid:durableId="1650405108">
    <w:abstractNumId w:val="18"/>
  </w:num>
  <w:num w:numId="23" w16cid:durableId="1953436844">
    <w:abstractNumId w:val="52"/>
  </w:num>
  <w:num w:numId="24" w16cid:durableId="1995178753">
    <w:abstractNumId w:val="87"/>
  </w:num>
  <w:num w:numId="25" w16cid:durableId="1054160800">
    <w:abstractNumId w:val="43"/>
  </w:num>
  <w:num w:numId="26" w16cid:durableId="273173482">
    <w:abstractNumId w:val="11"/>
  </w:num>
  <w:num w:numId="27" w16cid:durableId="1821577236">
    <w:abstractNumId w:val="98"/>
  </w:num>
  <w:num w:numId="28" w16cid:durableId="2136831360">
    <w:abstractNumId w:val="94"/>
  </w:num>
  <w:num w:numId="29" w16cid:durableId="713845249">
    <w:abstractNumId w:val="58"/>
  </w:num>
  <w:num w:numId="30" w16cid:durableId="1380781905">
    <w:abstractNumId w:val="63"/>
  </w:num>
  <w:num w:numId="31" w16cid:durableId="286818000">
    <w:abstractNumId w:val="41"/>
  </w:num>
  <w:num w:numId="32" w16cid:durableId="711462768">
    <w:abstractNumId w:val="81"/>
  </w:num>
  <w:num w:numId="33" w16cid:durableId="1988971204">
    <w:abstractNumId w:val="15"/>
  </w:num>
  <w:num w:numId="34" w16cid:durableId="1652757229">
    <w:abstractNumId w:val="61"/>
  </w:num>
  <w:num w:numId="35" w16cid:durableId="1820416316">
    <w:abstractNumId w:val="54"/>
  </w:num>
  <w:num w:numId="36" w16cid:durableId="1667125800">
    <w:abstractNumId w:val="28"/>
  </w:num>
  <w:num w:numId="37" w16cid:durableId="821510740">
    <w:abstractNumId w:val="56"/>
  </w:num>
  <w:num w:numId="38" w16cid:durableId="1524902609">
    <w:abstractNumId w:val="77"/>
  </w:num>
  <w:num w:numId="39" w16cid:durableId="1959682172">
    <w:abstractNumId w:val="57"/>
  </w:num>
  <w:num w:numId="40" w16cid:durableId="1736974784">
    <w:abstractNumId w:val="7"/>
  </w:num>
  <w:num w:numId="41" w16cid:durableId="1608125313">
    <w:abstractNumId w:val="14"/>
  </w:num>
  <w:num w:numId="42" w16cid:durableId="962152990">
    <w:abstractNumId w:val="44"/>
  </w:num>
  <w:num w:numId="43" w16cid:durableId="1359041754">
    <w:abstractNumId w:val="3"/>
  </w:num>
  <w:num w:numId="44" w16cid:durableId="1830439001">
    <w:abstractNumId w:val="47"/>
  </w:num>
  <w:num w:numId="45" w16cid:durableId="2139687528">
    <w:abstractNumId w:val="76"/>
  </w:num>
  <w:num w:numId="46" w16cid:durableId="1308392186">
    <w:abstractNumId w:val="23"/>
  </w:num>
  <w:num w:numId="47" w16cid:durableId="1700475288">
    <w:abstractNumId w:val="71"/>
  </w:num>
  <w:num w:numId="48" w16cid:durableId="652026692">
    <w:abstractNumId w:val="26"/>
  </w:num>
  <w:num w:numId="49" w16cid:durableId="46954776">
    <w:abstractNumId w:val="90"/>
  </w:num>
  <w:num w:numId="50" w16cid:durableId="1101489843">
    <w:abstractNumId w:val="31"/>
  </w:num>
  <w:num w:numId="51" w16cid:durableId="2046951460">
    <w:abstractNumId w:val="4"/>
  </w:num>
  <w:num w:numId="52" w16cid:durableId="1068070363">
    <w:abstractNumId w:val="39"/>
  </w:num>
  <w:num w:numId="53" w16cid:durableId="1562016888">
    <w:abstractNumId w:val="65"/>
  </w:num>
  <w:num w:numId="54" w16cid:durableId="415522145">
    <w:abstractNumId w:val="10"/>
  </w:num>
  <w:num w:numId="55" w16cid:durableId="2041085474">
    <w:abstractNumId w:val="40"/>
  </w:num>
  <w:num w:numId="56" w16cid:durableId="1925333579">
    <w:abstractNumId w:val="95"/>
  </w:num>
  <w:num w:numId="57" w16cid:durableId="1259102210">
    <w:abstractNumId w:val="92"/>
  </w:num>
  <w:num w:numId="58" w16cid:durableId="70397245">
    <w:abstractNumId w:val="50"/>
  </w:num>
  <w:num w:numId="59" w16cid:durableId="1253247261">
    <w:abstractNumId w:val="46"/>
  </w:num>
  <w:num w:numId="60" w16cid:durableId="1619217728">
    <w:abstractNumId w:val="60"/>
  </w:num>
  <w:num w:numId="61" w16cid:durableId="576935620">
    <w:abstractNumId w:val="85"/>
  </w:num>
  <w:num w:numId="62" w16cid:durableId="1451239302">
    <w:abstractNumId w:val="5"/>
  </w:num>
  <w:num w:numId="63" w16cid:durableId="995572415">
    <w:abstractNumId w:val="74"/>
  </w:num>
  <w:num w:numId="64" w16cid:durableId="714738253">
    <w:abstractNumId w:val="69"/>
  </w:num>
  <w:num w:numId="65" w16cid:durableId="823283263">
    <w:abstractNumId w:val="100"/>
  </w:num>
  <w:num w:numId="66" w16cid:durableId="1293437735">
    <w:abstractNumId w:val="73"/>
  </w:num>
  <w:num w:numId="67" w16cid:durableId="1754425609">
    <w:abstractNumId w:val="51"/>
  </w:num>
  <w:num w:numId="68" w16cid:durableId="273560836">
    <w:abstractNumId w:val="13"/>
  </w:num>
  <w:num w:numId="69" w16cid:durableId="1187212528">
    <w:abstractNumId w:val="97"/>
  </w:num>
  <w:num w:numId="70" w16cid:durableId="1800565620">
    <w:abstractNumId w:val="86"/>
  </w:num>
  <w:num w:numId="71" w16cid:durableId="860777058">
    <w:abstractNumId w:val="8"/>
  </w:num>
  <w:num w:numId="72" w16cid:durableId="2075420859">
    <w:abstractNumId w:val="19"/>
  </w:num>
  <w:num w:numId="73" w16cid:durableId="252401855">
    <w:abstractNumId w:val="67"/>
  </w:num>
  <w:num w:numId="74" w16cid:durableId="83773169">
    <w:abstractNumId w:val="72"/>
  </w:num>
  <w:num w:numId="75" w16cid:durableId="991830626">
    <w:abstractNumId w:val="38"/>
  </w:num>
  <w:num w:numId="76" w16cid:durableId="887496843">
    <w:abstractNumId w:val="6"/>
  </w:num>
  <w:num w:numId="77" w16cid:durableId="633295596">
    <w:abstractNumId w:val="80"/>
  </w:num>
  <w:num w:numId="78" w16cid:durableId="1697660038">
    <w:abstractNumId w:val="29"/>
  </w:num>
  <w:num w:numId="79" w16cid:durableId="1749377319">
    <w:abstractNumId w:val="82"/>
  </w:num>
  <w:num w:numId="80" w16cid:durableId="1147011072">
    <w:abstractNumId w:val="22"/>
  </w:num>
  <w:num w:numId="81" w16cid:durableId="1660689116">
    <w:abstractNumId w:val="79"/>
  </w:num>
  <w:num w:numId="82" w16cid:durableId="825705588">
    <w:abstractNumId w:val="70"/>
  </w:num>
  <w:num w:numId="83" w16cid:durableId="200561739">
    <w:abstractNumId w:val="17"/>
  </w:num>
  <w:num w:numId="84" w16cid:durableId="205529180">
    <w:abstractNumId w:val="25"/>
  </w:num>
  <w:num w:numId="85" w16cid:durableId="403377902">
    <w:abstractNumId w:val="88"/>
  </w:num>
  <w:num w:numId="86" w16cid:durableId="2001495934">
    <w:abstractNumId w:val="9"/>
  </w:num>
  <w:num w:numId="87" w16cid:durableId="451829268">
    <w:abstractNumId w:val="89"/>
  </w:num>
  <w:num w:numId="88" w16cid:durableId="575819575">
    <w:abstractNumId w:val="48"/>
  </w:num>
  <w:num w:numId="89" w16cid:durableId="2089687205">
    <w:abstractNumId w:val="30"/>
  </w:num>
  <w:num w:numId="90" w16cid:durableId="573660191">
    <w:abstractNumId w:val="83"/>
  </w:num>
  <w:num w:numId="91" w16cid:durableId="860051788">
    <w:abstractNumId w:val="1"/>
  </w:num>
  <w:num w:numId="92" w16cid:durableId="1679888412">
    <w:abstractNumId w:val="33"/>
  </w:num>
  <w:num w:numId="93" w16cid:durableId="1804344947">
    <w:abstractNumId w:val="59"/>
  </w:num>
  <w:num w:numId="94" w16cid:durableId="1067269632">
    <w:abstractNumId w:val="45"/>
  </w:num>
  <w:num w:numId="95" w16cid:durableId="2007438860">
    <w:abstractNumId w:val="96"/>
  </w:num>
  <w:num w:numId="96" w16cid:durableId="481895861">
    <w:abstractNumId w:val="53"/>
  </w:num>
  <w:num w:numId="97" w16cid:durableId="1803889445">
    <w:abstractNumId w:val="91"/>
  </w:num>
  <w:num w:numId="98" w16cid:durableId="1707218533">
    <w:abstractNumId w:val="66"/>
  </w:num>
  <w:num w:numId="99" w16cid:durableId="67502611">
    <w:abstractNumId w:val="12"/>
  </w:num>
  <w:num w:numId="100" w16cid:durableId="1418095761">
    <w:abstractNumId w:val="37"/>
  </w:num>
  <w:num w:numId="101" w16cid:durableId="1006638842">
    <w:abstractNumId w:val="42"/>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ulė Strakšaitė">
    <w15:presenceInfo w15:providerId="AD" w15:userId="S::paule.straksaite@ltgkc.lt::a7f59405-5bce-4b6a-951c-8de6763cd09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20"/>
  <w:hyphenationZone w:val="396"/>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F1B"/>
    <w:rsid w:val="0000230B"/>
    <w:rsid w:val="000030AD"/>
    <w:rsid w:val="000033C2"/>
    <w:rsid w:val="00004A04"/>
    <w:rsid w:val="00006947"/>
    <w:rsid w:val="000078A4"/>
    <w:rsid w:val="00007BB9"/>
    <w:rsid w:val="00007E7E"/>
    <w:rsid w:val="00010118"/>
    <w:rsid w:val="00012597"/>
    <w:rsid w:val="000131CE"/>
    <w:rsid w:val="0001640C"/>
    <w:rsid w:val="000172A3"/>
    <w:rsid w:val="00017A73"/>
    <w:rsid w:val="00020579"/>
    <w:rsid w:val="00021D19"/>
    <w:rsid w:val="00022ED4"/>
    <w:rsid w:val="000234D7"/>
    <w:rsid w:val="00025267"/>
    <w:rsid w:val="00026DD2"/>
    <w:rsid w:val="00026F9D"/>
    <w:rsid w:val="000305DE"/>
    <w:rsid w:val="000309CE"/>
    <w:rsid w:val="00032C03"/>
    <w:rsid w:val="000332B4"/>
    <w:rsid w:val="00035BC3"/>
    <w:rsid w:val="00035BDC"/>
    <w:rsid w:val="0003685F"/>
    <w:rsid w:val="00037B13"/>
    <w:rsid w:val="000432DC"/>
    <w:rsid w:val="00045B31"/>
    <w:rsid w:val="00047294"/>
    <w:rsid w:val="00050AC1"/>
    <w:rsid w:val="0005397C"/>
    <w:rsid w:val="00053D59"/>
    <w:rsid w:val="00054C73"/>
    <w:rsid w:val="00054D46"/>
    <w:rsid w:val="0005564A"/>
    <w:rsid w:val="00056CDD"/>
    <w:rsid w:val="00057736"/>
    <w:rsid w:val="00057882"/>
    <w:rsid w:val="00060899"/>
    <w:rsid w:val="00061A09"/>
    <w:rsid w:val="00062F88"/>
    <w:rsid w:val="00063190"/>
    <w:rsid w:val="000637E9"/>
    <w:rsid w:val="00064402"/>
    <w:rsid w:val="00065F4B"/>
    <w:rsid w:val="00071135"/>
    <w:rsid w:val="00073F32"/>
    <w:rsid w:val="0007544B"/>
    <w:rsid w:val="00076A47"/>
    <w:rsid w:val="00077302"/>
    <w:rsid w:val="00077417"/>
    <w:rsid w:val="00077850"/>
    <w:rsid w:val="00077A8F"/>
    <w:rsid w:val="000807A7"/>
    <w:rsid w:val="00080A72"/>
    <w:rsid w:val="00083D95"/>
    <w:rsid w:val="00085DFC"/>
    <w:rsid w:val="00086689"/>
    <w:rsid w:val="000868D7"/>
    <w:rsid w:val="0008704F"/>
    <w:rsid w:val="00087813"/>
    <w:rsid w:val="0009142A"/>
    <w:rsid w:val="000957A9"/>
    <w:rsid w:val="0009718E"/>
    <w:rsid w:val="0009794E"/>
    <w:rsid w:val="000A2867"/>
    <w:rsid w:val="000A2947"/>
    <w:rsid w:val="000A56BD"/>
    <w:rsid w:val="000A58C0"/>
    <w:rsid w:val="000A6149"/>
    <w:rsid w:val="000A6D3C"/>
    <w:rsid w:val="000B0CE5"/>
    <w:rsid w:val="000B0D19"/>
    <w:rsid w:val="000B1D1F"/>
    <w:rsid w:val="000B3918"/>
    <w:rsid w:val="000B4474"/>
    <w:rsid w:val="000B47AE"/>
    <w:rsid w:val="000B5AF8"/>
    <w:rsid w:val="000B7470"/>
    <w:rsid w:val="000B7DFF"/>
    <w:rsid w:val="000C0108"/>
    <w:rsid w:val="000C2240"/>
    <w:rsid w:val="000C381B"/>
    <w:rsid w:val="000C3C19"/>
    <w:rsid w:val="000C43A9"/>
    <w:rsid w:val="000C4F22"/>
    <w:rsid w:val="000C59D1"/>
    <w:rsid w:val="000C5A21"/>
    <w:rsid w:val="000C7CFB"/>
    <w:rsid w:val="000D07E5"/>
    <w:rsid w:val="000D169A"/>
    <w:rsid w:val="000D16F5"/>
    <w:rsid w:val="000D1970"/>
    <w:rsid w:val="000D385E"/>
    <w:rsid w:val="000D38C5"/>
    <w:rsid w:val="000D488B"/>
    <w:rsid w:val="000D4B4C"/>
    <w:rsid w:val="000D5D7B"/>
    <w:rsid w:val="000E04E3"/>
    <w:rsid w:val="000E1099"/>
    <w:rsid w:val="000E1638"/>
    <w:rsid w:val="000E23D6"/>
    <w:rsid w:val="000E3EE4"/>
    <w:rsid w:val="000E3FB8"/>
    <w:rsid w:val="000E700C"/>
    <w:rsid w:val="000E736E"/>
    <w:rsid w:val="000E756E"/>
    <w:rsid w:val="000F01B0"/>
    <w:rsid w:val="000F026A"/>
    <w:rsid w:val="000F0995"/>
    <w:rsid w:val="000F22FD"/>
    <w:rsid w:val="000F28E8"/>
    <w:rsid w:val="000F42FA"/>
    <w:rsid w:val="000F52C9"/>
    <w:rsid w:val="000F5678"/>
    <w:rsid w:val="000F5E10"/>
    <w:rsid w:val="000F68E9"/>
    <w:rsid w:val="000F6DF2"/>
    <w:rsid w:val="000F6FD7"/>
    <w:rsid w:val="000F7097"/>
    <w:rsid w:val="000F7BFF"/>
    <w:rsid w:val="001001EB"/>
    <w:rsid w:val="0010039B"/>
    <w:rsid w:val="0010043E"/>
    <w:rsid w:val="00101060"/>
    <w:rsid w:val="001012B0"/>
    <w:rsid w:val="00103299"/>
    <w:rsid w:val="0010409C"/>
    <w:rsid w:val="00105358"/>
    <w:rsid w:val="00106A1D"/>
    <w:rsid w:val="001072B8"/>
    <w:rsid w:val="00107E05"/>
    <w:rsid w:val="0011298B"/>
    <w:rsid w:val="00117BC8"/>
    <w:rsid w:val="00117C46"/>
    <w:rsid w:val="001205FB"/>
    <w:rsid w:val="00120C46"/>
    <w:rsid w:val="001218B4"/>
    <w:rsid w:val="00123CB1"/>
    <w:rsid w:val="00124013"/>
    <w:rsid w:val="00124782"/>
    <w:rsid w:val="0012561B"/>
    <w:rsid w:val="00126043"/>
    <w:rsid w:val="0012647B"/>
    <w:rsid w:val="001314D1"/>
    <w:rsid w:val="00131AF4"/>
    <w:rsid w:val="001320A1"/>
    <w:rsid w:val="001320D8"/>
    <w:rsid w:val="001324A4"/>
    <w:rsid w:val="00133990"/>
    <w:rsid w:val="00133B01"/>
    <w:rsid w:val="001354B4"/>
    <w:rsid w:val="00135BB4"/>
    <w:rsid w:val="00135DC9"/>
    <w:rsid w:val="00136460"/>
    <w:rsid w:val="0014016C"/>
    <w:rsid w:val="00140CC8"/>
    <w:rsid w:val="00142177"/>
    <w:rsid w:val="00142287"/>
    <w:rsid w:val="00142562"/>
    <w:rsid w:val="00143133"/>
    <w:rsid w:val="00143925"/>
    <w:rsid w:val="001443A4"/>
    <w:rsid w:val="00144FBA"/>
    <w:rsid w:val="001457F9"/>
    <w:rsid w:val="00145B33"/>
    <w:rsid w:val="00145C6B"/>
    <w:rsid w:val="001473DD"/>
    <w:rsid w:val="00147648"/>
    <w:rsid w:val="00150849"/>
    <w:rsid w:val="001523DE"/>
    <w:rsid w:val="001549E6"/>
    <w:rsid w:val="00154D5E"/>
    <w:rsid w:val="00155EE9"/>
    <w:rsid w:val="00156300"/>
    <w:rsid w:val="001565DF"/>
    <w:rsid w:val="00157B19"/>
    <w:rsid w:val="0016087E"/>
    <w:rsid w:val="001622B5"/>
    <w:rsid w:val="00163FC1"/>
    <w:rsid w:val="00164E84"/>
    <w:rsid w:val="00165B83"/>
    <w:rsid w:val="00166438"/>
    <w:rsid w:val="001671A0"/>
    <w:rsid w:val="001708D5"/>
    <w:rsid w:val="00171F48"/>
    <w:rsid w:val="00172C16"/>
    <w:rsid w:val="00173928"/>
    <w:rsid w:val="00173995"/>
    <w:rsid w:val="001744FB"/>
    <w:rsid w:val="001749E5"/>
    <w:rsid w:val="00174B6D"/>
    <w:rsid w:val="001752D6"/>
    <w:rsid w:val="00176F50"/>
    <w:rsid w:val="0017739C"/>
    <w:rsid w:val="001776CB"/>
    <w:rsid w:val="00181172"/>
    <w:rsid w:val="00182749"/>
    <w:rsid w:val="001832D1"/>
    <w:rsid w:val="00183DE9"/>
    <w:rsid w:val="00185489"/>
    <w:rsid w:val="00187601"/>
    <w:rsid w:val="00187A99"/>
    <w:rsid w:val="00190397"/>
    <w:rsid w:val="00191616"/>
    <w:rsid w:val="00192791"/>
    <w:rsid w:val="00192F3B"/>
    <w:rsid w:val="001935F2"/>
    <w:rsid w:val="00193BC8"/>
    <w:rsid w:val="00194166"/>
    <w:rsid w:val="001949FB"/>
    <w:rsid w:val="0019718F"/>
    <w:rsid w:val="00197838"/>
    <w:rsid w:val="001A06B2"/>
    <w:rsid w:val="001A0B19"/>
    <w:rsid w:val="001A0D18"/>
    <w:rsid w:val="001A13D5"/>
    <w:rsid w:val="001A2B98"/>
    <w:rsid w:val="001A43AF"/>
    <w:rsid w:val="001A54C3"/>
    <w:rsid w:val="001A6752"/>
    <w:rsid w:val="001A6D56"/>
    <w:rsid w:val="001A7483"/>
    <w:rsid w:val="001B04B0"/>
    <w:rsid w:val="001B2187"/>
    <w:rsid w:val="001B2A61"/>
    <w:rsid w:val="001B45D6"/>
    <w:rsid w:val="001B5665"/>
    <w:rsid w:val="001B59B6"/>
    <w:rsid w:val="001B6C1D"/>
    <w:rsid w:val="001C1C85"/>
    <w:rsid w:val="001C2EEF"/>
    <w:rsid w:val="001C5773"/>
    <w:rsid w:val="001C697B"/>
    <w:rsid w:val="001C6C4A"/>
    <w:rsid w:val="001D0709"/>
    <w:rsid w:val="001D0A8B"/>
    <w:rsid w:val="001D152D"/>
    <w:rsid w:val="001D19CB"/>
    <w:rsid w:val="001D3266"/>
    <w:rsid w:val="001D3F4D"/>
    <w:rsid w:val="001D50F0"/>
    <w:rsid w:val="001D68A7"/>
    <w:rsid w:val="001D7E9B"/>
    <w:rsid w:val="001E0EA5"/>
    <w:rsid w:val="001E24F1"/>
    <w:rsid w:val="001E34FE"/>
    <w:rsid w:val="001E4B28"/>
    <w:rsid w:val="001E5A86"/>
    <w:rsid w:val="001E5F1D"/>
    <w:rsid w:val="001E62D2"/>
    <w:rsid w:val="001E6A8B"/>
    <w:rsid w:val="001E7107"/>
    <w:rsid w:val="001F0E1C"/>
    <w:rsid w:val="001F0ECB"/>
    <w:rsid w:val="001F21D8"/>
    <w:rsid w:val="001F26A1"/>
    <w:rsid w:val="001F26F6"/>
    <w:rsid w:val="001F2F23"/>
    <w:rsid w:val="001F31D1"/>
    <w:rsid w:val="001F3E59"/>
    <w:rsid w:val="001F4D93"/>
    <w:rsid w:val="001F4E32"/>
    <w:rsid w:val="00200998"/>
    <w:rsid w:val="00200A73"/>
    <w:rsid w:val="002016CD"/>
    <w:rsid w:val="00203F01"/>
    <w:rsid w:val="0020541A"/>
    <w:rsid w:val="00206AE5"/>
    <w:rsid w:val="002075BA"/>
    <w:rsid w:val="00207765"/>
    <w:rsid w:val="00210693"/>
    <w:rsid w:val="00210752"/>
    <w:rsid w:val="00210F1C"/>
    <w:rsid w:val="00211CD8"/>
    <w:rsid w:val="00220350"/>
    <w:rsid w:val="00220B2C"/>
    <w:rsid w:val="00224F16"/>
    <w:rsid w:val="00225037"/>
    <w:rsid w:val="00226292"/>
    <w:rsid w:val="0022696D"/>
    <w:rsid w:val="00226D17"/>
    <w:rsid w:val="00226F3F"/>
    <w:rsid w:val="00232C66"/>
    <w:rsid w:val="00232FD7"/>
    <w:rsid w:val="00233F80"/>
    <w:rsid w:val="00234609"/>
    <w:rsid w:val="0023492A"/>
    <w:rsid w:val="0023719F"/>
    <w:rsid w:val="0024037D"/>
    <w:rsid w:val="00240888"/>
    <w:rsid w:val="002409D2"/>
    <w:rsid w:val="00244DF7"/>
    <w:rsid w:val="00250410"/>
    <w:rsid w:val="00250761"/>
    <w:rsid w:val="00251CFE"/>
    <w:rsid w:val="00252912"/>
    <w:rsid w:val="00252B1C"/>
    <w:rsid w:val="002533BC"/>
    <w:rsid w:val="00253C46"/>
    <w:rsid w:val="00254932"/>
    <w:rsid w:val="00254B88"/>
    <w:rsid w:val="00255717"/>
    <w:rsid w:val="002558D5"/>
    <w:rsid w:val="00256873"/>
    <w:rsid w:val="0026118C"/>
    <w:rsid w:val="00261C7C"/>
    <w:rsid w:val="00262151"/>
    <w:rsid w:val="0026325D"/>
    <w:rsid w:val="00263FAF"/>
    <w:rsid w:val="00266AD8"/>
    <w:rsid w:val="00266F7E"/>
    <w:rsid w:val="002679CC"/>
    <w:rsid w:val="00272282"/>
    <w:rsid w:val="002727F9"/>
    <w:rsid w:val="00273C2A"/>
    <w:rsid w:val="00274711"/>
    <w:rsid w:val="00276958"/>
    <w:rsid w:val="00276B31"/>
    <w:rsid w:val="00277C1D"/>
    <w:rsid w:val="0028045D"/>
    <w:rsid w:val="0028047F"/>
    <w:rsid w:val="0028059D"/>
    <w:rsid w:val="00281B04"/>
    <w:rsid w:val="00282163"/>
    <w:rsid w:val="00282194"/>
    <w:rsid w:val="00284F13"/>
    <w:rsid w:val="002856B5"/>
    <w:rsid w:val="00286B2B"/>
    <w:rsid w:val="0029095D"/>
    <w:rsid w:val="002913CE"/>
    <w:rsid w:val="00292462"/>
    <w:rsid w:val="00292528"/>
    <w:rsid w:val="00292A7A"/>
    <w:rsid w:val="00292E1F"/>
    <w:rsid w:val="00293AD1"/>
    <w:rsid w:val="00294419"/>
    <w:rsid w:val="00294D51"/>
    <w:rsid w:val="00296AAC"/>
    <w:rsid w:val="002976D2"/>
    <w:rsid w:val="002A01AD"/>
    <w:rsid w:val="002A048F"/>
    <w:rsid w:val="002A267E"/>
    <w:rsid w:val="002A26BF"/>
    <w:rsid w:val="002A3F3D"/>
    <w:rsid w:val="002A5049"/>
    <w:rsid w:val="002A507D"/>
    <w:rsid w:val="002A5668"/>
    <w:rsid w:val="002A6868"/>
    <w:rsid w:val="002A6CF5"/>
    <w:rsid w:val="002B0F7B"/>
    <w:rsid w:val="002B1511"/>
    <w:rsid w:val="002B1C15"/>
    <w:rsid w:val="002B3C4E"/>
    <w:rsid w:val="002B4600"/>
    <w:rsid w:val="002B618F"/>
    <w:rsid w:val="002B61B2"/>
    <w:rsid w:val="002C124C"/>
    <w:rsid w:val="002C190F"/>
    <w:rsid w:val="002C1F00"/>
    <w:rsid w:val="002C3CE3"/>
    <w:rsid w:val="002C42D7"/>
    <w:rsid w:val="002C4C56"/>
    <w:rsid w:val="002C50E4"/>
    <w:rsid w:val="002C599A"/>
    <w:rsid w:val="002D14F3"/>
    <w:rsid w:val="002D18AD"/>
    <w:rsid w:val="002D1B75"/>
    <w:rsid w:val="002D2F90"/>
    <w:rsid w:val="002D3527"/>
    <w:rsid w:val="002D3B77"/>
    <w:rsid w:val="002D45DE"/>
    <w:rsid w:val="002D51DE"/>
    <w:rsid w:val="002D562B"/>
    <w:rsid w:val="002D598B"/>
    <w:rsid w:val="002D5A6D"/>
    <w:rsid w:val="002D6B0C"/>
    <w:rsid w:val="002D73EC"/>
    <w:rsid w:val="002E01B0"/>
    <w:rsid w:val="002E1782"/>
    <w:rsid w:val="002E2B56"/>
    <w:rsid w:val="002E3A4B"/>
    <w:rsid w:val="002E4E26"/>
    <w:rsid w:val="002E663E"/>
    <w:rsid w:val="002E69A8"/>
    <w:rsid w:val="002F1457"/>
    <w:rsid w:val="002F232D"/>
    <w:rsid w:val="002F29F7"/>
    <w:rsid w:val="002F3079"/>
    <w:rsid w:val="002F52CC"/>
    <w:rsid w:val="002F5421"/>
    <w:rsid w:val="00300D07"/>
    <w:rsid w:val="00300D15"/>
    <w:rsid w:val="0030388F"/>
    <w:rsid w:val="00304F06"/>
    <w:rsid w:val="00306F4D"/>
    <w:rsid w:val="00310DB2"/>
    <w:rsid w:val="003110C3"/>
    <w:rsid w:val="0031114C"/>
    <w:rsid w:val="00312FAB"/>
    <w:rsid w:val="00316AB7"/>
    <w:rsid w:val="00317FFB"/>
    <w:rsid w:val="003216C8"/>
    <w:rsid w:val="00321B9B"/>
    <w:rsid w:val="003223D8"/>
    <w:rsid w:val="0032518C"/>
    <w:rsid w:val="00326731"/>
    <w:rsid w:val="00330855"/>
    <w:rsid w:val="0033089C"/>
    <w:rsid w:val="00331485"/>
    <w:rsid w:val="0033227D"/>
    <w:rsid w:val="00332729"/>
    <w:rsid w:val="00333642"/>
    <w:rsid w:val="00333A1C"/>
    <w:rsid w:val="00333DC8"/>
    <w:rsid w:val="00336017"/>
    <w:rsid w:val="00340C2A"/>
    <w:rsid w:val="003444AA"/>
    <w:rsid w:val="0034630D"/>
    <w:rsid w:val="003477B7"/>
    <w:rsid w:val="0035019B"/>
    <w:rsid w:val="00352B97"/>
    <w:rsid w:val="0035404C"/>
    <w:rsid w:val="00356858"/>
    <w:rsid w:val="00357553"/>
    <w:rsid w:val="003576B0"/>
    <w:rsid w:val="00360577"/>
    <w:rsid w:val="00361582"/>
    <w:rsid w:val="003616F3"/>
    <w:rsid w:val="00361AF5"/>
    <w:rsid w:val="00361CBF"/>
    <w:rsid w:val="00361D77"/>
    <w:rsid w:val="003632FB"/>
    <w:rsid w:val="00364301"/>
    <w:rsid w:val="003654F5"/>
    <w:rsid w:val="00365AAA"/>
    <w:rsid w:val="00366AB5"/>
    <w:rsid w:val="003700C5"/>
    <w:rsid w:val="00372B35"/>
    <w:rsid w:val="00373199"/>
    <w:rsid w:val="003753BF"/>
    <w:rsid w:val="003759F8"/>
    <w:rsid w:val="00376E4F"/>
    <w:rsid w:val="0038160E"/>
    <w:rsid w:val="00381B4D"/>
    <w:rsid w:val="003825B4"/>
    <w:rsid w:val="003827AC"/>
    <w:rsid w:val="0038284C"/>
    <w:rsid w:val="003837AE"/>
    <w:rsid w:val="00384044"/>
    <w:rsid w:val="003855B8"/>
    <w:rsid w:val="00387E1B"/>
    <w:rsid w:val="003915A1"/>
    <w:rsid w:val="003916DE"/>
    <w:rsid w:val="00391BA2"/>
    <w:rsid w:val="003920C9"/>
    <w:rsid w:val="0039314D"/>
    <w:rsid w:val="00395622"/>
    <w:rsid w:val="00396243"/>
    <w:rsid w:val="0039686C"/>
    <w:rsid w:val="00397513"/>
    <w:rsid w:val="00397917"/>
    <w:rsid w:val="003A02F2"/>
    <w:rsid w:val="003A0E2E"/>
    <w:rsid w:val="003A1331"/>
    <w:rsid w:val="003A17AB"/>
    <w:rsid w:val="003A2014"/>
    <w:rsid w:val="003A20F7"/>
    <w:rsid w:val="003A245D"/>
    <w:rsid w:val="003A2678"/>
    <w:rsid w:val="003A3634"/>
    <w:rsid w:val="003A3851"/>
    <w:rsid w:val="003A56E5"/>
    <w:rsid w:val="003B000E"/>
    <w:rsid w:val="003B1A6C"/>
    <w:rsid w:val="003B1FB3"/>
    <w:rsid w:val="003B23F9"/>
    <w:rsid w:val="003B2755"/>
    <w:rsid w:val="003B4D4A"/>
    <w:rsid w:val="003B6924"/>
    <w:rsid w:val="003B6E08"/>
    <w:rsid w:val="003B765A"/>
    <w:rsid w:val="003B7D9C"/>
    <w:rsid w:val="003C0B0B"/>
    <w:rsid w:val="003C0EA1"/>
    <w:rsid w:val="003C1409"/>
    <w:rsid w:val="003C5E2D"/>
    <w:rsid w:val="003C70EC"/>
    <w:rsid w:val="003C7415"/>
    <w:rsid w:val="003D3DA4"/>
    <w:rsid w:val="003D436D"/>
    <w:rsid w:val="003D5188"/>
    <w:rsid w:val="003D54B6"/>
    <w:rsid w:val="003D7019"/>
    <w:rsid w:val="003E0A24"/>
    <w:rsid w:val="003E0E12"/>
    <w:rsid w:val="003E10C3"/>
    <w:rsid w:val="003E151D"/>
    <w:rsid w:val="003E1FC5"/>
    <w:rsid w:val="003E200C"/>
    <w:rsid w:val="003E320E"/>
    <w:rsid w:val="003E4349"/>
    <w:rsid w:val="003E4D76"/>
    <w:rsid w:val="003E5150"/>
    <w:rsid w:val="003F0EDF"/>
    <w:rsid w:val="003F20B6"/>
    <w:rsid w:val="003F23DD"/>
    <w:rsid w:val="003F3F9E"/>
    <w:rsid w:val="003F4D3C"/>
    <w:rsid w:val="003F5E0D"/>
    <w:rsid w:val="003F6951"/>
    <w:rsid w:val="003F6C9B"/>
    <w:rsid w:val="003F769A"/>
    <w:rsid w:val="00400A92"/>
    <w:rsid w:val="00401E97"/>
    <w:rsid w:val="00402C56"/>
    <w:rsid w:val="00404CFA"/>
    <w:rsid w:val="0040510D"/>
    <w:rsid w:val="004056E3"/>
    <w:rsid w:val="00405E52"/>
    <w:rsid w:val="00406469"/>
    <w:rsid w:val="00406981"/>
    <w:rsid w:val="00407917"/>
    <w:rsid w:val="00410E16"/>
    <w:rsid w:val="00413714"/>
    <w:rsid w:val="00413F8D"/>
    <w:rsid w:val="00414266"/>
    <w:rsid w:val="00414D14"/>
    <w:rsid w:val="00414E3B"/>
    <w:rsid w:val="00415E0A"/>
    <w:rsid w:val="0041683F"/>
    <w:rsid w:val="00416DD0"/>
    <w:rsid w:val="00420459"/>
    <w:rsid w:val="0042229D"/>
    <w:rsid w:val="00422676"/>
    <w:rsid w:val="00422710"/>
    <w:rsid w:val="00423ED2"/>
    <w:rsid w:val="004248C8"/>
    <w:rsid w:val="004268DF"/>
    <w:rsid w:val="00430F5C"/>
    <w:rsid w:val="0043100E"/>
    <w:rsid w:val="00431935"/>
    <w:rsid w:val="00431946"/>
    <w:rsid w:val="00433135"/>
    <w:rsid w:val="00434D26"/>
    <w:rsid w:val="00434EE3"/>
    <w:rsid w:val="0043653F"/>
    <w:rsid w:val="0043741B"/>
    <w:rsid w:val="00440516"/>
    <w:rsid w:val="00440ABA"/>
    <w:rsid w:val="00441AF2"/>
    <w:rsid w:val="004423BE"/>
    <w:rsid w:val="004426D6"/>
    <w:rsid w:val="00442EBA"/>
    <w:rsid w:val="00444EAE"/>
    <w:rsid w:val="00446506"/>
    <w:rsid w:val="00446BA3"/>
    <w:rsid w:val="00447AA2"/>
    <w:rsid w:val="00451B9C"/>
    <w:rsid w:val="004551BC"/>
    <w:rsid w:val="00455A44"/>
    <w:rsid w:val="00460C58"/>
    <w:rsid w:val="00462B55"/>
    <w:rsid w:val="00462D41"/>
    <w:rsid w:val="00467AFD"/>
    <w:rsid w:val="00471AB7"/>
    <w:rsid w:val="00471BF5"/>
    <w:rsid w:val="00471D9A"/>
    <w:rsid w:val="004721D9"/>
    <w:rsid w:val="00474AC3"/>
    <w:rsid w:val="00475E21"/>
    <w:rsid w:val="004760DA"/>
    <w:rsid w:val="00476CA8"/>
    <w:rsid w:val="00477096"/>
    <w:rsid w:val="004776EC"/>
    <w:rsid w:val="0048004C"/>
    <w:rsid w:val="00480D48"/>
    <w:rsid w:val="00481ACF"/>
    <w:rsid w:val="0048228C"/>
    <w:rsid w:val="00482CF0"/>
    <w:rsid w:val="00483167"/>
    <w:rsid w:val="004856BC"/>
    <w:rsid w:val="00485937"/>
    <w:rsid w:val="00485F8F"/>
    <w:rsid w:val="00487087"/>
    <w:rsid w:val="00490298"/>
    <w:rsid w:val="00490424"/>
    <w:rsid w:val="00490AED"/>
    <w:rsid w:val="00492AA6"/>
    <w:rsid w:val="0049329F"/>
    <w:rsid w:val="00495496"/>
    <w:rsid w:val="00495FEA"/>
    <w:rsid w:val="004965D1"/>
    <w:rsid w:val="004A0C83"/>
    <w:rsid w:val="004A0FFC"/>
    <w:rsid w:val="004A1661"/>
    <w:rsid w:val="004A328E"/>
    <w:rsid w:val="004A4F00"/>
    <w:rsid w:val="004A5D39"/>
    <w:rsid w:val="004A6F38"/>
    <w:rsid w:val="004A6FE0"/>
    <w:rsid w:val="004B08DC"/>
    <w:rsid w:val="004B2551"/>
    <w:rsid w:val="004B3198"/>
    <w:rsid w:val="004B3A06"/>
    <w:rsid w:val="004B44A3"/>
    <w:rsid w:val="004B6137"/>
    <w:rsid w:val="004B6D01"/>
    <w:rsid w:val="004C00A4"/>
    <w:rsid w:val="004C0DAC"/>
    <w:rsid w:val="004C196A"/>
    <w:rsid w:val="004C2B15"/>
    <w:rsid w:val="004C30EB"/>
    <w:rsid w:val="004C3BCB"/>
    <w:rsid w:val="004C411E"/>
    <w:rsid w:val="004C5519"/>
    <w:rsid w:val="004C6344"/>
    <w:rsid w:val="004C6D30"/>
    <w:rsid w:val="004C71F2"/>
    <w:rsid w:val="004C7D81"/>
    <w:rsid w:val="004C7E9E"/>
    <w:rsid w:val="004D0B63"/>
    <w:rsid w:val="004D0E0D"/>
    <w:rsid w:val="004D6B64"/>
    <w:rsid w:val="004D6EAC"/>
    <w:rsid w:val="004D70AB"/>
    <w:rsid w:val="004E055F"/>
    <w:rsid w:val="004E119D"/>
    <w:rsid w:val="004E2E51"/>
    <w:rsid w:val="004E4EBB"/>
    <w:rsid w:val="004E55AA"/>
    <w:rsid w:val="004E5F29"/>
    <w:rsid w:val="004E64A3"/>
    <w:rsid w:val="004E6D47"/>
    <w:rsid w:val="004F0A73"/>
    <w:rsid w:val="004F0AFD"/>
    <w:rsid w:val="004F29E3"/>
    <w:rsid w:val="004F33B6"/>
    <w:rsid w:val="004F3437"/>
    <w:rsid w:val="004F35EC"/>
    <w:rsid w:val="004F3640"/>
    <w:rsid w:val="004F4FD1"/>
    <w:rsid w:val="004F6C1E"/>
    <w:rsid w:val="004F70C6"/>
    <w:rsid w:val="00500DAE"/>
    <w:rsid w:val="00502CD8"/>
    <w:rsid w:val="00504C1A"/>
    <w:rsid w:val="005058D5"/>
    <w:rsid w:val="005060E4"/>
    <w:rsid w:val="0050632B"/>
    <w:rsid w:val="005079C1"/>
    <w:rsid w:val="00510A89"/>
    <w:rsid w:val="005112F0"/>
    <w:rsid w:val="00511B9D"/>
    <w:rsid w:val="00512ACC"/>
    <w:rsid w:val="00512D98"/>
    <w:rsid w:val="00513F59"/>
    <w:rsid w:val="005147C7"/>
    <w:rsid w:val="00515EBE"/>
    <w:rsid w:val="00516423"/>
    <w:rsid w:val="00516F15"/>
    <w:rsid w:val="0052090A"/>
    <w:rsid w:val="00523649"/>
    <w:rsid w:val="00523E43"/>
    <w:rsid w:val="00524FD3"/>
    <w:rsid w:val="0052625F"/>
    <w:rsid w:val="0052707F"/>
    <w:rsid w:val="00531245"/>
    <w:rsid w:val="00531E1B"/>
    <w:rsid w:val="00533C27"/>
    <w:rsid w:val="00533D56"/>
    <w:rsid w:val="005348B3"/>
    <w:rsid w:val="00534C8A"/>
    <w:rsid w:val="0053565B"/>
    <w:rsid w:val="00535A82"/>
    <w:rsid w:val="0053640B"/>
    <w:rsid w:val="00536E50"/>
    <w:rsid w:val="0054268C"/>
    <w:rsid w:val="0054339D"/>
    <w:rsid w:val="0054390A"/>
    <w:rsid w:val="00544DF4"/>
    <w:rsid w:val="00546613"/>
    <w:rsid w:val="00546B5E"/>
    <w:rsid w:val="00550E21"/>
    <w:rsid w:val="00551A50"/>
    <w:rsid w:val="00551DD1"/>
    <w:rsid w:val="005535FE"/>
    <w:rsid w:val="00553C35"/>
    <w:rsid w:val="00554904"/>
    <w:rsid w:val="005559EC"/>
    <w:rsid w:val="00557135"/>
    <w:rsid w:val="005577B0"/>
    <w:rsid w:val="005604A0"/>
    <w:rsid w:val="00560AA3"/>
    <w:rsid w:val="00561FD0"/>
    <w:rsid w:val="005620CC"/>
    <w:rsid w:val="00562BA3"/>
    <w:rsid w:val="00563C64"/>
    <w:rsid w:val="00564A7F"/>
    <w:rsid w:val="00565BF8"/>
    <w:rsid w:val="00570DD4"/>
    <w:rsid w:val="00571A4D"/>
    <w:rsid w:val="00575909"/>
    <w:rsid w:val="005759D6"/>
    <w:rsid w:val="005763EF"/>
    <w:rsid w:val="00577F86"/>
    <w:rsid w:val="00580D6F"/>
    <w:rsid w:val="0058121D"/>
    <w:rsid w:val="0058183E"/>
    <w:rsid w:val="00584E78"/>
    <w:rsid w:val="00585B12"/>
    <w:rsid w:val="00587105"/>
    <w:rsid w:val="0059416A"/>
    <w:rsid w:val="0059466A"/>
    <w:rsid w:val="00594BF9"/>
    <w:rsid w:val="00595409"/>
    <w:rsid w:val="005A1795"/>
    <w:rsid w:val="005A3DEE"/>
    <w:rsid w:val="005A4242"/>
    <w:rsid w:val="005A44FE"/>
    <w:rsid w:val="005A4861"/>
    <w:rsid w:val="005A488B"/>
    <w:rsid w:val="005A491A"/>
    <w:rsid w:val="005A4B4E"/>
    <w:rsid w:val="005A4B80"/>
    <w:rsid w:val="005A52EE"/>
    <w:rsid w:val="005A697A"/>
    <w:rsid w:val="005A6D1D"/>
    <w:rsid w:val="005A72DA"/>
    <w:rsid w:val="005B15E2"/>
    <w:rsid w:val="005B330D"/>
    <w:rsid w:val="005B349D"/>
    <w:rsid w:val="005B3D84"/>
    <w:rsid w:val="005B4311"/>
    <w:rsid w:val="005B4E90"/>
    <w:rsid w:val="005B68AE"/>
    <w:rsid w:val="005C08A1"/>
    <w:rsid w:val="005C1408"/>
    <w:rsid w:val="005C18C8"/>
    <w:rsid w:val="005C3CAC"/>
    <w:rsid w:val="005C3DBC"/>
    <w:rsid w:val="005C3DDC"/>
    <w:rsid w:val="005C51D0"/>
    <w:rsid w:val="005C5F47"/>
    <w:rsid w:val="005C7C8D"/>
    <w:rsid w:val="005D069C"/>
    <w:rsid w:val="005D0AA7"/>
    <w:rsid w:val="005D1514"/>
    <w:rsid w:val="005D25B0"/>
    <w:rsid w:val="005D37A1"/>
    <w:rsid w:val="005D4052"/>
    <w:rsid w:val="005D4F02"/>
    <w:rsid w:val="005D4FFC"/>
    <w:rsid w:val="005D5C8B"/>
    <w:rsid w:val="005D5DBB"/>
    <w:rsid w:val="005E0557"/>
    <w:rsid w:val="005E2E74"/>
    <w:rsid w:val="005E5CDA"/>
    <w:rsid w:val="005E5F93"/>
    <w:rsid w:val="005E62F0"/>
    <w:rsid w:val="005E6401"/>
    <w:rsid w:val="005E699C"/>
    <w:rsid w:val="005E7D60"/>
    <w:rsid w:val="005F25DE"/>
    <w:rsid w:val="005F400D"/>
    <w:rsid w:val="005F4094"/>
    <w:rsid w:val="005F4CF3"/>
    <w:rsid w:val="005F5842"/>
    <w:rsid w:val="005F598E"/>
    <w:rsid w:val="005F6BDF"/>
    <w:rsid w:val="005F6E4A"/>
    <w:rsid w:val="00600399"/>
    <w:rsid w:val="00602754"/>
    <w:rsid w:val="00603BA9"/>
    <w:rsid w:val="00605453"/>
    <w:rsid w:val="00606745"/>
    <w:rsid w:val="00607021"/>
    <w:rsid w:val="00610EF6"/>
    <w:rsid w:val="0061202C"/>
    <w:rsid w:val="00613ACD"/>
    <w:rsid w:val="006174EB"/>
    <w:rsid w:val="00617E7B"/>
    <w:rsid w:val="006242FE"/>
    <w:rsid w:val="00624B35"/>
    <w:rsid w:val="00625406"/>
    <w:rsid w:val="0062619F"/>
    <w:rsid w:val="00630245"/>
    <w:rsid w:val="00631B4F"/>
    <w:rsid w:val="00632CAF"/>
    <w:rsid w:val="006332B2"/>
    <w:rsid w:val="00635DE3"/>
    <w:rsid w:val="00636D75"/>
    <w:rsid w:val="00636EE8"/>
    <w:rsid w:val="00637D74"/>
    <w:rsid w:val="0064172A"/>
    <w:rsid w:val="0064178B"/>
    <w:rsid w:val="006423AF"/>
    <w:rsid w:val="00643C88"/>
    <w:rsid w:val="0064446B"/>
    <w:rsid w:val="00644AF0"/>
    <w:rsid w:val="00644B3C"/>
    <w:rsid w:val="00644C97"/>
    <w:rsid w:val="00645D73"/>
    <w:rsid w:val="006464C8"/>
    <w:rsid w:val="006471C0"/>
    <w:rsid w:val="00650035"/>
    <w:rsid w:val="00650220"/>
    <w:rsid w:val="00651771"/>
    <w:rsid w:val="00653813"/>
    <w:rsid w:val="00656923"/>
    <w:rsid w:val="00660095"/>
    <w:rsid w:val="00661AF8"/>
    <w:rsid w:val="00661ED2"/>
    <w:rsid w:val="006628FA"/>
    <w:rsid w:val="00663E37"/>
    <w:rsid w:val="0066401D"/>
    <w:rsid w:val="0066505D"/>
    <w:rsid w:val="0066542A"/>
    <w:rsid w:val="00666553"/>
    <w:rsid w:val="00666FB8"/>
    <w:rsid w:val="00666FCB"/>
    <w:rsid w:val="0066718E"/>
    <w:rsid w:val="00670AB4"/>
    <w:rsid w:val="00672DBF"/>
    <w:rsid w:val="0067457A"/>
    <w:rsid w:val="006800C1"/>
    <w:rsid w:val="00681BA6"/>
    <w:rsid w:val="00682219"/>
    <w:rsid w:val="00682B58"/>
    <w:rsid w:val="00683768"/>
    <w:rsid w:val="00684398"/>
    <w:rsid w:val="00684F4E"/>
    <w:rsid w:val="00686818"/>
    <w:rsid w:val="00686AF4"/>
    <w:rsid w:val="00687D6E"/>
    <w:rsid w:val="006906EF"/>
    <w:rsid w:val="00692861"/>
    <w:rsid w:val="00695936"/>
    <w:rsid w:val="00695F0D"/>
    <w:rsid w:val="00697F6C"/>
    <w:rsid w:val="006A106D"/>
    <w:rsid w:val="006A26FC"/>
    <w:rsid w:val="006A2E66"/>
    <w:rsid w:val="006A4283"/>
    <w:rsid w:val="006A49E7"/>
    <w:rsid w:val="006A5200"/>
    <w:rsid w:val="006A595F"/>
    <w:rsid w:val="006A5F9A"/>
    <w:rsid w:val="006A73EB"/>
    <w:rsid w:val="006A770E"/>
    <w:rsid w:val="006A7BD3"/>
    <w:rsid w:val="006B0513"/>
    <w:rsid w:val="006B05B4"/>
    <w:rsid w:val="006B1BB8"/>
    <w:rsid w:val="006B1C14"/>
    <w:rsid w:val="006B3494"/>
    <w:rsid w:val="006B5139"/>
    <w:rsid w:val="006B6736"/>
    <w:rsid w:val="006B68E9"/>
    <w:rsid w:val="006B69E0"/>
    <w:rsid w:val="006B76A0"/>
    <w:rsid w:val="006C1027"/>
    <w:rsid w:val="006C1AB7"/>
    <w:rsid w:val="006C28B1"/>
    <w:rsid w:val="006C394A"/>
    <w:rsid w:val="006C3D0B"/>
    <w:rsid w:val="006C407F"/>
    <w:rsid w:val="006C44B0"/>
    <w:rsid w:val="006C6026"/>
    <w:rsid w:val="006C78CC"/>
    <w:rsid w:val="006D0F1B"/>
    <w:rsid w:val="006D126C"/>
    <w:rsid w:val="006D196B"/>
    <w:rsid w:val="006D3525"/>
    <w:rsid w:val="006D41C8"/>
    <w:rsid w:val="006D6CE6"/>
    <w:rsid w:val="006D6E6A"/>
    <w:rsid w:val="006E491F"/>
    <w:rsid w:val="006E54A8"/>
    <w:rsid w:val="006F0998"/>
    <w:rsid w:val="006F1BAE"/>
    <w:rsid w:val="006F1BE6"/>
    <w:rsid w:val="006F3BE6"/>
    <w:rsid w:val="006F4991"/>
    <w:rsid w:val="006F4B8A"/>
    <w:rsid w:val="006F5E55"/>
    <w:rsid w:val="006F72D2"/>
    <w:rsid w:val="006F7969"/>
    <w:rsid w:val="006F7E2F"/>
    <w:rsid w:val="00700579"/>
    <w:rsid w:val="0070173F"/>
    <w:rsid w:val="00701772"/>
    <w:rsid w:val="00703468"/>
    <w:rsid w:val="00703668"/>
    <w:rsid w:val="0070419A"/>
    <w:rsid w:val="007073A7"/>
    <w:rsid w:val="00710057"/>
    <w:rsid w:val="007136FC"/>
    <w:rsid w:val="0071450A"/>
    <w:rsid w:val="007156E4"/>
    <w:rsid w:val="007157DD"/>
    <w:rsid w:val="007204BD"/>
    <w:rsid w:val="00720732"/>
    <w:rsid w:val="00721199"/>
    <w:rsid w:val="0072158E"/>
    <w:rsid w:val="007224AB"/>
    <w:rsid w:val="007225CC"/>
    <w:rsid w:val="00723804"/>
    <w:rsid w:val="00723DE5"/>
    <w:rsid w:val="007247A9"/>
    <w:rsid w:val="00725010"/>
    <w:rsid w:val="007251A9"/>
    <w:rsid w:val="00725299"/>
    <w:rsid w:val="00725ACB"/>
    <w:rsid w:val="00726842"/>
    <w:rsid w:val="007301D3"/>
    <w:rsid w:val="00731749"/>
    <w:rsid w:val="00731964"/>
    <w:rsid w:val="0073196E"/>
    <w:rsid w:val="007321CC"/>
    <w:rsid w:val="0073395F"/>
    <w:rsid w:val="00734124"/>
    <w:rsid w:val="00735023"/>
    <w:rsid w:val="007355E8"/>
    <w:rsid w:val="0074094F"/>
    <w:rsid w:val="007418FA"/>
    <w:rsid w:val="00743E94"/>
    <w:rsid w:val="007476FE"/>
    <w:rsid w:val="0075096D"/>
    <w:rsid w:val="00750CD4"/>
    <w:rsid w:val="00754E62"/>
    <w:rsid w:val="007552EF"/>
    <w:rsid w:val="00755409"/>
    <w:rsid w:val="007560B6"/>
    <w:rsid w:val="007563A4"/>
    <w:rsid w:val="00756909"/>
    <w:rsid w:val="0076236A"/>
    <w:rsid w:val="00762850"/>
    <w:rsid w:val="00763CE0"/>
    <w:rsid w:val="00764ABE"/>
    <w:rsid w:val="00765005"/>
    <w:rsid w:val="00765171"/>
    <w:rsid w:val="00765DD4"/>
    <w:rsid w:val="00772B00"/>
    <w:rsid w:val="007744EC"/>
    <w:rsid w:val="007746A0"/>
    <w:rsid w:val="00775563"/>
    <w:rsid w:val="00775E82"/>
    <w:rsid w:val="00776BBF"/>
    <w:rsid w:val="00786058"/>
    <w:rsid w:val="007861A4"/>
    <w:rsid w:val="0079032E"/>
    <w:rsid w:val="0079041F"/>
    <w:rsid w:val="007907E1"/>
    <w:rsid w:val="00791D98"/>
    <w:rsid w:val="007940F6"/>
    <w:rsid w:val="007941E3"/>
    <w:rsid w:val="007944D7"/>
    <w:rsid w:val="007957BF"/>
    <w:rsid w:val="00795D9A"/>
    <w:rsid w:val="00795FB4"/>
    <w:rsid w:val="007962C4"/>
    <w:rsid w:val="00797820"/>
    <w:rsid w:val="00797F1E"/>
    <w:rsid w:val="007A15B4"/>
    <w:rsid w:val="007A1D60"/>
    <w:rsid w:val="007A1EE2"/>
    <w:rsid w:val="007A29BB"/>
    <w:rsid w:val="007A3646"/>
    <w:rsid w:val="007A5124"/>
    <w:rsid w:val="007A59F7"/>
    <w:rsid w:val="007A5DEB"/>
    <w:rsid w:val="007A648D"/>
    <w:rsid w:val="007A701D"/>
    <w:rsid w:val="007B0B8E"/>
    <w:rsid w:val="007B1C23"/>
    <w:rsid w:val="007B6AE2"/>
    <w:rsid w:val="007C0C5C"/>
    <w:rsid w:val="007C1572"/>
    <w:rsid w:val="007C1921"/>
    <w:rsid w:val="007C2919"/>
    <w:rsid w:val="007C29D8"/>
    <w:rsid w:val="007C32E6"/>
    <w:rsid w:val="007C4256"/>
    <w:rsid w:val="007C43A3"/>
    <w:rsid w:val="007C44A9"/>
    <w:rsid w:val="007C4689"/>
    <w:rsid w:val="007C5050"/>
    <w:rsid w:val="007C61E4"/>
    <w:rsid w:val="007D4224"/>
    <w:rsid w:val="007D557F"/>
    <w:rsid w:val="007D5A8A"/>
    <w:rsid w:val="007D5D4B"/>
    <w:rsid w:val="007D6336"/>
    <w:rsid w:val="007E15BC"/>
    <w:rsid w:val="007E27F7"/>
    <w:rsid w:val="007E3E47"/>
    <w:rsid w:val="007E5CCB"/>
    <w:rsid w:val="007E66BD"/>
    <w:rsid w:val="007E73EE"/>
    <w:rsid w:val="007E75DA"/>
    <w:rsid w:val="007F05DE"/>
    <w:rsid w:val="007F083E"/>
    <w:rsid w:val="007F16A4"/>
    <w:rsid w:val="007F2F8B"/>
    <w:rsid w:val="007F36B2"/>
    <w:rsid w:val="007F3CC3"/>
    <w:rsid w:val="007F45A3"/>
    <w:rsid w:val="007F5AD7"/>
    <w:rsid w:val="007F5D2F"/>
    <w:rsid w:val="007F68E4"/>
    <w:rsid w:val="007F7049"/>
    <w:rsid w:val="00800006"/>
    <w:rsid w:val="008009D8"/>
    <w:rsid w:val="008017B7"/>
    <w:rsid w:val="00801D2D"/>
    <w:rsid w:val="008021E7"/>
    <w:rsid w:val="0080635D"/>
    <w:rsid w:val="00811B2D"/>
    <w:rsid w:val="00816155"/>
    <w:rsid w:val="00817DDA"/>
    <w:rsid w:val="00820977"/>
    <w:rsid w:val="00820C1A"/>
    <w:rsid w:val="008217DD"/>
    <w:rsid w:val="00823B72"/>
    <w:rsid w:val="00823F85"/>
    <w:rsid w:val="0082744B"/>
    <w:rsid w:val="00827AE7"/>
    <w:rsid w:val="008310AB"/>
    <w:rsid w:val="0083112C"/>
    <w:rsid w:val="00831A5F"/>
    <w:rsid w:val="0083255E"/>
    <w:rsid w:val="00832873"/>
    <w:rsid w:val="008329D7"/>
    <w:rsid w:val="00834DDD"/>
    <w:rsid w:val="00834DFE"/>
    <w:rsid w:val="008368FB"/>
    <w:rsid w:val="008369A2"/>
    <w:rsid w:val="0083728A"/>
    <w:rsid w:val="008376E3"/>
    <w:rsid w:val="00840C44"/>
    <w:rsid w:val="008423DE"/>
    <w:rsid w:val="00842602"/>
    <w:rsid w:val="00843FF2"/>
    <w:rsid w:val="00844385"/>
    <w:rsid w:val="00844DDA"/>
    <w:rsid w:val="00845548"/>
    <w:rsid w:val="0084592A"/>
    <w:rsid w:val="00845A8C"/>
    <w:rsid w:val="00845F55"/>
    <w:rsid w:val="0085007C"/>
    <w:rsid w:val="0085154F"/>
    <w:rsid w:val="00853DDE"/>
    <w:rsid w:val="00854EB4"/>
    <w:rsid w:val="00855D0A"/>
    <w:rsid w:val="00857492"/>
    <w:rsid w:val="0086030B"/>
    <w:rsid w:val="00860840"/>
    <w:rsid w:val="00862145"/>
    <w:rsid w:val="00862261"/>
    <w:rsid w:val="00862780"/>
    <w:rsid w:val="00863B05"/>
    <w:rsid w:val="00864D74"/>
    <w:rsid w:val="0086525C"/>
    <w:rsid w:val="00875C65"/>
    <w:rsid w:val="00876715"/>
    <w:rsid w:val="00877AFF"/>
    <w:rsid w:val="00880908"/>
    <w:rsid w:val="00880A59"/>
    <w:rsid w:val="00881524"/>
    <w:rsid w:val="00881822"/>
    <w:rsid w:val="00881FED"/>
    <w:rsid w:val="008829AF"/>
    <w:rsid w:val="00883236"/>
    <w:rsid w:val="00884809"/>
    <w:rsid w:val="008867FF"/>
    <w:rsid w:val="0088796E"/>
    <w:rsid w:val="00887B48"/>
    <w:rsid w:val="00887B6A"/>
    <w:rsid w:val="00893D34"/>
    <w:rsid w:val="008947EB"/>
    <w:rsid w:val="008959D1"/>
    <w:rsid w:val="00896A43"/>
    <w:rsid w:val="008A591C"/>
    <w:rsid w:val="008A5BA6"/>
    <w:rsid w:val="008A68CA"/>
    <w:rsid w:val="008A704F"/>
    <w:rsid w:val="008A7BEB"/>
    <w:rsid w:val="008B061D"/>
    <w:rsid w:val="008B10E6"/>
    <w:rsid w:val="008B1258"/>
    <w:rsid w:val="008B1CA7"/>
    <w:rsid w:val="008B35F5"/>
    <w:rsid w:val="008B5C8B"/>
    <w:rsid w:val="008B6479"/>
    <w:rsid w:val="008C02BA"/>
    <w:rsid w:val="008C03E4"/>
    <w:rsid w:val="008C1234"/>
    <w:rsid w:val="008C143B"/>
    <w:rsid w:val="008C19C4"/>
    <w:rsid w:val="008C737E"/>
    <w:rsid w:val="008C772C"/>
    <w:rsid w:val="008D17C8"/>
    <w:rsid w:val="008D1860"/>
    <w:rsid w:val="008D22C7"/>
    <w:rsid w:val="008D2606"/>
    <w:rsid w:val="008D2D34"/>
    <w:rsid w:val="008D5C00"/>
    <w:rsid w:val="008D75D1"/>
    <w:rsid w:val="008E08D3"/>
    <w:rsid w:val="008E1369"/>
    <w:rsid w:val="008E2252"/>
    <w:rsid w:val="008E4C82"/>
    <w:rsid w:val="008E5316"/>
    <w:rsid w:val="008E5855"/>
    <w:rsid w:val="008E6801"/>
    <w:rsid w:val="008E683C"/>
    <w:rsid w:val="008E6B88"/>
    <w:rsid w:val="008E7BF6"/>
    <w:rsid w:val="008F0529"/>
    <w:rsid w:val="008F0679"/>
    <w:rsid w:val="008F3302"/>
    <w:rsid w:val="008F3A6B"/>
    <w:rsid w:val="008F41E3"/>
    <w:rsid w:val="008F4CF2"/>
    <w:rsid w:val="008F51BD"/>
    <w:rsid w:val="008F5893"/>
    <w:rsid w:val="008F5BF5"/>
    <w:rsid w:val="008F6516"/>
    <w:rsid w:val="008F6BA3"/>
    <w:rsid w:val="008F6E06"/>
    <w:rsid w:val="008F7699"/>
    <w:rsid w:val="008F7C9D"/>
    <w:rsid w:val="009007B3"/>
    <w:rsid w:val="009022FF"/>
    <w:rsid w:val="0090292D"/>
    <w:rsid w:val="009038C3"/>
    <w:rsid w:val="00905D3C"/>
    <w:rsid w:val="00905F96"/>
    <w:rsid w:val="00910056"/>
    <w:rsid w:val="00911CA7"/>
    <w:rsid w:val="00913B07"/>
    <w:rsid w:val="00913BB8"/>
    <w:rsid w:val="0091458D"/>
    <w:rsid w:val="00914599"/>
    <w:rsid w:val="009146CA"/>
    <w:rsid w:val="0091753B"/>
    <w:rsid w:val="00920A6F"/>
    <w:rsid w:val="00922A5B"/>
    <w:rsid w:val="00922D85"/>
    <w:rsid w:val="009232D3"/>
    <w:rsid w:val="0092544D"/>
    <w:rsid w:val="009257B4"/>
    <w:rsid w:val="009259C4"/>
    <w:rsid w:val="009272BD"/>
    <w:rsid w:val="00930655"/>
    <w:rsid w:val="00932365"/>
    <w:rsid w:val="00934910"/>
    <w:rsid w:val="00937C60"/>
    <w:rsid w:val="009404B7"/>
    <w:rsid w:val="009407FA"/>
    <w:rsid w:val="00941FD7"/>
    <w:rsid w:val="0094253B"/>
    <w:rsid w:val="009458F5"/>
    <w:rsid w:val="00947261"/>
    <w:rsid w:val="00947DC1"/>
    <w:rsid w:val="00950322"/>
    <w:rsid w:val="00950B91"/>
    <w:rsid w:val="009510E5"/>
    <w:rsid w:val="009559A0"/>
    <w:rsid w:val="00955CFA"/>
    <w:rsid w:val="00956361"/>
    <w:rsid w:val="00957173"/>
    <w:rsid w:val="00957259"/>
    <w:rsid w:val="00961009"/>
    <w:rsid w:val="00963182"/>
    <w:rsid w:val="0096402C"/>
    <w:rsid w:val="00965713"/>
    <w:rsid w:val="009665C0"/>
    <w:rsid w:val="0096776E"/>
    <w:rsid w:val="00967BF2"/>
    <w:rsid w:val="00970766"/>
    <w:rsid w:val="009707F6"/>
    <w:rsid w:val="00972B87"/>
    <w:rsid w:val="00972B9C"/>
    <w:rsid w:val="00975642"/>
    <w:rsid w:val="00975CC5"/>
    <w:rsid w:val="009764DF"/>
    <w:rsid w:val="00976A29"/>
    <w:rsid w:val="009772DB"/>
    <w:rsid w:val="009773C2"/>
    <w:rsid w:val="00977A59"/>
    <w:rsid w:val="0098000E"/>
    <w:rsid w:val="009817C9"/>
    <w:rsid w:val="00981986"/>
    <w:rsid w:val="00983BF2"/>
    <w:rsid w:val="00985A4F"/>
    <w:rsid w:val="009867E5"/>
    <w:rsid w:val="00986AFB"/>
    <w:rsid w:val="00986BBC"/>
    <w:rsid w:val="00986D20"/>
    <w:rsid w:val="0098714C"/>
    <w:rsid w:val="0099067F"/>
    <w:rsid w:val="00992102"/>
    <w:rsid w:val="00994E37"/>
    <w:rsid w:val="0099511F"/>
    <w:rsid w:val="00995201"/>
    <w:rsid w:val="00997553"/>
    <w:rsid w:val="009A01C8"/>
    <w:rsid w:val="009A21D1"/>
    <w:rsid w:val="009A22D6"/>
    <w:rsid w:val="009A3145"/>
    <w:rsid w:val="009A411A"/>
    <w:rsid w:val="009A435B"/>
    <w:rsid w:val="009A6EC1"/>
    <w:rsid w:val="009A738A"/>
    <w:rsid w:val="009B1100"/>
    <w:rsid w:val="009B13F2"/>
    <w:rsid w:val="009B1426"/>
    <w:rsid w:val="009B3A42"/>
    <w:rsid w:val="009B5AA4"/>
    <w:rsid w:val="009C0399"/>
    <w:rsid w:val="009C0603"/>
    <w:rsid w:val="009C1D85"/>
    <w:rsid w:val="009C3764"/>
    <w:rsid w:val="009C6118"/>
    <w:rsid w:val="009C624F"/>
    <w:rsid w:val="009C6E2D"/>
    <w:rsid w:val="009D08F4"/>
    <w:rsid w:val="009D0DE4"/>
    <w:rsid w:val="009D1702"/>
    <w:rsid w:val="009D2551"/>
    <w:rsid w:val="009D3C6A"/>
    <w:rsid w:val="009D4770"/>
    <w:rsid w:val="009D51A9"/>
    <w:rsid w:val="009D5B0A"/>
    <w:rsid w:val="009D6B45"/>
    <w:rsid w:val="009E1346"/>
    <w:rsid w:val="009E1B3F"/>
    <w:rsid w:val="009E1E07"/>
    <w:rsid w:val="009E23D1"/>
    <w:rsid w:val="009E33E7"/>
    <w:rsid w:val="009E3722"/>
    <w:rsid w:val="009E5180"/>
    <w:rsid w:val="009E6DBE"/>
    <w:rsid w:val="009E7D99"/>
    <w:rsid w:val="009F06A2"/>
    <w:rsid w:val="009F09D0"/>
    <w:rsid w:val="009F0B39"/>
    <w:rsid w:val="009F24DC"/>
    <w:rsid w:val="009F2B25"/>
    <w:rsid w:val="009F3227"/>
    <w:rsid w:val="009F37BC"/>
    <w:rsid w:val="009F4817"/>
    <w:rsid w:val="009F4DF3"/>
    <w:rsid w:val="009F513B"/>
    <w:rsid w:val="009F5157"/>
    <w:rsid w:val="009F61F3"/>
    <w:rsid w:val="009F6890"/>
    <w:rsid w:val="009F6E1C"/>
    <w:rsid w:val="009F7C2E"/>
    <w:rsid w:val="00A0188A"/>
    <w:rsid w:val="00A01E63"/>
    <w:rsid w:val="00A059E4"/>
    <w:rsid w:val="00A06383"/>
    <w:rsid w:val="00A07173"/>
    <w:rsid w:val="00A131F3"/>
    <w:rsid w:val="00A141FB"/>
    <w:rsid w:val="00A14AE6"/>
    <w:rsid w:val="00A15352"/>
    <w:rsid w:val="00A15639"/>
    <w:rsid w:val="00A1605C"/>
    <w:rsid w:val="00A161ED"/>
    <w:rsid w:val="00A16945"/>
    <w:rsid w:val="00A2033B"/>
    <w:rsid w:val="00A207ED"/>
    <w:rsid w:val="00A20A89"/>
    <w:rsid w:val="00A222F8"/>
    <w:rsid w:val="00A2236A"/>
    <w:rsid w:val="00A2292E"/>
    <w:rsid w:val="00A22BC8"/>
    <w:rsid w:val="00A242BB"/>
    <w:rsid w:val="00A2485F"/>
    <w:rsid w:val="00A25709"/>
    <w:rsid w:val="00A301F0"/>
    <w:rsid w:val="00A30C4A"/>
    <w:rsid w:val="00A342A7"/>
    <w:rsid w:val="00A35AF0"/>
    <w:rsid w:val="00A36973"/>
    <w:rsid w:val="00A36EEC"/>
    <w:rsid w:val="00A40D75"/>
    <w:rsid w:val="00A41E1B"/>
    <w:rsid w:val="00A4272B"/>
    <w:rsid w:val="00A441A8"/>
    <w:rsid w:val="00A44D64"/>
    <w:rsid w:val="00A452F2"/>
    <w:rsid w:val="00A454AD"/>
    <w:rsid w:val="00A456B5"/>
    <w:rsid w:val="00A4629E"/>
    <w:rsid w:val="00A4690C"/>
    <w:rsid w:val="00A47D29"/>
    <w:rsid w:val="00A50571"/>
    <w:rsid w:val="00A50FDC"/>
    <w:rsid w:val="00A511C7"/>
    <w:rsid w:val="00A51E6D"/>
    <w:rsid w:val="00A524AC"/>
    <w:rsid w:val="00A525A0"/>
    <w:rsid w:val="00A52BA0"/>
    <w:rsid w:val="00A53540"/>
    <w:rsid w:val="00A5419C"/>
    <w:rsid w:val="00A54411"/>
    <w:rsid w:val="00A545BB"/>
    <w:rsid w:val="00A5653F"/>
    <w:rsid w:val="00A57C0F"/>
    <w:rsid w:val="00A61296"/>
    <w:rsid w:val="00A62122"/>
    <w:rsid w:val="00A62AA9"/>
    <w:rsid w:val="00A6450D"/>
    <w:rsid w:val="00A663FF"/>
    <w:rsid w:val="00A665A8"/>
    <w:rsid w:val="00A668A7"/>
    <w:rsid w:val="00A7050A"/>
    <w:rsid w:val="00A70641"/>
    <w:rsid w:val="00A70ABC"/>
    <w:rsid w:val="00A725DD"/>
    <w:rsid w:val="00A72C0E"/>
    <w:rsid w:val="00A73B3A"/>
    <w:rsid w:val="00A73B7D"/>
    <w:rsid w:val="00A74388"/>
    <w:rsid w:val="00A74F71"/>
    <w:rsid w:val="00A763BF"/>
    <w:rsid w:val="00A76785"/>
    <w:rsid w:val="00A77E10"/>
    <w:rsid w:val="00A8135D"/>
    <w:rsid w:val="00A83670"/>
    <w:rsid w:val="00A83F32"/>
    <w:rsid w:val="00A84A78"/>
    <w:rsid w:val="00A86804"/>
    <w:rsid w:val="00A86811"/>
    <w:rsid w:val="00A90B77"/>
    <w:rsid w:val="00A9172F"/>
    <w:rsid w:val="00A91868"/>
    <w:rsid w:val="00A92232"/>
    <w:rsid w:val="00A94447"/>
    <w:rsid w:val="00A94859"/>
    <w:rsid w:val="00A94C00"/>
    <w:rsid w:val="00A95B65"/>
    <w:rsid w:val="00A962A7"/>
    <w:rsid w:val="00A9744E"/>
    <w:rsid w:val="00AA091A"/>
    <w:rsid w:val="00AA15BE"/>
    <w:rsid w:val="00AA1BDB"/>
    <w:rsid w:val="00AA2B60"/>
    <w:rsid w:val="00AA3065"/>
    <w:rsid w:val="00AA30A7"/>
    <w:rsid w:val="00AA38A0"/>
    <w:rsid w:val="00AA4528"/>
    <w:rsid w:val="00AA457F"/>
    <w:rsid w:val="00AA5FBC"/>
    <w:rsid w:val="00AA6A2E"/>
    <w:rsid w:val="00AA73B6"/>
    <w:rsid w:val="00AA76D7"/>
    <w:rsid w:val="00AB02CD"/>
    <w:rsid w:val="00AB1E81"/>
    <w:rsid w:val="00AB274E"/>
    <w:rsid w:val="00AB2E21"/>
    <w:rsid w:val="00AB3556"/>
    <w:rsid w:val="00AB3D94"/>
    <w:rsid w:val="00AB4F81"/>
    <w:rsid w:val="00AB57F3"/>
    <w:rsid w:val="00AB5A41"/>
    <w:rsid w:val="00AB7C2A"/>
    <w:rsid w:val="00AC02D8"/>
    <w:rsid w:val="00AC078B"/>
    <w:rsid w:val="00AC1482"/>
    <w:rsid w:val="00AC1E10"/>
    <w:rsid w:val="00AC2CD2"/>
    <w:rsid w:val="00AC3A37"/>
    <w:rsid w:val="00AC40A1"/>
    <w:rsid w:val="00AC4C31"/>
    <w:rsid w:val="00AC5A7F"/>
    <w:rsid w:val="00AC5FFA"/>
    <w:rsid w:val="00AC60A4"/>
    <w:rsid w:val="00AC6B31"/>
    <w:rsid w:val="00AC6F57"/>
    <w:rsid w:val="00AC7E8D"/>
    <w:rsid w:val="00AD0B48"/>
    <w:rsid w:val="00AD0EF3"/>
    <w:rsid w:val="00AD30F5"/>
    <w:rsid w:val="00AD4011"/>
    <w:rsid w:val="00AD4D00"/>
    <w:rsid w:val="00AD5495"/>
    <w:rsid w:val="00AE0FA9"/>
    <w:rsid w:val="00AE148A"/>
    <w:rsid w:val="00AE1EAF"/>
    <w:rsid w:val="00AE2254"/>
    <w:rsid w:val="00AE3113"/>
    <w:rsid w:val="00AE4C51"/>
    <w:rsid w:val="00AE555E"/>
    <w:rsid w:val="00AE56D1"/>
    <w:rsid w:val="00AE5F09"/>
    <w:rsid w:val="00AE769E"/>
    <w:rsid w:val="00AE793E"/>
    <w:rsid w:val="00AF0DF2"/>
    <w:rsid w:val="00AF106F"/>
    <w:rsid w:val="00AF1709"/>
    <w:rsid w:val="00AF2ABF"/>
    <w:rsid w:val="00AF452E"/>
    <w:rsid w:val="00AF49EB"/>
    <w:rsid w:val="00AF73F3"/>
    <w:rsid w:val="00AF7C78"/>
    <w:rsid w:val="00B00770"/>
    <w:rsid w:val="00B01041"/>
    <w:rsid w:val="00B013B9"/>
    <w:rsid w:val="00B01663"/>
    <w:rsid w:val="00B02FC8"/>
    <w:rsid w:val="00B121EA"/>
    <w:rsid w:val="00B1342A"/>
    <w:rsid w:val="00B142C4"/>
    <w:rsid w:val="00B14B4C"/>
    <w:rsid w:val="00B15C64"/>
    <w:rsid w:val="00B20659"/>
    <w:rsid w:val="00B235F2"/>
    <w:rsid w:val="00B25A70"/>
    <w:rsid w:val="00B2606E"/>
    <w:rsid w:val="00B27D04"/>
    <w:rsid w:val="00B30233"/>
    <w:rsid w:val="00B3093B"/>
    <w:rsid w:val="00B30EC0"/>
    <w:rsid w:val="00B3102C"/>
    <w:rsid w:val="00B3123C"/>
    <w:rsid w:val="00B31B17"/>
    <w:rsid w:val="00B32790"/>
    <w:rsid w:val="00B32F39"/>
    <w:rsid w:val="00B34833"/>
    <w:rsid w:val="00B34A93"/>
    <w:rsid w:val="00B35262"/>
    <w:rsid w:val="00B4200F"/>
    <w:rsid w:val="00B42AA7"/>
    <w:rsid w:val="00B42F1B"/>
    <w:rsid w:val="00B435FC"/>
    <w:rsid w:val="00B43F3D"/>
    <w:rsid w:val="00B463E7"/>
    <w:rsid w:val="00B4675F"/>
    <w:rsid w:val="00B47556"/>
    <w:rsid w:val="00B479C2"/>
    <w:rsid w:val="00B505CE"/>
    <w:rsid w:val="00B5104D"/>
    <w:rsid w:val="00B51172"/>
    <w:rsid w:val="00B53B5E"/>
    <w:rsid w:val="00B53F09"/>
    <w:rsid w:val="00B5623B"/>
    <w:rsid w:val="00B57440"/>
    <w:rsid w:val="00B5792B"/>
    <w:rsid w:val="00B6116F"/>
    <w:rsid w:val="00B61B1C"/>
    <w:rsid w:val="00B62B52"/>
    <w:rsid w:val="00B66555"/>
    <w:rsid w:val="00B665F7"/>
    <w:rsid w:val="00B67FCB"/>
    <w:rsid w:val="00B7036E"/>
    <w:rsid w:val="00B709C7"/>
    <w:rsid w:val="00B70B75"/>
    <w:rsid w:val="00B71365"/>
    <w:rsid w:val="00B7157F"/>
    <w:rsid w:val="00B717E0"/>
    <w:rsid w:val="00B7258F"/>
    <w:rsid w:val="00B73DD0"/>
    <w:rsid w:val="00B768A2"/>
    <w:rsid w:val="00B80A4F"/>
    <w:rsid w:val="00B81CF7"/>
    <w:rsid w:val="00B836CE"/>
    <w:rsid w:val="00B83B39"/>
    <w:rsid w:val="00B85BBF"/>
    <w:rsid w:val="00B867C6"/>
    <w:rsid w:val="00B90D19"/>
    <w:rsid w:val="00B926B9"/>
    <w:rsid w:val="00B92A81"/>
    <w:rsid w:val="00B944BE"/>
    <w:rsid w:val="00B9485A"/>
    <w:rsid w:val="00B94E5E"/>
    <w:rsid w:val="00B966B3"/>
    <w:rsid w:val="00B968BD"/>
    <w:rsid w:val="00B96C5E"/>
    <w:rsid w:val="00B97253"/>
    <w:rsid w:val="00BA1C93"/>
    <w:rsid w:val="00BA2370"/>
    <w:rsid w:val="00BA25EE"/>
    <w:rsid w:val="00BA3DDD"/>
    <w:rsid w:val="00BA60DB"/>
    <w:rsid w:val="00BA74F8"/>
    <w:rsid w:val="00BB09FF"/>
    <w:rsid w:val="00BB25AF"/>
    <w:rsid w:val="00BB3709"/>
    <w:rsid w:val="00BB3C5E"/>
    <w:rsid w:val="00BB769B"/>
    <w:rsid w:val="00BB775C"/>
    <w:rsid w:val="00BC05D6"/>
    <w:rsid w:val="00BC0E65"/>
    <w:rsid w:val="00BC2E64"/>
    <w:rsid w:val="00BC3AB9"/>
    <w:rsid w:val="00BC49F8"/>
    <w:rsid w:val="00BC566D"/>
    <w:rsid w:val="00BC62DE"/>
    <w:rsid w:val="00BC6892"/>
    <w:rsid w:val="00BC699D"/>
    <w:rsid w:val="00BC74F8"/>
    <w:rsid w:val="00BD2AB7"/>
    <w:rsid w:val="00BD2DF6"/>
    <w:rsid w:val="00BD3511"/>
    <w:rsid w:val="00BD400F"/>
    <w:rsid w:val="00BD439C"/>
    <w:rsid w:val="00BD4C6B"/>
    <w:rsid w:val="00BD5E33"/>
    <w:rsid w:val="00BD7783"/>
    <w:rsid w:val="00BD7E1B"/>
    <w:rsid w:val="00BE26AC"/>
    <w:rsid w:val="00BE32A2"/>
    <w:rsid w:val="00BE5B0C"/>
    <w:rsid w:val="00BE5B86"/>
    <w:rsid w:val="00BE63CA"/>
    <w:rsid w:val="00BE7F7E"/>
    <w:rsid w:val="00BF0B71"/>
    <w:rsid w:val="00BF15A0"/>
    <w:rsid w:val="00BF2363"/>
    <w:rsid w:val="00BF24C3"/>
    <w:rsid w:val="00BF25ED"/>
    <w:rsid w:val="00BF3A0E"/>
    <w:rsid w:val="00BF451B"/>
    <w:rsid w:val="00BF4E25"/>
    <w:rsid w:val="00BF5D0B"/>
    <w:rsid w:val="00BF6971"/>
    <w:rsid w:val="00BF7916"/>
    <w:rsid w:val="00BF79D8"/>
    <w:rsid w:val="00C00283"/>
    <w:rsid w:val="00C006A2"/>
    <w:rsid w:val="00C00EEE"/>
    <w:rsid w:val="00C01162"/>
    <w:rsid w:val="00C01A1B"/>
    <w:rsid w:val="00C028F0"/>
    <w:rsid w:val="00C03765"/>
    <w:rsid w:val="00C07788"/>
    <w:rsid w:val="00C07F23"/>
    <w:rsid w:val="00C1057B"/>
    <w:rsid w:val="00C10876"/>
    <w:rsid w:val="00C15EDB"/>
    <w:rsid w:val="00C160A6"/>
    <w:rsid w:val="00C17601"/>
    <w:rsid w:val="00C17C66"/>
    <w:rsid w:val="00C17C73"/>
    <w:rsid w:val="00C17E84"/>
    <w:rsid w:val="00C208F0"/>
    <w:rsid w:val="00C2150B"/>
    <w:rsid w:val="00C22B8A"/>
    <w:rsid w:val="00C23966"/>
    <w:rsid w:val="00C2550F"/>
    <w:rsid w:val="00C25BAC"/>
    <w:rsid w:val="00C26112"/>
    <w:rsid w:val="00C2616A"/>
    <w:rsid w:val="00C2689D"/>
    <w:rsid w:val="00C271EF"/>
    <w:rsid w:val="00C272E5"/>
    <w:rsid w:val="00C27420"/>
    <w:rsid w:val="00C311B2"/>
    <w:rsid w:val="00C315FE"/>
    <w:rsid w:val="00C31DB9"/>
    <w:rsid w:val="00C3206A"/>
    <w:rsid w:val="00C32BC2"/>
    <w:rsid w:val="00C35EC3"/>
    <w:rsid w:val="00C36511"/>
    <w:rsid w:val="00C4005F"/>
    <w:rsid w:val="00C406DA"/>
    <w:rsid w:val="00C4167C"/>
    <w:rsid w:val="00C432E6"/>
    <w:rsid w:val="00C4487D"/>
    <w:rsid w:val="00C44C8E"/>
    <w:rsid w:val="00C46E15"/>
    <w:rsid w:val="00C47164"/>
    <w:rsid w:val="00C53AC3"/>
    <w:rsid w:val="00C54924"/>
    <w:rsid w:val="00C55480"/>
    <w:rsid w:val="00C56394"/>
    <w:rsid w:val="00C608BA"/>
    <w:rsid w:val="00C619F4"/>
    <w:rsid w:val="00C6220C"/>
    <w:rsid w:val="00C65479"/>
    <w:rsid w:val="00C65D75"/>
    <w:rsid w:val="00C663CB"/>
    <w:rsid w:val="00C669AC"/>
    <w:rsid w:val="00C66B0E"/>
    <w:rsid w:val="00C67985"/>
    <w:rsid w:val="00C67EAF"/>
    <w:rsid w:val="00C7016C"/>
    <w:rsid w:val="00C71115"/>
    <w:rsid w:val="00C71643"/>
    <w:rsid w:val="00C718FB"/>
    <w:rsid w:val="00C71B38"/>
    <w:rsid w:val="00C72664"/>
    <w:rsid w:val="00C751BA"/>
    <w:rsid w:val="00C75B28"/>
    <w:rsid w:val="00C769AE"/>
    <w:rsid w:val="00C76C23"/>
    <w:rsid w:val="00C7771F"/>
    <w:rsid w:val="00C77CA2"/>
    <w:rsid w:val="00C80DB1"/>
    <w:rsid w:val="00C80E28"/>
    <w:rsid w:val="00C822E0"/>
    <w:rsid w:val="00C824C3"/>
    <w:rsid w:val="00C85EEC"/>
    <w:rsid w:val="00C87538"/>
    <w:rsid w:val="00C87CCE"/>
    <w:rsid w:val="00C913B8"/>
    <w:rsid w:val="00C9323C"/>
    <w:rsid w:val="00C944FC"/>
    <w:rsid w:val="00C94666"/>
    <w:rsid w:val="00C95085"/>
    <w:rsid w:val="00C955BC"/>
    <w:rsid w:val="00C95B19"/>
    <w:rsid w:val="00C97BED"/>
    <w:rsid w:val="00CA1189"/>
    <w:rsid w:val="00CA1FF4"/>
    <w:rsid w:val="00CA3503"/>
    <w:rsid w:val="00CA388E"/>
    <w:rsid w:val="00CA3DBA"/>
    <w:rsid w:val="00CA4194"/>
    <w:rsid w:val="00CA517A"/>
    <w:rsid w:val="00CA5207"/>
    <w:rsid w:val="00CA549C"/>
    <w:rsid w:val="00CA5592"/>
    <w:rsid w:val="00CA5BF2"/>
    <w:rsid w:val="00CA5CD8"/>
    <w:rsid w:val="00CB05E7"/>
    <w:rsid w:val="00CB1258"/>
    <w:rsid w:val="00CB29E0"/>
    <w:rsid w:val="00CB2C66"/>
    <w:rsid w:val="00CB33CA"/>
    <w:rsid w:val="00CB39CD"/>
    <w:rsid w:val="00CB42A5"/>
    <w:rsid w:val="00CC09EB"/>
    <w:rsid w:val="00CC212B"/>
    <w:rsid w:val="00CC2B88"/>
    <w:rsid w:val="00CC35A8"/>
    <w:rsid w:val="00CC401F"/>
    <w:rsid w:val="00CC52F7"/>
    <w:rsid w:val="00CC5A31"/>
    <w:rsid w:val="00CC7B8D"/>
    <w:rsid w:val="00CD14DD"/>
    <w:rsid w:val="00CD1538"/>
    <w:rsid w:val="00CD1932"/>
    <w:rsid w:val="00CD1B6F"/>
    <w:rsid w:val="00CD5A31"/>
    <w:rsid w:val="00CD63F9"/>
    <w:rsid w:val="00CD7893"/>
    <w:rsid w:val="00CE07E9"/>
    <w:rsid w:val="00CE1F9C"/>
    <w:rsid w:val="00CE220E"/>
    <w:rsid w:val="00CE3032"/>
    <w:rsid w:val="00CE43B3"/>
    <w:rsid w:val="00CE76BA"/>
    <w:rsid w:val="00CF24B5"/>
    <w:rsid w:val="00CF3AB8"/>
    <w:rsid w:val="00CF3CF7"/>
    <w:rsid w:val="00CF4C35"/>
    <w:rsid w:val="00CF6394"/>
    <w:rsid w:val="00CF6AB9"/>
    <w:rsid w:val="00CF7673"/>
    <w:rsid w:val="00D0213D"/>
    <w:rsid w:val="00D04447"/>
    <w:rsid w:val="00D048DC"/>
    <w:rsid w:val="00D052CC"/>
    <w:rsid w:val="00D056B9"/>
    <w:rsid w:val="00D06F90"/>
    <w:rsid w:val="00D1157E"/>
    <w:rsid w:val="00D13AA5"/>
    <w:rsid w:val="00D150E4"/>
    <w:rsid w:val="00D16746"/>
    <w:rsid w:val="00D16B05"/>
    <w:rsid w:val="00D16F94"/>
    <w:rsid w:val="00D20645"/>
    <w:rsid w:val="00D2125E"/>
    <w:rsid w:val="00D21EDD"/>
    <w:rsid w:val="00D21EE2"/>
    <w:rsid w:val="00D21FA0"/>
    <w:rsid w:val="00D22EBE"/>
    <w:rsid w:val="00D2337B"/>
    <w:rsid w:val="00D2419B"/>
    <w:rsid w:val="00D247C4"/>
    <w:rsid w:val="00D25189"/>
    <w:rsid w:val="00D27479"/>
    <w:rsid w:val="00D30B89"/>
    <w:rsid w:val="00D30D44"/>
    <w:rsid w:val="00D321A6"/>
    <w:rsid w:val="00D32F5F"/>
    <w:rsid w:val="00D32FB0"/>
    <w:rsid w:val="00D33B44"/>
    <w:rsid w:val="00D34630"/>
    <w:rsid w:val="00D3541B"/>
    <w:rsid w:val="00D35AFD"/>
    <w:rsid w:val="00D35C97"/>
    <w:rsid w:val="00D363E8"/>
    <w:rsid w:val="00D3640D"/>
    <w:rsid w:val="00D36F4D"/>
    <w:rsid w:val="00D36F61"/>
    <w:rsid w:val="00D37926"/>
    <w:rsid w:val="00D40A4C"/>
    <w:rsid w:val="00D40B61"/>
    <w:rsid w:val="00D40BD7"/>
    <w:rsid w:val="00D410A4"/>
    <w:rsid w:val="00D41A9E"/>
    <w:rsid w:val="00D43C7D"/>
    <w:rsid w:val="00D45283"/>
    <w:rsid w:val="00D461F0"/>
    <w:rsid w:val="00D4658D"/>
    <w:rsid w:val="00D467A3"/>
    <w:rsid w:val="00D46E48"/>
    <w:rsid w:val="00D4782B"/>
    <w:rsid w:val="00D47DAF"/>
    <w:rsid w:val="00D5004A"/>
    <w:rsid w:val="00D52129"/>
    <w:rsid w:val="00D525C3"/>
    <w:rsid w:val="00D538DD"/>
    <w:rsid w:val="00D5449E"/>
    <w:rsid w:val="00D54673"/>
    <w:rsid w:val="00D55506"/>
    <w:rsid w:val="00D557BF"/>
    <w:rsid w:val="00D55AC3"/>
    <w:rsid w:val="00D60916"/>
    <w:rsid w:val="00D60DED"/>
    <w:rsid w:val="00D6161F"/>
    <w:rsid w:val="00D6168D"/>
    <w:rsid w:val="00D616FF"/>
    <w:rsid w:val="00D6192B"/>
    <w:rsid w:val="00D63663"/>
    <w:rsid w:val="00D64B08"/>
    <w:rsid w:val="00D64B94"/>
    <w:rsid w:val="00D653F1"/>
    <w:rsid w:val="00D65733"/>
    <w:rsid w:val="00D6678D"/>
    <w:rsid w:val="00D6759D"/>
    <w:rsid w:val="00D7004F"/>
    <w:rsid w:val="00D70500"/>
    <w:rsid w:val="00D710FD"/>
    <w:rsid w:val="00D73E90"/>
    <w:rsid w:val="00D755D8"/>
    <w:rsid w:val="00D7594C"/>
    <w:rsid w:val="00D826EE"/>
    <w:rsid w:val="00D82B29"/>
    <w:rsid w:val="00D846A9"/>
    <w:rsid w:val="00D85152"/>
    <w:rsid w:val="00D8574C"/>
    <w:rsid w:val="00D86C5D"/>
    <w:rsid w:val="00D86F50"/>
    <w:rsid w:val="00D90C4A"/>
    <w:rsid w:val="00D9303F"/>
    <w:rsid w:val="00D937FD"/>
    <w:rsid w:val="00D97566"/>
    <w:rsid w:val="00D9770F"/>
    <w:rsid w:val="00D97C3B"/>
    <w:rsid w:val="00DA1382"/>
    <w:rsid w:val="00DA259C"/>
    <w:rsid w:val="00DA445C"/>
    <w:rsid w:val="00DA45E5"/>
    <w:rsid w:val="00DA6529"/>
    <w:rsid w:val="00DA695F"/>
    <w:rsid w:val="00DA6BA3"/>
    <w:rsid w:val="00DA7CE5"/>
    <w:rsid w:val="00DB0132"/>
    <w:rsid w:val="00DB2C4B"/>
    <w:rsid w:val="00DB2D80"/>
    <w:rsid w:val="00DB3479"/>
    <w:rsid w:val="00DB381E"/>
    <w:rsid w:val="00DB4562"/>
    <w:rsid w:val="00DB4AA5"/>
    <w:rsid w:val="00DB6E16"/>
    <w:rsid w:val="00DB7A96"/>
    <w:rsid w:val="00DC141E"/>
    <w:rsid w:val="00DC2051"/>
    <w:rsid w:val="00DC459E"/>
    <w:rsid w:val="00DD10B1"/>
    <w:rsid w:val="00DD2C4E"/>
    <w:rsid w:val="00DD3EEC"/>
    <w:rsid w:val="00DD3F65"/>
    <w:rsid w:val="00DD54F4"/>
    <w:rsid w:val="00DD5575"/>
    <w:rsid w:val="00DD5D0B"/>
    <w:rsid w:val="00DD776A"/>
    <w:rsid w:val="00DD7E8A"/>
    <w:rsid w:val="00DE0342"/>
    <w:rsid w:val="00DE0F27"/>
    <w:rsid w:val="00DE26B6"/>
    <w:rsid w:val="00DE4474"/>
    <w:rsid w:val="00DE488B"/>
    <w:rsid w:val="00DE51D5"/>
    <w:rsid w:val="00DE54DE"/>
    <w:rsid w:val="00DF2406"/>
    <w:rsid w:val="00DF3066"/>
    <w:rsid w:val="00DF4428"/>
    <w:rsid w:val="00DF4E1D"/>
    <w:rsid w:val="00DF5138"/>
    <w:rsid w:val="00DF728D"/>
    <w:rsid w:val="00E0017B"/>
    <w:rsid w:val="00E01D07"/>
    <w:rsid w:val="00E0203A"/>
    <w:rsid w:val="00E0241B"/>
    <w:rsid w:val="00E0324F"/>
    <w:rsid w:val="00E043E1"/>
    <w:rsid w:val="00E05597"/>
    <w:rsid w:val="00E066F2"/>
    <w:rsid w:val="00E073B3"/>
    <w:rsid w:val="00E07644"/>
    <w:rsid w:val="00E07F38"/>
    <w:rsid w:val="00E15462"/>
    <w:rsid w:val="00E16C97"/>
    <w:rsid w:val="00E17E36"/>
    <w:rsid w:val="00E203C1"/>
    <w:rsid w:val="00E210F9"/>
    <w:rsid w:val="00E21D16"/>
    <w:rsid w:val="00E21F64"/>
    <w:rsid w:val="00E2215B"/>
    <w:rsid w:val="00E232A2"/>
    <w:rsid w:val="00E2384C"/>
    <w:rsid w:val="00E241BE"/>
    <w:rsid w:val="00E253A1"/>
    <w:rsid w:val="00E254F7"/>
    <w:rsid w:val="00E25A51"/>
    <w:rsid w:val="00E26837"/>
    <w:rsid w:val="00E27AE9"/>
    <w:rsid w:val="00E31093"/>
    <w:rsid w:val="00E31896"/>
    <w:rsid w:val="00E318AF"/>
    <w:rsid w:val="00E31A11"/>
    <w:rsid w:val="00E375CE"/>
    <w:rsid w:val="00E40D3B"/>
    <w:rsid w:val="00E41822"/>
    <w:rsid w:val="00E41F1F"/>
    <w:rsid w:val="00E430A9"/>
    <w:rsid w:val="00E439B0"/>
    <w:rsid w:val="00E44530"/>
    <w:rsid w:val="00E47426"/>
    <w:rsid w:val="00E50752"/>
    <w:rsid w:val="00E508BB"/>
    <w:rsid w:val="00E51084"/>
    <w:rsid w:val="00E5343F"/>
    <w:rsid w:val="00E53D91"/>
    <w:rsid w:val="00E5559F"/>
    <w:rsid w:val="00E607FE"/>
    <w:rsid w:val="00E60DFC"/>
    <w:rsid w:val="00E625E6"/>
    <w:rsid w:val="00E64404"/>
    <w:rsid w:val="00E65ED2"/>
    <w:rsid w:val="00E6602E"/>
    <w:rsid w:val="00E665BC"/>
    <w:rsid w:val="00E66D9F"/>
    <w:rsid w:val="00E700D6"/>
    <w:rsid w:val="00E700E0"/>
    <w:rsid w:val="00E7281B"/>
    <w:rsid w:val="00E73202"/>
    <w:rsid w:val="00E74AA7"/>
    <w:rsid w:val="00E77DC1"/>
    <w:rsid w:val="00E80248"/>
    <w:rsid w:val="00E83305"/>
    <w:rsid w:val="00E83825"/>
    <w:rsid w:val="00E83E30"/>
    <w:rsid w:val="00E84681"/>
    <w:rsid w:val="00E86A70"/>
    <w:rsid w:val="00E90694"/>
    <w:rsid w:val="00E91965"/>
    <w:rsid w:val="00E921F6"/>
    <w:rsid w:val="00E92886"/>
    <w:rsid w:val="00E92B3C"/>
    <w:rsid w:val="00E941BB"/>
    <w:rsid w:val="00E94A3A"/>
    <w:rsid w:val="00E95A6A"/>
    <w:rsid w:val="00E9626E"/>
    <w:rsid w:val="00E972F6"/>
    <w:rsid w:val="00EA2616"/>
    <w:rsid w:val="00EA2841"/>
    <w:rsid w:val="00EA31AD"/>
    <w:rsid w:val="00EA71EC"/>
    <w:rsid w:val="00EB0530"/>
    <w:rsid w:val="00EB159B"/>
    <w:rsid w:val="00EB6CF6"/>
    <w:rsid w:val="00EB76C1"/>
    <w:rsid w:val="00EC04B0"/>
    <w:rsid w:val="00EC07EA"/>
    <w:rsid w:val="00EC2ABD"/>
    <w:rsid w:val="00EC2C57"/>
    <w:rsid w:val="00EC3DD0"/>
    <w:rsid w:val="00EC4075"/>
    <w:rsid w:val="00EC55F3"/>
    <w:rsid w:val="00EC61B9"/>
    <w:rsid w:val="00EC62DA"/>
    <w:rsid w:val="00EC647E"/>
    <w:rsid w:val="00EC6CD1"/>
    <w:rsid w:val="00EC7A4F"/>
    <w:rsid w:val="00ED1D98"/>
    <w:rsid w:val="00ED2A40"/>
    <w:rsid w:val="00ED2E44"/>
    <w:rsid w:val="00ED46EA"/>
    <w:rsid w:val="00ED4831"/>
    <w:rsid w:val="00ED49DE"/>
    <w:rsid w:val="00ED717B"/>
    <w:rsid w:val="00ED7356"/>
    <w:rsid w:val="00EE146B"/>
    <w:rsid w:val="00EE16A1"/>
    <w:rsid w:val="00EE1E01"/>
    <w:rsid w:val="00EE2E4D"/>
    <w:rsid w:val="00EE3001"/>
    <w:rsid w:val="00EE38E4"/>
    <w:rsid w:val="00EE46DA"/>
    <w:rsid w:val="00EE5187"/>
    <w:rsid w:val="00EE5F9B"/>
    <w:rsid w:val="00EF35B7"/>
    <w:rsid w:val="00EF590A"/>
    <w:rsid w:val="00EF5C24"/>
    <w:rsid w:val="00EF5D60"/>
    <w:rsid w:val="00EF5E67"/>
    <w:rsid w:val="00EF6300"/>
    <w:rsid w:val="00EF7F14"/>
    <w:rsid w:val="00F00149"/>
    <w:rsid w:val="00F0147C"/>
    <w:rsid w:val="00F02B39"/>
    <w:rsid w:val="00F04283"/>
    <w:rsid w:val="00F04DA5"/>
    <w:rsid w:val="00F07CD9"/>
    <w:rsid w:val="00F14107"/>
    <w:rsid w:val="00F144CF"/>
    <w:rsid w:val="00F17D09"/>
    <w:rsid w:val="00F224CD"/>
    <w:rsid w:val="00F251DE"/>
    <w:rsid w:val="00F2589B"/>
    <w:rsid w:val="00F25B5F"/>
    <w:rsid w:val="00F25D74"/>
    <w:rsid w:val="00F26719"/>
    <w:rsid w:val="00F2693A"/>
    <w:rsid w:val="00F26D88"/>
    <w:rsid w:val="00F27F52"/>
    <w:rsid w:val="00F3018A"/>
    <w:rsid w:val="00F30DC5"/>
    <w:rsid w:val="00F32C5E"/>
    <w:rsid w:val="00F3386A"/>
    <w:rsid w:val="00F338D9"/>
    <w:rsid w:val="00F33B37"/>
    <w:rsid w:val="00F36341"/>
    <w:rsid w:val="00F363A2"/>
    <w:rsid w:val="00F37152"/>
    <w:rsid w:val="00F401F2"/>
    <w:rsid w:val="00F406B5"/>
    <w:rsid w:val="00F4085F"/>
    <w:rsid w:val="00F40D60"/>
    <w:rsid w:val="00F41DAE"/>
    <w:rsid w:val="00F42C28"/>
    <w:rsid w:val="00F42EA5"/>
    <w:rsid w:val="00F42EE3"/>
    <w:rsid w:val="00F4478B"/>
    <w:rsid w:val="00F46887"/>
    <w:rsid w:val="00F46BF4"/>
    <w:rsid w:val="00F46E10"/>
    <w:rsid w:val="00F46F83"/>
    <w:rsid w:val="00F47145"/>
    <w:rsid w:val="00F478A6"/>
    <w:rsid w:val="00F5082C"/>
    <w:rsid w:val="00F509BA"/>
    <w:rsid w:val="00F52787"/>
    <w:rsid w:val="00F53CAB"/>
    <w:rsid w:val="00F54011"/>
    <w:rsid w:val="00F5502F"/>
    <w:rsid w:val="00F5592D"/>
    <w:rsid w:val="00F55D02"/>
    <w:rsid w:val="00F56336"/>
    <w:rsid w:val="00F566DD"/>
    <w:rsid w:val="00F57F43"/>
    <w:rsid w:val="00F6019C"/>
    <w:rsid w:val="00F62A77"/>
    <w:rsid w:val="00F62F9E"/>
    <w:rsid w:val="00F6300B"/>
    <w:rsid w:val="00F63666"/>
    <w:rsid w:val="00F63BA8"/>
    <w:rsid w:val="00F65872"/>
    <w:rsid w:val="00F667B4"/>
    <w:rsid w:val="00F705F5"/>
    <w:rsid w:val="00F708ED"/>
    <w:rsid w:val="00F71DA2"/>
    <w:rsid w:val="00F73403"/>
    <w:rsid w:val="00F744FA"/>
    <w:rsid w:val="00F7544A"/>
    <w:rsid w:val="00F7683A"/>
    <w:rsid w:val="00F77C8B"/>
    <w:rsid w:val="00F853F0"/>
    <w:rsid w:val="00F85E3D"/>
    <w:rsid w:val="00F87A0D"/>
    <w:rsid w:val="00F87E4D"/>
    <w:rsid w:val="00F921A8"/>
    <w:rsid w:val="00F92E7D"/>
    <w:rsid w:val="00F933FE"/>
    <w:rsid w:val="00F93944"/>
    <w:rsid w:val="00F94371"/>
    <w:rsid w:val="00F9463A"/>
    <w:rsid w:val="00F95E76"/>
    <w:rsid w:val="00F95FF6"/>
    <w:rsid w:val="00F96BBF"/>
    <w:rsid w:val="00F97031"/>
    <w:rsid w:val="00F97A5C"/>
    <w:rsid w:val="00FA047B"/>
    <w:rsid w:val="00FA07E7"/>
    <w:rsid w:val="00FA0A75"/>
    <w:rsid w:val="00FA2BC0"/>
    <w:rsid w:val="00FA2FD7"/>
    <w:rsid w:val="00FA3584"/>
    <w:rsid w:val="00FA3592"/>
    <w:rsid w:val="00FA549E"/>
    <w:rsid w:val="00FA6117"/>
    <w:rsid w:val="00FB135D"/>
    <w:rsid w:val="00FB1730"/>
    <w:rsid w:val="00FB20E9"/>
    <w:rsid w:val="00FB2217"/>
    <w:rsid w:val="00FB24C5"/>
    <w:rsid w:val="00FB2B75"/>
    <w:rsid w:val="00FB4E2F"/>
    <w:rsid w:val="00FB5669"/>
    <w:rsid w:val="00FB58BE"/>
    <w:rsid w:val="00FB609E"/>
    <w:rsid w:val="00FB7263"/>
    <w:rsid w:val="00FC05F2"/>
    <w:rsid w:val="00FC24C2"/>
    <w:rsid w:val="00FC5CB1"/>
    <w:rsid w:val="00FC6A54"/>
    <w:rsid w:val="00FC6B17"/>
    <w:rsid w:val="00FC6FD4"/>
    <w:rsid w:val="00FC7045"/>
    <w:rsid w:val="00FC7205"/>
    <w:rsid w:val="00FC7901"/>
    <w:rsid w:val="00FC7E1F"/>
    <w:rsid w:val="00FD067F"/>
    <w:rsid w:val="00FD0DA2"/>
    <w:rsid w:val="00FD0DB6"/>
    <w:rsid w:val="00FD13D9"/>
    <w:rsid w:val="00FD2AA4"/>
    <w:rsid w:val="00FD37EA"/>
    <w:rsid w:val="00FD487E"/>
    <w:rsid w:val="00FD4C9C"/>
    <w:rsid w:val="00FD4E87"/>
    <w:rsid w:val="00FD566A"/>
    <w:rsid w:val="00FD56CE"/>
    <w:rsid w:val="00FD579B"/>
    <w:rsid w:val="00FD5F4C"/>
    <w:rsid w:val="00FD6BDA"/>
    <w:rsid w:val="00FE19C0"/>
    <w:rsid w:val="00FE2448"/>
    <w:rsid w:val="00FE2AE1"/>
    <w:rsid w:val="00FE3DD7"/>
    <w:rsid w:val="00FE4BC2"/>
    <w:rsid w:val="00FE4E50"/>
    <w:rsid w:val="00FE54A3"/>
    <w:rsid w:val="00FE6C62"/>
    <w:rsid w:val="00FF0D07"/>
    <w:rsid w:val="00FF1445"/>
    <w:rsid w:val="00FF2FD1"/>
    <w:rsid w:val="00FF42E2"/>
    <w:rsid w:val="00FF6DD6"/>
    <w:rsid w:val="00FF7DB1"/>
    <w:rsid w:val="048E2007"/>
    <w:rsid w:val="0F179A49"/>
    <w:rsid w:val="145D307E"/>
    <w:rsid w:val="1A3CD858"/>
    <w:rsid w:val="2A7ED6C1"/>
    <w:rsid w:val="2B767A7F"/>
    <w:rsid w:val="3022FEEE"/>
    <w:rsid w:val="32615809"/>
    <w:rsid w:val="3671E819"/>
    <w:rsid w:val="3F7B77D6"/>
    <w:rsid w:val="48898772"/>
    <w:rsid w:val="5D9E7F17"/>
    <w:rsid w:val="5F9D77D8"/>
    <w:rsid w:val="6381BCB1"/>
    <w:rsid w:val="67846817"/>
    <w:rsid w:val="6C9C529E"/>
    <w:rsid w:val="790649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BD4EC"/>
  <w15:chartTrackingRefBased/>
  <w15:docId w15:val="{096A3FF3-6FBD-4759-B804-C6507ED82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 w:val="18"/>
        <w:szCs w:val="18"/>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F1B"/>
    <w:pPr>
      <w:spacing w:line="259" w:lineRule="auto"/>
    </w:pPr>
  </w:style>
  <w:style w:type="paragraph" w:styleId="Heading1">
    <w:name w:val="heading 1"/>
    <w:basedOn w:val="Normal"/>
    <w:next w:val="Normal"/>
    <w:link w:val="Heading1Char"/>
    <w:uiPriority w:val="9"/>
    <w:qFormat/>
    <w:rsid w:val="006D0F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0F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0F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0F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0F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0F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0F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0F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0F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0F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0F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0F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0F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0F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0F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0F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0F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0F1B"/>
    <w:rPr>
      <w:rFonts w:eastAsiaTheme="majorEastAsia" w:cstheme="majorBidi"/>
      <w:color w:val="272727" w:themeColor="text1" w:themeTint="D8"/>
    </w:rPr>
  </w:style>
  <w:style w:type="paragraph" w:styleId="Title">
    <w:name w:val="Title"/>
    <w:basedOn w:val="Normal"/>
    <w:next w:val="Normal"/>
    <w:link w:val="TitleChar"/>
    <w:uiPriority w:val="10"/>
    <w:qFormat/>
    <w:rsid w:val="006D0F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0F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0F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0F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0F1B"/>
    <w:pPr>
      <w:spacing w:before="160"/>
      <w:jc w:val="center"/>
    </w:pPr>
    <w:rPr>
      <w:i/>
      <w:iCs/>
      <w:color w:val="404040" w:themeColor="text1" w:themeTint="BF"/>
    </w:rPr>
  </w:style>
  <w:style w:type="character" w:customStyle="1" w:styleId="QuoteChar">
    <w:name w:val="Quote Char"/>
    <w:basedOn w:val="DefaultParagraphFont"/>
    <w:link w:val="Quote"/>
    <w:uiPriority w:val="29"/>
    <w:rsid w:val="006D0F1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qFormat/>
    <w:rsid w:val="006D0F1B"/>
    <w:pPr>
      <w:ind w:left="720"/>
      <w:contextualSpacing/>
    </w:pPr>
  </w:style>
  <w:style w:type="character" w:styleId="IntenseEmphasis">
    <w:name w:val="Intense Emphasis"/>
    <w:basedOn w:val="DefaultParagraphFont"/>
    <w:uiPriority w:val="21"/>
    <w:qFormat/>
    <w:rsid w:val="006D0F1B"/>
    <w:rPr>
      <w:i/>
      <w:iCs/>
      <w:color w:val="0F4761" w:themeColor="accent1" w:themeShade="BF"/>
    </w:rPr>
  </w:style>
  <w:style w:type="paragraph" w:styleId="IntenseQuote">
    <w:name w:val="Intense Quote"/>
    <w:basedOn w:val="Normal"/>
    <w:next w:val="Normal"/>
    <w:link w:val="IntenseQuoteChar"/>
    <w:uiPriority w:val="30"/>
    <w:qFormat/>
    <w:rsid w:val="006D0F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0F1B"/>
    <w:rPr>
      <w:i/>
      <w:iCs/>
      <w:color w:val="0F4761" w:themeColor="accent1" w:themeShade="BF"/>
    </w:rPr>
  </w:style>
  <w:style w:type="character" w:styleId="IntenseReference">
    <w:name w:val="Intense Reference"/>
    <w:basedOn w:val="DefaultParagraphFont"/>
    <w:uiPriority w:val="32"/>
    <w:qFormat/>
    <w:rsid w:val="006D0F1B"/>
    <w:rPr>
      <w:b/>
      <w:bCs/>
      <w:smallCaps/>
      <w:color w:val="0F4761" w:themeColor="accent1" w:themeShade="BF"/>
      <w:spacing w:val="5"/>
    </w:rPr>
  </w:style>
  <w:style w:type="paragraph" w:styleId="Header">
    <w:name w:val="header"/>
    <w:basedOn w:val="Normal"/>
    <w:link w:val="HeaderChar"/>
    <w:uiPriority w:val="99"/>
    <w:unhideWhenUsed/>
    <w:rsid w:val="006D0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0F1B"/>
  </w:style>
  <w:style w:type="paragraph" w:styleId="Footer">
    <w:name w:val="footer"/>
    <w:basedOn w:val="Normal"/>
    <w:link w:val="FooterChar"/>
    <w:uiPriority w:val="99"/>
    <w:unhideWhenUsed/>
    <w:rsid w:val="006D0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0F1B"/>
  </w:style>
  <w:style w:type="character" w:styleId="Hyperlink">
    <w:name w:val="Hyperlink"/>
    <w:basedOn w:val="DefaultParagraphFont"/>
    <w:uiPriority w:val="99"/>
    <w:unhideWhenUsed/>
    <w:rsid w:val="006D0F1B"/>
    <w:rPr>
      <w:color w:val="467886" w:themeColor="hyperlink"/>
      <w:u w:val="single"/>
    </w:rPr>
  </w:style>
  <w:style w:type="paragraph" w:styleId="TOCHeading">
    <w:name w:val="TOC Heading"/>
    <w:basedOn w:val="Heading1"/>
    <w:next w:val="Normal"/>
    <w:uiPriority w:val="39"/>
    <w:unhideWhenUsed/>
    <w:qFormat/>
    <w:rsid w:val="006D0F1B"/>
    <w:pPr>
      <w:spacing w:before="240" w:after="0"/>
      <w:outlineLvl w:val="9"/>
    </w:pPr>
    <w:rPr>
      <w:kern w:val="0"/>
      <w:sz w:val="32"/>
      <w:szCs w:val="32"/>
      <w14:ligatures w14:val="none"/>
    </w:rPr>
  </w:style>
  <w:style w:type="paragraph" w:styleId="TOC1">
    <w:name w:val="toc 1"/>
    <w:basedOn w:val="Normal"/>
    <w:next w:val="Normal"/>
    <w:autoRedefine/>
    <w:uiPriority w:val="39"/>
    <w:unhideWhenUsed/>
    <w:rsid w:val="008F7C9D"/>
    <w:pPr>
      <w:tabs>
        <w:tab w:val="right" w:leader="dot" w:pos="10812"/>
      </w:tabs>
      <w:spacing w:after="100"/>
      <w:ind w:left="227" w:hanging="227"/>
      <w:jc w:val="center"/>
    </w:pPr>
  </w:style>
  <w:style w:type="table" w:styleId="TableGrid">
    <w:name w:val="Table Grid"/>
    <w:basedOn w:val="TableNormal"/>
    <w:uiPriority w:val="39"/>
    <w:rsid w:val="006D0F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B96C5E"/>
  </w:style>
  <w:style w:type="paragraph" w:styleId="FootnoteText">
    <w:name w:val="footnote text"/>
    <w:basedOn w:val="Normal"/>
    <w:link w:val="FootnoteTextChar"/>
    <w:rsid w:val="00B96C5E"/>
    <w:pPr>
      <w:spacing w:after="0" w:line="240" w:lineRule="auto"/>
    </w:pPr>
    <w:rPr>
      <w:color w:val="000000" w:themeColor="text1"/>
      <w:kern w:val="0"/>
      <w:sz w:val="20"/>
      <w:szCs w:val="20"/>
      <w14:ligatures w14:val="none"/>
    </w:rPr>
  </w:style>
  <w:style w:type="character" w:customStyle="1" w:styleId="FootnoteTextChar">
    <w:name w:val="Footnote Text Char"/>
    <w:basedOn w:val="DefaultParagraphFont"/>
    <w:link w:val="FootnoteText"/>
    <w:rsid w:val="00B96C5E"/>
    <w:rPr>
      <w:rFonts w:ascii="Arial" w:hAnsi="Arial" w:cs="Arial"/>
      <w:color w:val="000000" w:themeColor="text1"/>
      <w:kern w:val="0"/>
      <w:sz w:val="20"/>
      <w:szCs w:val="20"/>
      <w:lang w:val="lt-LT"/>
      <w14:ligatures w14:val="none"/>
    </w:rPr>
  </w:style>
  <w:style w:type="character" w:styleId="FootnoteReference">
    <w:name w:val="footnote reference"/>
    <w:basedOn w:val="DefaultParagraphFont"/>
    <w:rsid w:val="00B96C5E"/>
    <w:rPr>
      <w:vertAlign w:val="superscript"/>
    </w:rPr>
  </w:style>
  <w:style w:type="numbering" w:customStyle="1" w:styleId="WWNum712">
    <w:name w:val="WWNum712"/>
    <w:rsid w:val="00B96C5E"/>
    <w:pPr>
      <w:numPr>
        <w:numId w:val="3"/>
      </w:numPr>
    </w:pPr>
  </w:style>
  <w:style w:type="character" w:customStyle="1" w:styleId="normaltextrun">
    <w:name w:val="normaltextrun"/>
    <w:basedOn w:val="DefaultParagraphFont"/>
    <w:rsid w:val="009272BD"/>
  </w:style>
  <w:style w:type="character" w:customStyle="1" w:styleId="ui-provider">
    <w:name w:val="ui-provider"/>
    <w:basedOn w:val="DefaultParagraphFont"/>
    <w:rsid w:val="0084592A"/>
  </w:style>
  <w:style w:type="character" w:customStyle="1" w:styleId="st1">
    <w:name w:val="st1"/>
    <w:basedOn w:val="DefaultParagraphFont"/>
    <w:rsid w:val="00D5004A"/>
  </w:style>
  <w:style w:type="character" w:styleId="Emphasis">
    <w:name w:val="Emphasis"/>
    <w:basedOn w:val="DefaultParagraphFont"/>
    <w:uiPriority w:val="20"/>
    <w:qFormat/>
    <w:rsid w:val="00FE2AE1"/>
    <w:rPr>
      <w:b/>
      <w:bCs/>
      <w:i w:val="0"/>
      <w:iCs w:val="0"/>
    </w:rPr>
  </w:style>
  <w:style w:type="paragraph" w:styleId="Revision">
    <w:name w:val="Revision"/>
    <w:hidden/>
    <w:uiPriority w:val="99"/>
    <w:semiHidden/>
    <w:rsid w:val="00F77C8B"/>
    <w:pPr>
      <w:spacing w:after="0" w:line="240" w:lineRule="auto"/>
    </w:pPr>
    <w:rPr>
      <w:sz w:val="22"/>
      <w:szCs w:val="22"/>
      <w:lang w:val="lt-LT"/>
    </w:rPr>
  </w:style>
  <w:style w:type="character" w:styleId="CommentReference">
    <w:name w:val="annotation reference"/>
    <w:basedOn w:val="DefaultParagraphFont"/>
    <w:uiPriority w:val="99"/>
    <w:semiHidden/>
    <w:unhideWhenUsed/>
    <w:rsid w:val="003C70EC"/>
    <w:rPr>
      <w:sz w:val="16"/>
      <w:szCs w:val="16"/>
    </w:rPr>
  </w:style>
  <w:style w:type="paragraph" w:styleId="CommentText">
    <w:name w:val="annotation text"/>
    <w:basedOn w:val="Normal"/>
    <w:link w:val="CommentTextChar"/>
    <w:uiPriority w:val="99"/>
    <w:unhideWhenUsed/>
    <w:rsid w:val="003C70EC"/>
    <w:pPr>
      <w:spacing w:line="240" w:lineRule="auto"/>
    </w:pPr>
    <w:rPr>
      <w:sz w:val="20"/>
      <w:szCs w:val="20"/>
    </w:rPr>
  </w:style>
  <w:style w:type="character" w:customStyle="1" w:styleId="CommentTextChar">
    <w:name w:val="Comment Text Char"/>
    <w:basedOn w:val="DefaultParagraphFont"/>
    <w:link w:val="CommentText"/>
    <w:uiPriority w:val="99"/>
    <w:rsid w:val="003C70EC"/>
    <w:rPr>
      <w:sz w:val="20"/>
      <w:szCs w:val="20"/>
      <w:lang w:val="lt-LT"/>
    </w:rPr>
  </w:style>
  <w:style w:type="paragraph" w:styleId="CommentSubject">
    <w:name w:val="annotation subject"/>
    <w:basedOn w:val="CommentText"/>
    <w:next w:val="CommentText"/>
    <w:link w:val="CommentSubjectChar"/>
    <w:uiPriority w:val="99"/>
    <w:semiHidden/>
    <w:unhideWhenUsed/>
    <w:rsid w:val="003C70EC"/>
    <w:rPr>
      <w:b/>
      <w:bCs/>
    </w:rPr>
  </w:style>
  <w:style w:type="character" w:customStyle="1" w:styleId="CommentSubjectChar">
    <w:name w:val="Comment Subject Char"/>
    <w:basedOn w:val="CommentTextChar"/>
    <w:link w:val="CommentSubject"/>
    <w:uiPriority w:val="99"/>
    <w:semiHidden/>
    <w:rsid w:val="003C70EC"/>
    <w:rPr>
      <w:b/>
      <w:bCs/>
      <w:sz w:val="20"/>
      <w:szCs w:val="20"/>
      <w:lang w:val="lt-LT"/>
    </w:rPr>
  </w:style>
  <w:style w:type="character" w:styleId="UnresolvedMention">
    <w:name w:val="Unresolved Mention"/>
    <w:basedOn w:val="DefaultParagraphFont"/>
    <w:uiPriority w:val="99"/>
    <w:semiHidden/>
    <w:unhideWhenUsed/>
    <w:rsid w:val="00D86C5D"/>
    <w:rPr>
      <w:color w:val="605E5C"/>
      <w:shd w:val="clear" w:color="auto" w:fill="E1DFDD"/>
    </w:rPr>
  </w:style>
  <w:style w:type="character" w:styleId="FollowedHyperlink">
    <w:name w:val="FollowedHyperlink"/>
    <w:basedOn w:val="DefaultParagraphFont"/>
    <w:uiPriority w:val="99"/>
    <w:semiHidden/>
    <w:unhideWhenUsed/>
    <w:rsid w:val="0070173F"/>
    <w:rPr>
      <w:color w:val="96607D" w:themeColor="followedHyperlink"/>
      <w:u w:val="single"/>
    </w:rPr>
  </w:style>
  <w:style w:type="character" w:customStyle="1" w:styleId="eop">
    <w:name w:val="eop"/>
    <w:basedOn w:val="DefaultParagraphFont"/>
    <w:rsid w:val="00C15EDB"/>
  </w:style>
  <w:style w:type="paragraph" w:styleId="TOC2">
    <w:name w:val="toc 2"/>
    <w:basedOn w:val="Normal"/>
    <w:next w:val="Normal"/>
    <w:autoRedefine/>
    <w:uiPriority w:val="39"/>
    <w:unhideWhenUsed/>
    <w:rsid w:val="00D6192B"/>
    <w:pPr>
      <w:spacing w:after="100"/>
      <w:ind w:left="220"/>
    </w:pPr>
    <w:rPr>
      <w:rFonts w:asciiTheme="minorHAnsi" w:eastAsiaTheme="minorEastAsia" w:hAnsiTheme="minorHAnsi" w:cs="Times New Roman"/>
      <w:kern w:val="0"/>
      <w:sz w:val="22"/>
      <w:szCs w:val="22"/>
      <w14:ligatures w14:val="none"/>
    </w:rPr>
  </w:style>
  <w:style w:type="paragraph" w:styleId="TOC3">
    <w:name w:val="toc 3"/>
    <w:basedOn w:val="Normal"/>
    <w:next w:val="Normal"/>
    <w:autoRedefine/>
    <w:uiPriority w:val="39"/>
    <w:unhideWhenUsed/>
    <w:rsid w:val="00D6192B"/>
    <w:pPr>
      <w:spacing w:after="100"/>
      <w:ind w:left="440"/>
    </w:pPr>
    <w:rPr>
      <w:rFonts w:asciiTheme="minorHAnsi" w:eastAsiaTheme="minorEastAsia" w:hAnsiTheme="minorHAns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5531269">
      <w:bodyDiv w:val="1"/>
      <w:marLeft w:val="0"/>
      <w:marRight w:val="0"/>
      <w:marTop w:val="0"/>
      <w:marBottom w:val="0"/>
      <w:divBdr>
        <w:top w:val="none" w:sz="0" w:space="0" w:color="auto"/>
        <w:left w:val="none" w:sz="0" w:space="0" w:color="auto"/>
        <w:bottom w:val="none" w:sz="0" w:space="0" w:color="auto"/>
        <w:right w:val="none" w:sz="0" w:space="0" w:color="auto"/>
      </w:divBdr>
    </w:div>
    <w:div w:id="1538812338">
      <w:bodyDiv w:val="1"/>
      <w:marLeft w:val="0"/>
      <w:marRight w:val="0"/>
      <w:marTop w:val="0"/>
      <w:marBottom w:val="0"/>
      <w:divBdr>
        <w:top w:val="none" w:sz="0" w:space="0" w:color="auto"/>
        <w:left w:val="none" w:sz="0" w:space="0" w:color="auto"/>
        <w:bottom w:val="none" w:sz="0" w:space="0" w:color="auto"/>
        <w:right w:val="none" w:sz="0" w:space="0" w:color="auto"/>
      </w:divBdr>
    </w:div>
    <w:div w:id="200003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seimas.lrs.lt/portal/legalAct/lt/TAD/a4c424b2888111edbdcebd68a7a0df7e" TargetMode="External"/><Relationship Id="rId18" Type="http://schemas.openxmlformats.org/officeDocument/2006/relationships/comments" Target="comments.xml"/><Relationship Id="rId26" Type="http://schemas.openxmlformats.org/officeDocument/2006/relationships/hyperlink" Target="https://www.e-tar.lt/portal/lt/legalAct/e5812320ebd011e7acd7ea182930b17f/asr" TargetMode="Externa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s://e-seimas.lrs.lt/portal/legalAct/lt/TAD/a4c424b2888111edbdcebd68a7a0df7e" TargetMode="External"/><Relationship Id="rId17" Type="http://schemas.openxmlformats.org/officeDocument/2006/relationships/hyperlink" Target="https://e-seimas.lrs.lt/portal/legalActEditions/lt/TAD/TAIS.30614" TargetMode="External"/><Relationship Id="rId25" Type="http://schemas.openxmlformats.org/officeDocument/2006/relationships/hyperlink" Target="https://vpt.lrv.lt/uploads/vpt/documents/files/LT_versija/CVP_IS/Mokymu_medziaga/Tiekejams/Uzsifravimo_instrukcija.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seimas.lrs.lt/portal/legalActEditions/lt/TAD/TAIS.30614" TargetMode="External"/><Relationship Id="rId20" Type="http://schemas.microsoft.com/office/2016/09/relationships/commentsIds" Target="commentsIds.xml"/><Relationship Id="rId29" Type="http://schemas.openxmlformats.org/officeDocument/2006/relationships/hyperlink" Target="https://doc.ltg.lt/lt/pirkimai/LTG_Duomenu_tvarkymo_susitarimas_LT.docx?_gl=1*1vle6fd*_up*MQ..*_ga*NTk1OTcyODA4LjE3MTg2MjcwMDg.*_ga_94QCJKTK8Y*MTcxODYyNzAwNS4xLjAuMTcxODYyNzAwNS4wLjAuM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iesiejipirkimai.lt/epps/home.do" TargetMode="External"/><Relationship Id="rId24" Type="http://schemas.openxmlformats.org/officeDocument/2006/relationships/hyperlink" Target="https://www.e-tar.lt/portal/lt/legalAct/e5812320ebd011e7acd7ea182930b17f/asr" TargetMode="External"/><Relationship Id="rId32"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s://e-seimas.lrs.lt/portal/legalActEditions/lt/TAD/f82d89d12fcb11e79f4996496b137f39" TargetMode="External"/><Relationship Id="rId23" Type="http://schemas.openxmlformats.org/officeDocument/2006/relationships/hyperlink" Target="http://ebvpd.eviesiejipirkimai.lt/espd-web/" TargetMode="External"/><Relationship Id="rId28" Type="http://schemas.openxmlformats.org/officeDocument/2006/relationships/hyperlink" Target="https://doc.ltg.lt/lt/pirkimai/LTG_Duomenu_tvarkymo_susitarimas_LT.docx?_gl=1*1vle6fd*_up*MQ..*_ga*NTk1OTcyODA4LjE3MTg2MjcwMDg.*_ga_94QCJKTK8Y*MTcxODYyNzAwNS4xLjAuMTcxODYyNzAwNS4wLjAuMA.." TargetMode="External"/><Relationship Id="rId10" Type="http://schemas.openxmlformats.org/officeDocument/2006/relationships/hyperlink" Target="https://viesiejipirkimai.lt/epps/home.do" TargetMode="External"/><Relationship Id="rId19" Type="http://schemas.microsoft.com/office/2011/relationships/commentsExtended" Target="commentsExtended.xm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seimas.lrs.lt/portal/legalActEditions/lt/TAD/f82d89d12fcb11e79f4996496b137f39" TargetMode="External"/><Relationship Id="rId22" Type="http://schemas.openxmlformats.org/officeDocument/2006/relationships/hyperlink" Target="http://ebvpd.eviesiejipirkimai.lt/espd-web/" TargetMode="External"/><Relationship Id="rId27" Type="http://schemas.openxmlformats.org/officeDocument/2006/relationships/hyperlink" Target="https://vpt.lrv.lt/uploads/vpt/documents/files/LT_versija/CVP_IS/Mokymu_medziaga/Tiekejams/Uzsifravimo_instrukcija.pdf" TargetMode="External"/><Relationship Id="rId30" Type="http://schemas.openxmlformats.org/officeDocument/2006/relationships/header" Target="header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03CA17-C691-47B2-8325-E847DF8FE904}">
  <ds:schemaRefs>
    <ds:schemaRef ds:uri="http://schemas.microsoft.com/sharepoint/v3/contenttype/forms"/>
  </ds:schemaRefs>
</ds:datastoreItem>
</file>

<file path=customXml/itemProps2.xml><?xml version="1.0" encoding="utf-8"?>
<ds:datastoreItem xmlns:ds="http://schemas.openxmlformats.org/officeDocument/2006/customXml" ds:itemID="{BC24BB24-0E71-4313-B6E3-409D8984CB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CEF9C8-0D61-4802-AEF6-D5AAA03EFD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0ff96-5f14-4996-a4c4-d0a02ef39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118</TotalTime>
  <Pages>42</Pages>
  <Words>25112</Words>
  <Characters>143141</Characters>
  <Application>Microsoft Office Word</Application>
  <DocSecurity>0</DocSecurity>
  <Lines>1192</Lines>
  <Paragraphs>335</Paragraphs>
  <ScaleCrop>false</ScaleCrop>
  <Company/>
  <LinksUpToDate>false</LinksUpToDate>
  <CharactersWithSpaces>167918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Paulė Strakšaitė</cp:lastModifiedBy>
  <cp:revision>1838</cp:revision>
  <cp:lastPrinted>2025-11-04T09:27:00Z</cp:lastPrinted>
  <dcterms:created xsi:type="dcterms:W3CDTF">2025-08-15T08:46:00Z</dcterms:created>
  <dcterms:modified xsi:type="dcterms:W3CDTF">2025-12-15T16:25:00Z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0x010100E8F7E2A8CD0CB54591106512760EBE9E</vt:lpwstr>
  </property>
  <property fmtid="{D5CDD505-2E9C-101B-9397-08002B2CF9AE}" pid="3" name="MediaServiceImageTags">
    <vt:lpwstr/>
  </property>
</Properties>
</file>